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39C01" w14:textId="77777777" w:rsidR="00215508" w:rsidRDefault="00215508" w:rsidP="00215508">
      <w:pPr>
        <w:pStyle w:val="Nzev"/>
        <w:jc w:val="right"/>
      </w:pPr>
      <w:bookmarkStart w:id="0" w:name="_GoBack"/>
      <w:bookmarkEnd w:id="0"/>
    </w:p>
    <w:p w14:paraId="3EA490DB" w14:textId="77777777" w:rsidR="00215508" w:rsidRDefault="00215508" w:rsidP="00215508">
      <w:pPr>
        <w:pStyle w:val="Nzev"/>
        <w:jc w:val="right"/>
      </w:pPr>
    </w:p>
    <w:p w14:paraId="4A55E7C4" w14:textId="77777777" w:rsidR="00215508" w:rsidRDefault="00215508" w:rsidP="00215508">
      <w:pPr>
        <w:pStyle w:val="Nzev"/>
        <w:jc w:val="right"/>
      </w:pPr>
    </w:p>
    <w:p w14:paraId="5CA92B9C" w14:textId="77777777" w:rsidR="00215508" w:rsidRDefault="00215508" w:rsidP="00215508">
      <w:pPr>
        <w:pStyle w:val="Nzev"/>
        <w:jc w:val="right"/>
      </w:pPr>
    </w:p>
    <w:p w14:paraId="60FADE9B" w14:textId="77777777" w:rsidR="00215508" w:rsidRDefault="00215508" w:rsidP="00215508">
      <w:pPr>
        <w:pStyle w:val="Nzev"/>
        <w:jc w:val="right"/>
      </w:pPr>
    </w:p>
    <w:p w14:paraId="133ABF78" w14:textId="77777777" w:rsidR="00215508" w:rsidRDefault="00215508" w:rsidP="00215508">
      <w:pPr>
        <w:pStyle w:val="Nzev"/>
        <w:jc w:val="right"/>
      </w:pPr>
    </w:p>
    <w:p w14:paraId="4FD02C4B" w14:textId="77777777" w:rsidR="00215508" w:rsidRDefault="00215508" w:rsidP="00215508">
      <w:pPr>
        <w:pStyle w:val="Nzev"/>
        <w:jc w:val="right"/>
      </w:pPr>
    </w:p>
    <w:p w14:paraId="004020F3" w14:textId="77777777" w:rsidR="00215508" w:rsidRDefault="00215508" w:rsidP="00215508">
      <w:pPr>
        <w:pStyle w:val="Nzev"/>
        <w:jc w:val="right"/>
      </w:pPr>
    </w:p>
    <w:p w14:paraId="5A51E7CB" w14:textId="20DF2538" w:rsidR="00215508" w:rsidRDefault="00215508" w:rsidP="00215508">
      <w:pPr>
        <w:pStyle w:val="Nzev"/>
        <w:jc w:val="right"/>
      </w:pPr>
      <w:r>
        <w:t>Změna č. 3 územního plánu Lužnice</w:t>
      </w:r>
    </w:p>
    <w:p w14:paraId="13363948" w14:textId="77777777" w:rsidR="00215508" w:rsidRDefault="00215508" w:rsidP="00215508">
      <w:pPr>
        <w:suppressAutoHyphens/>
        <w:jc w:val="right"/>
        <w:rPr>
          <w:rFonts w:cs="Arial"/>
        </w:rPr>
      </w:pPr>
    </w:p>
    <w:p w14:paraId="22402D2A" w14:textId="37013B73" w:rsidR="00215508" w:rsidRPr="00916E69" w:rsidRDefault="00215508" w:rsidP="00215508">
      <w:pPr>
        <w:pStyle w:val="0Calibrizakladnitext"/>
        <w:jc w:val="right"/>
        <w:rPr>
          <w:b/>
          <w:sz w:val="28"/>
        </w:rPr>
      </w:pPr>
    </w:p>
    <w:p w14:paraId="13116BF8" w14:textId="77777777" w:rsidR="00215508" w:rsidRPr="00C616DC" w:rsidRDefault="00215508" w:rsidP="00215508">
      <w:pPr>
        <w:suppressAutoHyphens/>
        <w:rPr>
          <w:rFonts w:cs="Arial"/>
        </w:rPr>
      </w:pPr>
    </w:p>
    <w:p w14:paraId="1E67B60E" w14:textId="77777777" w:rsidR="00215508" w:rsidRPr="00C616DC" w:rsidRDefault="00215508" w:rsidP="00215508">
      <w:pPr>
        <w:suppressAutoHyphens/>
        <w:jc w:val="right"/>
        <w:rPr>
          <w:rFonts w:cs="Arial"/>
        </w:rPr>
      </w:pPr>
    </w:p>
    <w:p w14:paraId="6827009F" w14:textId="77777777" w:rsidR="00215508" w:rsidRPr="00215508" w:rsidRDefault="00215508" w:rsidP="00215508">
      <w:pPr>
        <w:suppressAutoHyphens/>
        <w:jc w:val="right"/>
        <w:rPr>
          <w:rFonts w:asciiTheme="minorHAnsi" w:hAnsiTheme="minorHAnsi" w:cstheme="minorHAnsi"/>
          <w:b/>
          <w:sz w:val="22"/>
        </w:rPr>
      </w:pPr>
      <w:r w:rsidRPr="00215508">
        <w:rPr>
          <w:rFonts w:asciiTheme="minorHAnsi" w:hAnsiTheme="minorHAnsi" w:cstheme="minorHAnsi"/>
          <w:b/>
          <w:sz w:val="22"/>
        </w:rPr>
        <w:t>PŘÍLOHA Č. 1 K ODŮVODNĚNÍ</w:t>
      </w:r>
    </w:p>
    <w:p w14:paraId="5C7F6904" w14:textId="3B4FD577" w:rsidR="00215508" w:rsidRDefault="00215508" w:rsidP="00215508">
      <w:pPr>
        <w:suppressAutoHyphens/>
        <w:jc w:val="right"/>
        <w:rPr>
          <w:rFonts w:cs="Arial"/>
          <w:b/>
        </w:rPr>
      </w:pPr>
      <w:r w:rsidRPr="00215508">
        <w:rPr>
          <w:rFonts w:asciiTheme="minorHAnsi" w:hAnsiTheme="minorHAnsi" w:cstheme="minorHAnsi"/>
          <w:b/>
          <w:sz w:val="22"/>
        </w:rPr>
        <w:t>TEXT S VYZNAČENÍM ZMĚN</w:t>
      </w:r>
    </w:p>
    <w:p w14:paraId="7A7ACECA" w14:textId="77777777" w:rsidR="00215508" w:rsidRDefault="00215508" w:rsidP="00027013">
      <w:pPr>
        <w:suppressAutoHyphens/>
        <w:rPr>
          <w:rFonts w:cs="Arial"/>
          <w:b/>
        </w:rPr>
      </w:pPr>
    </w:p>
    <w:p w14:paraId="545C034F" w14:textId="77777777" w:rsidR="00215508" w:rsidRPr="003C5FA8" w:rsidRDefault="00215508" w:rsidP="00215508">
      <w:pPr>
        <w:pStyle w:val="0CalibrizakladnitextTUCNE"/>
        <w:jc w:val="right"/>
      </w:pPr>
      <w:r w:rsidRPr="003C5FA8">
        <w:t>pořizovatel:</w:t>
      </w:r>
    </w:p>
    <w:p w14:paraId="68F7C523" w14:textId="77777777" w:rsidR="00215508" w:rsidRPr="003C5FA8" w:rsidRDefault="00215508" w:rsidP="00215508">
      <w:pPr>
        <w:pStyle w:val="0Calibrizakladnitext"/>
        <w:jc w:val="right"/>
        <w:rPr>
          <w:lang w:val="cs-CZ"/>
        </w:rPr>
      </w:pPr>
      <w:r w:rsidRPr="003C5FA8">
        <w:t xml:space="preserve">Městský úřad </w:t>
      </w:r>
      <w:r w:rsidRPr="003C5FA8">
        <w:rPr>
          <w:lang w:val="cs-CZ"/>
        </w:rPr>
        <w:t>Třeboň</w:t>
      </w:r>
    </w:p>
    <w:p w14:paraId="0452CEF2" w14:textId="30701B9C" w:rsidR="00215508" w:rsidRDefault="00215508" w:rsidP="00215508">
      <w:pPr>
        <w:pStyle w:val="0Calibrizakladnitext"/>
        <w:jc w:val="right"/>
        <w:rPr>
          <w:lang w:val="cs-CZ"/>
        </w:rPr>
      </w:pPr>
      <w:r w:rsidRPr="003C5FA8">
        <w:t xml:space="preserve">Odbor </w:t>
      </w:r>
      <w:r w:rsidRPr="003C5FA8">
        <w:rPr>
          <w:lang w:val="cs-CZ"/>
        </w:rPr>
        <w:t>územního plánování a stavebního řádu</w:t>
      </w:r>
    </w:p>
    <w:p w14:paraId="57E0041D" w14:textId="3E149B18" w:rsidR="00E01745" w:rsidRPr="003C5FA8" w:rsidRDefault="00E01745" w:rsidP="00215508">
      <w:pPr>
        <w:pStyle w:val="0Calibrizakladnitext"/>
        <w:jc w:val="right"/>
        <w:rPr>
          <w:lang w:val="cs-CZ"/>
        </w:rPr>
      </w:pPr>
      <w:r>
        <w:rPr>
          <w:lang w:val="cs-CZ"/>
        </w:rPr>
        <w:t>Oddělení územního plánování</w:t>
      </w:r>
    </w:p>
    <w:p w14:paraId="77D9DDB9" w14:textId="77777777" w:rsidR="00215508" w:rsidRPr="003C5FA8" w:rsidRDefault="00215508" w:rsidP="00215508">
      <w:pPr>
        <w:pStyle w:val="0Calibrizakladnitext"/>
        <w:jc w:val="right"/>
        <w:rPr>
          <w:lang w:val="cs-CZ"/>
        </w:rPr>
      </w:pPr>
      <w:r w:rsidRPr="003C5FA8">
        <w:rPr>
          <w:lang w:val="cs-CZ"/>
        </w:rPr>
        <w:t>Palackého nám. 46</w:t>
      </w:r>
    </w:p>
    <w:p w14:paraId="7C1BEACE" w14:textId="77777777" w:rsidR="00215508" w:rsidRPr="003C5FA8" w:rsidRDefault="00215508" w:rsidP="00215508">
      <w:pPr>
        <w:pStyle w:val="0Calibrizakladnitext"/>
        <w:jc w:val="right"/>
        <w:rPr>
          <w:lang w:val="cs-CZ"/>
        </w:rPr>
      </w:pPr>
      <w:r w:rsidRPr="003C5FA8">
        <w:rPr>
          <w:lang w:val="cs-CZ"/>
        </w:rPr>
        <w:t>379 01 Třeboň</w:t>
      </w:r>
    </w:p>
    <w:p w14:paraId="560BD08E" w14:textId="77777777" w:rsidR="00215508" w:rsidRPr="003C5FA8" w:rsidRDefault="00215508" w:rsidP="00215508">
      <w:pPr>
        <w:pStyle w:val="0Calibrizakladnitext"/>
        <w:jc w:val="right"/>
        <w:rPr>
          <w:lang w:val="cs-CZ"/>
        </w:rPr>
      </w:pPr>
      <w:r w:rsidRPr="003C5FA8">
        <w:t xml:space="preserve">Oprávněná úřední osoba pořizovatele: </w:t>
      </w:r>
      <w:r w:rsidRPr="00D854FA">
        <w:rPr>
          <w:lang w:val="cs-CZ"/>
        </w:rPr>
        <w:t xml:space="preserve">Ing. </w:t>
      </w:r>
      <w:r>
        <w:rPr>
          <w:lang w:val="cs-CZ"/>
        </w:rPr>
        <w:t>Miroslav Roubal</w:t>
      </w:r>
    </w:p>
    <w:p w14:paraId="1E4CAAD5" w14:textId="77777777" w:rsidR="00215508" w:rsidRPr="00916E69" w:rsidRDefault="00215508" w:rsidP="00215508">
      <w:pPr>
        <w:pStyle w:val="0Calibrizakladnitext"/>
        <w:jc w:val="right"/>
      </w:pPr>
    </w:p>
    <w:p w14:paraId="7E427FA6" w14:textId="77777777" w:rsidR="00215508" w:rsidRPr="00916E69" w:rsidRDefault="00215508" w:rsidP="00215508">
      <w:pPr>
        <w:pStyle w:val="0CalibrizakladnitextTUCNE"/>
        <w:jc w:val="right"/>
      </w:pPr>
      <w:r w:rsidRPr="00916E69">
        <w:t>zpracovatel:</w:t>
      </w:r>
    </w:p>
    <w:p w14:paraId="5827EE14" w14:textId="77777777" w:rsidR="00215508" w:rsidRPr="00916E69" w:rsidRDefault="00215508" w:rsidP="00215508">
      <w:pPr>
        <w:pStyle w:val="0Calibrizakladnitext"/>
        <w:jc w:val="right"/>
      </w:pPr>
      <w:r w:rsidRPr="00916E69">
        <w:t>ARCHUM architekti s.r.o.</w:t>
      </w:r>
    </w:p>
    <w:p w14:paraId="0EE548F7" w14:textId="36225FE4" w:rsidR="00215508" w:rsidRPr="00731E5D" w:rsidRDefault="00215508" w:rsidP="00215508">
      <w:pPr>
        <w:pStyle w:val="0Calibrizakladnitext"/>
        <w:jc w:val="right"/>
        <w:rPr>
          <w:lang w:val="cs-CZ"/>
        </w:rPr>
      </w:pPr>
      <w:r w:rsidRPr="00916E69">
        <w:t xml:space="preserve">Oldřichova </w:t>
      </w:r>
      <w:r w:rsidR="00731E5D">
        <w:rPr>
          <w:lang w:val="cs-CZ"/>
        </w:rPr>
        <w:t>299/23, Nusle</w:t>
      </w:r>
    </w:p>
    <w:p w14:paraId="0D2CDB17" w14:textId="77777777" w:rsidR="00215508" w:rsidRPr="00916E69" w:rsidRDefault="00215508" w:rsidP="00215508">
      <w:pPr>
        <w:pStyle w:val="0Calibrizakladnitext"/>
        <w:jc w:val="right"/>
      </w:pPr>
      <w:r w:rsidRPr="00916E69">
        <w:t>128 00 Praha 2</w:t>
      </w:r>
    </w:p>
    <w:p w14:paraId="0CDDAD0B" w14:textId="77777777" w:rsidR="00215508" w:rsidRPr="00916E69" w:rsidRDefault="00215508" w:rsidP="00215508">
      <w:pPr>
        <w:pStyle w:val="0Calibrizakladnitext"/>
        <w:jc w:val="right"/>
      </w:pPr>
      <w:r w:rsidRPr="00916E69">
        <w:t>IČ: 01894871</w:t>
      </w:r>
    </w:p>
    <w:p w14:paraId="2F442E81" w14:textId="77777777" w:rsidR="00215508" w:rsidRPr="00916E69" w:rsidRDefault="00215508" w:rsidP="00215508">
      <w:pPr>
        <w:pStyle w:val="0Calibrizakladnitext"/>
        <w:jc w:val="right"/>
      </w:pPr>
      <w:r w:rsidRPr="00916E69">
        <w:t>Ing. arch. Michal Petr, ČKA 4516</w:t>
      </w:r>
    </w:p>
    <w:p w14:paraId="65B8C47B" w14:textId="77777777" w:rsidR="00215508" w:rsidRPr="00916E69" w:rsidRDefault="00215508" w:rsidP="00215508">
      <w:pPr>
        <w:pStyle w:val="0Calibrizakladnitext"/>
        <w:jc w:val="right"/>
      </w:pPr>
    </w:p>
    <w:p w14:paraId="7C5696AB" w14:textId="0EC576FD" w:rsidR="00215508" w:rsidRPr="00F43670" w:rsidRDefault="00CC4C8A" w:rsidP="00215508">
      <w:pPr>
        <w:pStyle w:val="0Calibrizakladnitext"/>
        <w:jc w:val="right"/>
        <w:rPr>
          <w:b/>
        </w:rPr>
      </w:pPr>
      <w:r>
        <w:rPr>
          <w:b/>
          <w:lang w:val="cs-CZ"/>
        </w:rPr>
        <w:t>říjen</w:t>
      </w:r>
      <w:r w:rsidR="00E01745" w:rsidRPr="00F43670">
        <w:rPr>
          <w:b/>
        </w:rPr>
        <w:t xml:space="preserve"> </w:t>
      </w:r>
      <w:r w:rsidR="00215508" w:rsidRPr="00F43670">
        <w:rPr>
          <w:b/>
        </w:rPr>
        <w:t>2023</w:t>
      </w:r>
    </w:p>
    <w:p w14:paraId="1A7B1437" w14:textId="77777777" w:rsidR="00215508" w:rsidRDefault="00215508">
      <w:pPr>
        <w:spacing w:after="160" w:line="259" w:lineRule="auto"/>
        <w:rPr>
          <w:rFonts w:asciiTheme="minorHAnsi" w:eastAsiaTheme="majorEastAsia" w:hAnsiTheme="minorHAnsi" w:cstheme="minorHAnsi"/>
          <w:b/>
          <w:bCs/>
        </w:rPr>
      </w:pPr>
    </w:p>
    <w:p w14:paraId="338C1B81" w14:textId="4AFE57CC" w:rsidR="00AF1889" w:rsidRPr="00D854FA" w:rsidRDefault="00CE23F0" w:rsidP="00AF1889">
      <w:pPr>
        <w:pStyle w:val="0Calibrizakladnitext"/>
        <w:rPr>
          <w:rFonts w:asciiTheme="minorHAnsi" w:eastAsiaTheme="majorEastAsia" w:hAnsiTheme="minorHAnsi" w:cstheme="minorHAnsi"/>
          <w:b/>
          <w:bCs/>
          <w:sz w:val="24"/>
          <w:lang w:val="cs-CZ" w:eastAsia="cs-CZ"/>
        </w:rPr>
      </w:pPr>
      <w:r w:rsidRPr="00D854FA">
        <w:rPr>
          <w:rFonts w:asciiTheme="minorHAnsi" w:eastAsiaTheme="majorEastAsia" w:hAnsiTheme="minorHAnsi" w:cstheme="minorHAnsi"/>
          <w:b/>
          <w:bCs/>
          <w:sz w:val="24"/>
          <w:lang w:val="cs-CZ" w:eastAsia="cs-CZ"/>
        </w:rPr>
        <w:lastRenderedPageBreak/>
        <w:t>IDENTIFIKAČNÍ ÚDAJE</w:t>
      </w:r>
    </w:p>
    <w:p w14:paraId="2107FF0E" w14:textId="64694AA8" w:rsidR="00AF1889" w:rsidRPr="00D854FA" w:rsidRDefault="00D854FA" w:rsidP="007B6DF4">
      <w:pPr>
        <w:pStyle w:val="0Calibrizakladnitext"/>
        <w:ind w:left="4248" w:firstLine="708"/>
        <w:rPr>
          <w:b/>
          <w:bCs/>
          <w:lang w:val="cs-CZ"/>
        </w:rPr>
      </w:pPr>
      <w:r w:rsidRPr="00D854FA">
        <w:rPr>
          <w:b/>
          <w:bCs/>
          <w:lang w:val="cs-CZ"/>
        </w:rPr>
        <w:t>OBEC LUŽNICE</w:t>
      </w:r>
    </w:p>
    <w:p w14:paraId="4AD071BC" w14:textId="46D42C1B" w:rsidR="00AF1889" w:rsidRPr="00D854FA" w:rsidRDefault="00AF1889" w:rsidP="00AF1889">
      <w:pPr>
        <w:pStyle w:val="0Calibrizakladnitext"/>
        <w:rPr>
          <w:lang w:val="cs-CZ"/>
        </w:rPr>
      </w:pPr>
      <w:r w:rsidRPr="00D854FA">
        <w:rPr>
          <w:lang w:val="cs-CZ"/>
        </w:rPr>
        <w:tab/>
      </w:r>
      <w:r w:rsidRPr="00D854FA">
        <w:rPr>
          <w:lang w:val="cs-CZ"/>
        </w:rPr>
        <w:tab/>
      </w:r>
      <w:r w:rsidRPr="00D854FA">
        <w:rPr>
          <w:lang w:val="cs-CZ"/>
        </w:rPr>
        <w:tab/>
      </w:r>
      <w:r w:rsidRPr="00D854FA">
        <w:rPr>
          <w:lang w:val="cs-CZ"/>
        </w:rPr>
        <w:tab/>
        <w:t xml:space="preserve">sídlo: </w:t>
      </w:r>
      <w:r w:rsidRPr="00D854FA">
        <w:rPr>
          <w:lang w:val="cs-CZ"/>
        </w:rPr>
        <w:tab/>
      </w:r>
      <w:r w:rsidRPr="00D854FA">
        <w:rPr>
          <w:lang w:val="cs-CZ"/>
        </w:rPr>
        <w:tab/>
      </w:r>
      <w:r w:rsidRPr="00D854FA">
        <w:rPr>
          <w:lang w:val="cs-CZ"/>
        </w:rPr>
        <w:tab/>
      </w:r>
      <w:r w:rsidR="00D854FA" w:rsidRPr="00D854FA">
        <w:rPr>
          <w:lang w:val="cs-CZ"/>
        </w:rPr>
        <w:t>Lužnice 139</w:t>
      </w:r>
    </w:p>
    <w:p w14:paraId="212A9E4A" w14:textId="1D55E28F" w:rsidR="007B6DF4" w:rsidRPr="00D854FA" w:rsidRDefault="00D854FA" w:rsidP="007B6DF4">
      <w:pPr>
        <w:pStyle w:val="0Calibrizakladnitext"/>
        <w:ind w:left="4248" w:firstLine="708"/>
        <w:rPr>
          <w:lang w:val="cs-CZ"/>
        </w:rPr>
      </w:pPr>
      <w:r w:rsidRPr="00D854FA">
        <w:rPr>
          <w:lang w:val="cs-CZ"/>
        </w:rPr>
        <w:t>379 01 Třeboň</w:t>
      </w:r>
    </w:p>
    <w:p w14:paraId="36BCFF4B" w14:textId="5EC9D73D" w:rsidR="00AF1889" w:rsidRPr="00D854FA" w:rsidRDefault="00AF1889" w:rsidP="00AF1889">
      <w:pPr>
        <w:pStyle w:val="0Calibrizakladnitext"/>
        <w:rPr>
          <w:lang w:val="cs-CZ"/>
        </w:rPr>
      </w:pPr>
      <w:r w:rsidRPr="00D854FA">
        <w:rPr>
          <w:lang w:val="cs-CZ"/>
        </w:rPr>
        <w:t>určený zastupitel</w:t>
      </w:r>
      <w:r w:rsidRPr="00D854FA">
        <w:rPr>
          <w:lang w:val="cs-CZ"/>
        </w:rPr>
        <w:tab/>
      </w:r>
      <w:r w:rsidRPr="00D854FA">
        <w:rPr>
          <w:lang w:val="cs-CZ"/>
        </w:rPr>
        <w:tab/>
      </w:r>
      <w:r w:rsidRPr="00D854FA">
        <w:rPr>
          <w:lang w:val="cs-CZ"/>
        </w:rPr>
        <w:tab/>
      </w:r>
      <w:r w:rsidRPr="00D854FA">
        <w:rPr>
          <w:lang w:val="cs-CZ"/>
        </w:rPr>
        <w:tab/>
      </w:r>
      <w:r w:rsidRPr="00D854FA">
        <w:rPr>
          <w:lang w:val="cs-CZ"/>
        </w:rPr>
        <w:tab/>
      </w:r>
      <w:r w:rsidR="007B6DF4" w:rsidRPr="00D854FA">
        <w:rPr>
          <w:lang w:val="cs-CZ"/>
        </w:rPr>
        <w:tab/>
      </w:r>
      <w:r w:rsidR="00D854FA" w:rsidRPr="00D854FA">
        <w:rPr>
          <w:lang w:val="cs-CZ"/>
        </w:rPr>
        <w:t>Ing. Tereza Širhalová, starostka obce</w:t>
      </w:r>
    </w:p>
    <w:p w14:paraId="67D356EA" w14:textId="77777777" w:rsidR="007B6DF4" w:rsidRPr="00D854FA" w:rsidRDefault="007B6DF4" w:rsidP="00AF1889">
      <w:pPr>
        <w:pStyle w:val="0Calibrizakladnitext"/>
        <w:rPr>
          <w:lang w:val="cs-CZ"/>
        </w:rPr>
      </w:pPr>
    </w:p>
    <w:p w14:paraId="49B69FFD" w14:textId="5F405D23" w:rsidR="00AF1889" w:rsidRPr="00D854FA" w:rsidRDefault="00E179DF" w:rsidP="00AF1889">
      <w:pPr>
        <w:pStyle w:val="0Calibrizakladnitext"/>
        <w:rPr>
          <w:lang w:val="cs-CZ"/>
        </w:rPr>
      </w:pPr>
      <w:r>
        <w:rPr>
          <w:lang w:val="cs-CZ"/>
        </w:rPr>
        <w:t>p</w:t>
      </w:r>
      <w:r w:rsidR="00AF1889" w:rsidRPr="00D854FA">
        <w:rPr>
          <w:lang w:val="cs-CZ"/>
        </w:rPr>
        <w:t>ořizovatel:</w:t>
      </w:r>
      <w:r w:rsidR="00AF1889" w:rsidRPr="00D854FA">
        <w:rPr>
          <w:lang w:val="cs-CZ"/>
        </w:rPr>
        <w:tab/>
      </w:r>
      <w:r w:rsidR="00AF1889" w:rsidRPr="00D854FA">
        <w:rPr>
          <w:lang w:val="cs-CZ"/>
        </w:rPr>
        <w:tab/>
      </w:r>
      <w:r w:rsidR="00AF1889" w:rsidRPr="00D854FA">
        <w:rPr>
          <w:lang w:val="cs-CZ"/>
        </w:rPr>
        <w:tab/>
      </w:r>
      <w:r w:rsidR="00AF1889" w:rsidRPr="00D854FA">
        <w:rPr>
          <w:lang w:val="cs-CZ"/>
        </w:rPr>
        <w:tab/>
      </w:r>
      <w:r w:rsidR="00AF1889" w:rsidRPr="00D854FA">
        <w:rPr>
          <w:lang w:val="cs-CZ"/>
        </w:rPr>
        <w:tab/>
      </w:r>
      <w:r w:rsidR="00AF1889" w:rsidRPr="00D854FA">
        <w:rPr>
          <w:lang w:val="cs-CZ"/>
        </w:rPr>
        <w:tab/>
      </w:r>
      <w:r w:rsidR="007B6DF4" w:rsidRPr="00D854FA">
        <w:rPr>
          <w:b/>
          <w:bCs/>
          <w:lang w:val="cs-CZ"/>
        </w:rPr>
        <w:t>MĚSTSKÝ ÚŘAD</w:t>
      </w:r>
      <w:r w:rsidR="00D854FA" w:rsidRPr="00D854FA">
        <w:rPr>
          <w:b/>
          <w:bCs/>
          <w:lang w:val="cs-CZ"/>
        </w:rPr>
        <w:t xml:space="preserve"> TŘEBOŇ</w:t>
      </w:r>
    </w:p>
    <w:p w14:paraId="50304ECC" w14:textId="5E72242E" w:rsidR="007B6DF4" w:rsidRDefault="00AF1889" w:rsidP="00AF1889">
      <w:pPr>
        <w:pStyle w:val="0Calibrizakladnitext"/>
        <w:rPr>
          <w:lang w:val="cs-CZ"/>
        </w:rPr>
      </w:pPr>
      <w:r w:rsidRPr="00D854FA">
        <w:rPr>
          <w:lang w:val="cs-CZ"/>
        </w:rPr>
        <w:tab/>
      </w:r>
      <w:r w:rsidRPr="00D854FA">
        <w:rPr>
          <w:lang w:val="cs-CZ"/>
        </w:rPr>
        <w:tab/>
      </w:r>
      <w:r w:rsidRPr="00D854FA">
        <w:rPr>
          <w:lang w:val="cs-CZ"/>
        </w:rPr>
        <w:tab/>
      </w:r>
      <w:r w:rsidRPr="00D854FA">
        <w:rPr>
          <w:lang w:val="cs-CZ"/>
        </w:rPr>
        <w:tab/>
      </w:r>
      <w:r w:rsidRPr="00D854FA">
        <w:rPr>
          <w:lang w:val="cs-CZ"/>
        </w:rPr>
        <w:tab/>
      </w:r>
      <w:r w:rsidRPr="00D854FA">
        <w:rPr>
          <w:lang w:val="cs-CZ"/>
        </w:rPr>
        <w:tab/>
      </w:r>
      <w:r w:rsidRPr="00D854FA">
        <w:rPr>
          <w:lang w:val="cs-CZ"/>
        </w:rPr>
        <w:tab/>
      </w:r>
      <w:r w:rsidR="007B6DF4" w:rsidRPr="00D854FA">
        <w:rPr>
          <w:lang w:val="cs-CZ"/>
        </w:rPr>
        <w:t xml:space="preserve">Odbor </w:t>
      </w:r>
      <w:r w:rsidR="00D854FA" w:rsidRPr="00D854FA">
        <w:rPr>
          <w:lang w:val="cs-CZ"/>
        </w:rPr>
        <w:t>územního plánování a stavebního řádu</w:t>
      </w:r>
      <w:r w:rsidR="007B6DF4" w:rsidRPr="00D854FA">
        <w:rPr>
          <w:lang w:val="cs-CZ"/>
        </w:rPr>
        <w:t xml:space="preserve"> </w:t>
      </w:r>
    </w:p>
    <w:p w14:paraId="5BE2F012" w14:textId="506C6687" w:rsidR="00127E09" w:rsidRPr="00D854FA" w:rsidRDefault="00127E09" w:rsidP="00027013">
      <w:pPr>
        <w:pStyle w:val="0Calibrizakladnitext"/>
        <w:ind w:left="4248" w:firstLine="708"/>
        <w:rPr>
          <w:lang w:val="cs-CZ"/>
        </w:rPr>
      </w:pPr>
      <w:r>
        <w:rPr>
          <w:lang w:val="cs-CZ"/>
        </w:rPr>
        <w:t>Oddělení územního plánování</w:t>
      </w:r>
    </w:p>
    <w:p w14:paraId="382E24B5" w14:textId="57D3C5D2" w:rsidR="007B6DF4" w:rsidRPr="00D854FA" w:rsidRDefault="00D854FA" w:rsidP="007B6DF4">
      <w:pPr>
        <w:pStyle w:val="0Calibrizakladnitext"/>
        <w:ind w:left="4248" w:firstLine="708"/>
        <w:rPr>
          <w:lang w:val="cs-CZ"/>
        </w:rPr>
      </w:pPr>
      <w:r w:rsidRPr="00D854FA">
        <w:rPr>
          <w:lang w:val="cs-CZ"/>
        </w:rPr>
        <w:t>Palackého nám. 46</w:t>
      </w:r>
    </w:p>
    <w:p w14:paraId="7F5A3F24" w14:textId="2774D76C" w:rsidR="007B6DF4" w:rsidRPr="00D854FA" w:rsidRDefault="00D854FA" w:rsidP="007B6DF4">
      <w:pPr>
        <w:pStyle w:val="0Calibrizakladnitext"/>
        <w:ind w:left="4248" w:firstLine="708"/>
        <w:rPr>
          <w:lang w:val="cs-CZ"/>
        </w:rPr>
      </w:pPr>
      <w:r w:rsidRPr="00D854FA">
        <w:rPr>
          <w:lang w:val="cs-CZ"/>
        </w:rPr>
        <w:t>379 01 Třeboň</w:t>
      </w:r>
    </w:p>
    <w:p w14:paraId="07DCDE7F" w14:textId="6499065F" w:rsidR="00AF1889" w:rsidRPr="00D854FA" w:rsidRDefault="00AF1889" w:rsidP="00C7476E">
      <w:pPr>
        <w:pStyle w:val="0Calibrizakladnitext"/>
        <w:ind w:left="4950" w:hanging="4950"/>
        <w:rPr>
          <w:lang w:val="cs-CZ"/>
        </w:rPr>
      </w:pPr>
      <w:r w:rsidRPr="00D854FA">
        <w:rPr>
          <w:lang w:val="cs-CZ"/>
        </w:rPr>
        <w:t>osoba spl</w:t>
      </w:r>
      <w:r w:rsidR="00C7476E">
        <w:rPr>
          <w:lang w:val="cs-CZ"/>
        </w:rPr>
        <w:t>ňující kvalifikační požadavky</w:t>
      </w:r>
      <w:r w:rsidR="00C7476E">
        <w:rPr>
          <w:lang w:val="cs-CZ"/>
        </w:rPr>
        <w:tab/>
      </w:r>
      <w:r w:rsidR="00C7476E">
        <w:rPr>
          <w:lang w:val="cs-CZ"/>
        </w:rPr>
        <w:tab/>
      </w:r>
      <w:r w:rsidR="007B6DF4" w:rsidRPr="00D854FA">
        <w:rPr>
          <w:lang w:val="cs-CZ"/>
        </w:rPr>
        <w:t xml:space="preserve">Ing. </w:t>
      </w:r>
      <w:r w:rsidR="00C7476E">
        <w:rPr>
          <w:lang w:val="cs-CZ"/>
        </w:rPr>
        <w:t>Miroslav Roubal, vedoucí odboru územního plánování a stavebního řádu</w:t>
      </w:r>
      <w:r w:rsidR="007B6DF4" w:rsidRPr="00D854FA">
        <w:rPr>
          <w:lang w:val="cs-CZ"/>
        </w:rPr>
        <w:t xml:space="preserve"> </w:t>
      </w:r>
    </w:p>
    <w:p w14:paraId="259B484B" w14:textId="31BA2AA5" w:rsidR="007B6DF4" w:rsidRPr="00D854FA" w:rsidRDefault="007B6DF4" w:rsidP="00AF1889">
      <w:pPr>
        <w:pStyle w:val="0Calibrizakladnitext"/>
        <w:rPr>
          <w:lang w:val="cs-CZ"/>
        </w:rPr>
      </w:pPr>
    </w:p>
    <w:p w14:paraId="543B6C20" w14:textId="54CC8FD9" w:rsidR="00717116" w:rsidRPr="00D854FA" w:rsidRDefault="00E179DF" w:rsidP="00717116">
      <w:pPr>
        <w:pStyle w:val="0Calibrizakladnitext"/>
        <w:ind w:left="4950" w:hanging="4950"/>
        <w:rPr>
          <w:lang w:val="cs-CZ"/>
        </w:rPr>
      </w:pPr>
      <w:r>
        <w:rPr>
          <w:lang w:val="cs-CZ"/>
        </w:rPr>
        <w:t>z</w:t>
      </w:r>
      <w:r w:rsidR="007B6DF4" w:rsidRPr="00D854FA">
        <w:rPr>
          <w:lang w:val="cs-CZ"/>
        </w:rPr>
        <w:t>pracovatel původní dokumentace (ÚZ po změně č.2):</w:t>
      </w:r>
      <w:r w:rsidR="00717116" w:rsidRPr="00D854FA">
        <w:rPr>
          <w:lang w:val="cs-CZ"/>
        </w:rPr>
        <w:tab/>
      </w:r>
      <w:r w:rsidR="00D854FA" w:rsidRPr="00D854FA">
        <w:rPr>
          <w:lang w:val="cs-CZ"/>
        </w:rPr>
        <w:t>IVAN PLICKA STUDIO s.r.o.</w:t>
      </w:r>
    </w:p>
    <w:p w14:paraId="40482BB3" w14:textId="72A1D6C0" w:rsidR="00717116" w:rsidRPr="00D854FA" w:rsidRDefault="00717116" w:rsidP="00717116">
      <w:pPr>
        <w:pStyle w:val="0Calibrizakladnitext"/>
        <w:ind w:left="4242" w:firstLine="708"/>
        <w:rPr>
          <w:lang w:val="cs-CZ"/>
        </w:rPr>
      </w:pPr>
      <w:r w:rsidRPr="00D854FA">
        <w:rPr>
          <w:lang w:val="cs-CZ"/>
        </w:rPr>
        <w:t xml:space="preserve">Ing. arch. </w:t>
      </w:r>
      <w:r w:rsidR="00D854FA" w:rsidRPr="00D854FA">
        <w:rPr>
          <w:lang w:val="cs-CZ"/>
        </w:rPr>
        <w:t>Ivan Plicka</w:t>
      </w:r>
    </w:p>
    <w:p w14:paraId="001CB195" w14:textId="77777777" w:rsidR="00717116" w:rsidRPr="00D854FA" w:rsidRDefault="00717116" w:rsidP="00717116">
      <w:pPr>
        <w:pStyle w:val="0Calibrizakladnitext"/>
        <w:pBdr>
          <w:bottom w:val="single" w:sz="4" w:space="1" w:color="auto"/>
        </w:pBdr>
        <w:rPr>
          <w:lang w:val="cs-CZ"/>
        </w:rPr>
      </w:pPr>
    </w:p>
    <w:p w14:paraId="3F506A01" w14:textId="02409F99" w:rsidR="00AF1889" w:rsidRPr="00D854FA" w:rsidRDefault="00E179DF" w:rsidP="00AF1889">
      <w:pPr>
        <w:pStyle w:val="0Calibrizakladnitext"/>
        <w:rPr>
          <w:lang w:val="cs-CZ"/>
        </w:rPr>
      </w:pPr>
      <w:r>
        <w:rPr>
          <w:lang w:val="cs-CZ"/>
        </w:rPr>
        <w:t>z</w:t>
      </w:r>
      <w:r w:rsidR="00AF1889" w:rsidRPr="00D854FA">
        <w:rPr>
          <w:lang w:val="cs-CZ"/>
        </w:rPr>
        <w:t>pracovatel</w:t>
      </w:r>
      <w:r w:rsidR="00717116" w:rsidRPr="00D854FA">
        <w:rPr>
          <w:lang w:val="cs-CZ"/>
        </w:rPr>
        <w:t xml:space="preserve"> Změny č.3</w:t>
      </w:r>
      <w:r w:rsidR="00AF1889" w:rsidRPr="00D854FA">
        <w:rPr>
          <w:lang w:val="cs-CZ"/>
        </w:rPr>
        <w:t>:</w:t>
      </w:r>
      <w:r w:rsidR="00AF1889" w:rsidRPr="00D854FA">
        <w:rPr>
          <w:lang w:val="cs-CZ"/>
        </w:rPr>
        <w:tab/>
      </w:r>
      <w:r w:rsidR="00AF1889" w:rsidRPr="00D854FA">
        <w:rPr>
          <w:lang w:val="cs-CZ"/>
        </w:rPr>
        <w:tab/>
      </w:r>
      <w:r w:rsidR="00AF1889" w:rsidRPr="00D854FA">
        <w:rPr>
          <w:lang w:val="cs-CZ"/>
        </w:rPr>
        <w:tab/>
      </w:r>
      <w:r w:rsidR="00AF1889" w:rsidRPr="00D854FA">
        <w:rPr>
          <w:lang w:val="cs-CZ"/>
        </w:rPr>
        <w:tab/>
      </w:r>
      <w:r w:rsidR="00AF1889" w:rsidRPr="00D854FA">
        <w:rPr>
          <w:lang w:val="cs-CZ"/>
        </w:rPr>
        <w:tab/>
      </w:r>
      <w:r w:rsidR="00AF1889" w:rsidRPr="00D854FA">
        <w:rPr>
          <w:b/>
          <w:bCs/>
          <w:lang w:val="cs-CZ"/>
        </w:rPr>
        <w:t>ARCHUM architekti s. r. o.</w:t>
      </w:r>
    </w:p>
    <w:p w14:paraId="0AFF873A" w14:textId="77777777" w:rsidR="00AF1889" w:rsidRPr="00D854FA" w:rsidRDefault="00AF1889" w:rsidP="00AF1889">
      <w:pPr>
        <w:pStyle w:val="0Calibrizakladnitext"/>
        <w:rPr>
          <w:lang w:val="cs-CZ"/>
        </w:rPr>
      </w:pPr>
      <w:r w:rsidRPr="00D854FA">
        <w:rPr>
          <w:lang w:val="cs-CZ"/>
        </w:rPr>
        <w:tab/>
      </w:r>
      <w:r w:rsidRPr="00D854FA">
        <w:rPr>
          <w:lang w:val="cs-CZ"/>
        </w:rPr>
        <w:tab/>
      </w:r>
      <w:r w:rsidRPr="00D854FA">
        <w:rPr>
          <w:lang w:val="cs-CZ"/>
        </w:rPr>
        <w:tab/>
      </w:r>
      <w:r w:rsidRPr="00D854FA">
        <w:rPr>
          <w:lang w:val="cs-CZ"/>
        </w:rPr>
        <w:tab/>
        <w:t xml:space="preserve">sídlo: </w:t>
      </w:r>
      <w:r w:rsidRPr="00D854FA">
        <w:rPr>
          <w:lang w:val="cs-CZ"/>
        </w:rPr>
        <w:tab/>
      </w:r>
      <w:r w:rsidRPr="00D854FA">
        <w:rPr>
          <w:lang w:val="cs-CZ"/>
        </w:rPr>
        <w:tab/>
      </w:r>
      <w:r w:rsidRPr="00D854FA">
        <w:rPr>
          <w:lang w:val="cs-CZ"/>
        </w:rPr>
        <w:tab/>
        <w:t>Oldřichova 187/55, 128 00 Praha 2 – Nusle</w:t>
      </w:r>
    </w:p>
    <w:p w14:paraId="07F36DE7" w14:textId="77777777" w:rsidR="00AF1889" w:rsidRPr="00D854FA" w:rsidRDefault="00AF1889" w:rsidP="00AF1889">
      <w:pPr>
        <w:pStyle w:val="0Calibrizakladnitext"/>
        <w:rPr>
          <w:lang w:val="cs-CZ"/>
        </w:rPr>
      </w:pPr>
      <w:r w:rsidRPr="00D854FA">
        <w:rPr>
          <w:lang w:val="cs-CZ"/>
        </w:rPr>
        <w:tab/>
      </w:r>
      <w:r w:rsidRPr="00D854FA">
        <w:rPr>
          <w:lang w:val="cs-CZ"/>
        </w:rPr>
        <w:tab/>
      </w:r>
      <w:r w:rsidRPr="00D854FA">
        <w:rPr>
          <w:lang w:val="cs-CZ"/>
        </w:rPr>
        <w:tab/>
      </w:r>
      <w:r w:rsidRPr="00D854FA">
        <w:rPr>
          <w:lang w:val="cs-CZ"/>
        </w:rPr>
        <w:tab/>
        <w:t xml:space="preserve">datová schránka: </w:t>
      </w:r>
      <w:r w:rsidRPr="00D854FA">
        <w:rPr>
          <w:lang w:val="cs-CZ"/>
        </w:rPr>
        <w:tab/>
        <w:t>dx9x8vd</w:t>
      </w:r>
    </w:p>
    <w:p w14:paraId="20CBE261" w14:textId="77777777" w:rsidR="00AF1889" w:rsidRPr="00D854FA" w:rsidRDefault="00AF1889" w:rsidP="00AF1889">
      <w:pPr>
        <w:pStyle w:val="0Calibrizakladnitext"/>
        <w:rPr>
          <w:lang w:val="cs-CZ"/>
        </w:rPr>
      </w:pPr>
      <w:r w:rsidRPr="00D854FA">
        <w:rPr>
          <w:lang w:val="cs-CZ"/>
        </w:rPr>
        <w:tab/>
      </w:r>
      <w:r w:rsidRPr="00D854FA">
        <w:rPr>
          <w:lang w:val="cs-CZ"/>
        </w:rPr>
        <w:tab/>
      </w:r>
      <w:r w:rsidRPr="00D854FA">
        <w:rPr>
          <w:lang w:val="cs-CZ"/>
        </w:rPr>
        <w:tab/>
      </w:r>
      <w:r w:rsidRPr="00D854FA">
        <w:rPr>
          <w:lang w:val="cs-CZ"/>
        </w:rPr>
        <w:tab/>
        <w:t xml:space="preserve">IČ: </w:t>
      </w:r>
      <w:r w:rsidRPr="00D854FA">
        <w:rPr>
          <w:lang w:val="cs-CZ"/>
        </w:rPr>
        <w:tab/>
      </w:r>
      <w:r w:rsidRPr="00D854FA">
        <w:rPr>
          <w:lang w:val="cs-CZ"/>
        </w:rPr>
        <w:tab/>
      </w:r>
      <w:r w:rsidRPr="00D854FA">
        <w:rPr>
          <w:lang w:val="cs-CZ"/>
        </w:rPr>
        <w:tab/>
        <w:t>018 94 871</w:t>
      </w:r>
    </w:p>
    <w:p w14:paraId="48B86433" w14:textId="3AFDCDA7" w:rsidR="00AF1889" w:rsidRPr="00D854FA" w:rsidRDefault="00AF1889" w:rsidP="00AF1889">
      <w:pPr>
        <w:pStyle w:val="0Calibrizakladnitext"/>
        <w:rPr>
          <w:lang w:val="cs-CZ"/>
        </w:rPr>
      </w:pPr>
      <w:r w:rsidRPr="00D854FA">
        <w:rPr>
          <w:lang w:val="cs-CZ"/>
        </w:rPr>
        <w:t xml:space="preserve">DIČ: </w:t>
      </w:r>
      <w:r w:rsidRPr="00D854FA">
        <w:rPr>
          <w:lang w:val="cs-CZ"/>
        </w:rPr>
        <w:tab/>
      </w:r>
      <w:r w:rsidRPr="00D854FA">
        <w:rPr>
          <w:lang w:val="cs-CZ"/>
        </w:rPr>
        <w:tab/>
      </w:r>
      <w:r w:rsidRPr="00D854FA">
        <w:rPr>
          <w:lang w:val="cs-CZ"/>
        </w:rPr>
        <w:tab/>
      </w:r>
      <w:r w:rsidR="00717116" w:rsidRPr="00D854FA">
        <w:rPr>
          <w:lang w:val="cs-CZ"/>
        </w:rPr>
        <w:tab/>
      </w:r>
      <w:r w:rsidR="00717116" w:rsidRPr="00D854FA">
        <w:rPr>
          <w:lang w:val="cs-CZ"/>
        </w:rPr>
        <w:tab/>
      </w:r>
      <w:r w:rsidR="00717116" w:rsidRPr="00D854FA">
        <w:rPr>
          <w:lang w:val="cs-CZ"/>
        </w:rPr>
        <w:tab/>
      </w:r>
      <w:r w:rsidR="00717116" w:rsidRPr="00D854FA">
        <w:rPr>
          <w:lang w:val="cs-CZ"/>
        </w:rPr>
        <w:tab/>
      </w:r>
      <w:r w:rsidRPr="00D854FA">
        <w:rPr>
          <w:lang w:val="cs-CZ"/>
        </w:rPr>
        <w:t>CZ 018 94 871 (plátce DPH)</w:t>
      </w:r>
    </w:p>
    <w:p w14:paraId="64E8E4DF" w14:textId="77777777" w:rsidR="00AF1889" w:rsidRPr="00D854FA" w:rsidRDefault="00AF1889" w:rsidP="00AF1889">
      <w:pPr>
        <w:pStyle w:val="0Calibrizakladnitext"/>
        <w:rPr>
          <w:lang w:val="cs-CZ"/>
        </w:rPr>
      </w:pPr>
      <w:r w:rsidRPr="00D854FA">
        <w:rPr>
          <w:lang w:val="cs-CZ"/>
        </w:rPr>
        <w:t>oprávněná osoba ve věcech smluvních a technických</w:t>
      </w:r>
      <w:r w:rsidRPr="00D854FA">
        <w:rPr>
          <w:lang w:val="cs-CZ"/>
        </w:rPr>
        <w:tab/>
        <w:t>Ing. arch. Michal Petr</w:t>
      </w:r>
    </w:p>
    <w:p w14:paraId="240349AD" w14:textId="77777777" w:rsidR="00AF1889" w:rsidRPr="001F1DAA" w:rsidRDefault="00AF1889" w:rsidP="00AF1889">
      <w:pPr>
        <w:pStyle w:val="0Calibrizakladnitext"/>
        <w:rPr>
          <w:highlight w:val="yellow"/>
          <w:lang w:val="cs-CZ"/>
        </w:rPr>
      </w:pPr>
    </w:p>
    <w:p w14:paraId="4D954FED" w14:textId="5F1413FB" w:rsidR="00AF1889" w:rsidRPr="000569EF" w:rsidRDefault="00AF1889" w:rsidP="00AF1889">
      <w:pPr>
        <w:pStyle w:val="0Calibrizakladnitext"/>
        <w:rPr>
          <w:lang w:val="cs-CZ"/>
        </w:rPr>
      </w:pPr>
      <w:r w:rsidRPr="000569EF">
        <w:rPr>
          <w:lang w:val="cs-CZ"/>
        </w:rPr>
        <w:tab/>
      </w:r>
    </w:p>
    <w:p w14:paraId="425D7EFF" w14:textId="77777777" w:rsidR="00AF1889" w:rsidRPr="000569EF" w:rsidRDefault="00AF1889" w:rsidP="00AF1889">
      <w:pPr>
        <w:pStyle w:val="0Calibrizakladnitext"/>
        <w:rPr>
          <w:lang w:val="cs-CZ"/>
        </w:rPr>
      </w:pPr>
      <w:r w:rsidRPr="000569EF">
        <w:rPr>
          <w:lang w:val="cs-CZ"/>
        </w:rPr>
        <w:br w:type="page"/>
      </w:r>
    </w:p>
    <w:sdt>
      <w:sdtPr>
        <w:rPr>
          <w:rFonts w:ascii="Times New Roman" w:eastAsia="Times New Roman" w:hAnsi="Times New Roman" w:cs="Times New Roman"/>
          <w:color w:val="auto"/>
          <w:sz w:val="24"/>
          <w:szCs w:val="24"/>
        </w:rPr>
        <w:id w:val="-894426010"/>
        <w:docPartObj>
          <w:docPartGallery w:val="Table of Contents"/>
          <w:docPartUnique/>
        </w:docPartObj>
      </w:sdtPr>
      <w:sdtEndPr>
        <w:rPr>
          <w:rFonts w:ascii="Calibri" w:hAnsi="Calibri" w:cs="Calibri"/>
          <w:b/>
          <w:bCs/>
          <w:sz w:val="20"/>
          <w:szCs w:val="20"/>
        </w:rPr>
      </w:sdtEndPr>
      <w:sdtContent>
        <w:p w14:paraId="1C32A22C" w14:textId="363E02BE" w:rsidR="00AF1889" w:rsidRPr="000569EF" w:rsidRDefault="00CE23F0">
          <w:pPr>
            <w:pStyle w:val="Nadpisobsahu"/>
            <w:rPr>
              <w:rFonts w:asciiTheme="minorHAnsi" w:hAnsiTheme="minorHAnsi" w:cstheme="minorHAnsi"/>
              <w:b/>
              <w:bCs/>
              <w:color w:val="auto"/>
              <w:sz w:val="24"/>
              <w:szCs w:val="24"/>
            </w:rPr>
          </w:pPr>
          <w:r w:rsidRPr="000569EF">
            <w:rPr>
              <w:rFonts w:asciiTheme="minorHAnsi" w:hAnsiTheme="minorHAnsi" w:cstheme="minorHAnsi"/>
              <w:b/>
              <w:bCs/>
              <w:color w:val="auto"/>
              <w:sz w:val="24"/>
              <w:szCs w:val="24"/>
            </w:rPr>
            <w:t>OBSAH</w:t>
          </w:r>
        </w:p>
        <w:p w14:paraId="39ED6405" w14:textId="6BD0641C" w:rsidR="00485E14" w:rsidRDefault="00E179DF">
          <w:pPr>
            <w:pStyle w:val="Obsah1"/>
            <w:rPr>
              <w:rFonts w:asciiTheme="minorHAnsi" w:eastAsiaTheme="minorEastAsia" w:hAnsiTheme="minorHAnsi" w:cstheme="minorBidi"/>
              <w:noProof/>
              <w:sz w:val="22"/>
              <w:szCs w:val="22"/>
            </w:rPr>
          </w:pPr>
          <w:r>
            <w:rPr>
              <w:rFonts w:cs="Calibri"/>
              <w:szCs w:val="20"/>
            </w:rPr>
            <w:fldChar w:fldCharType="begin"/>
          </w:r>
          <w:r>
            <w:rPr>
              <w:rFonts w:cs="Calibri"/>
              <w:szCs w:val="20"/>
            </w:rPr>
            <w:instrText xml:space="preserve"> TOC \o "1-3" \h \z \u </w:instrText>
          </w:r>
          <w:r>
            <w:rPr>
              <w:rFonts w:cs="Calibri"/>
              <w:szCs w:val="20"/>
            </w:rPr>
            <w:fldChar w:fldCharType="separate"/>
          </w:r>
          <w:hyperlink w:anchor="_Toc130381958" w:history="1">
            <w:r w:rsidR="00485E14" w:rsidRPr="002C3A05">
              <w:rPr>
                <w:rStyle w:val="Hypertextovodkaz"/>
                <w:rFonts w:eastAsia="MS Gothic"/>
                <w:noProof/>
              </w:rPr>
              <w:t>A</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VYMEZENÍ ZASTAVĚNÉHO ÚZEMÍ</w:t>
            </w:r>
            <w:r w:rsidR="00485E14">
              <w:rPr>
                <w:noProof/>
                <w:webHidden/>
              </w:rPr>
              <w:tab/>
            </w:r>
            <w:r w:rsidR="00485E14">
              <w:rPr>
                <w:noProof/>
                <w:webHidden/>
              </w:rPr>
              <w:fldChar w:fldCharType="begin"/>
            </w:r>
            <w:r w:rsidR="00485E14">
              <w:rPr>
                <w:noProof/>
                <w:webHidden/>
              </w:rPr>
              <w:instrText xml:space="preserve"> PAGEREF _Toc130381958 \h </w:instrText>
            </w:r>
            <w:r w:rsidR="00485E14">
              <w:rPr>
                <w:noProof/>
                <w:webHidden/>
              </w:rPr>
            </w:r>
            <w:r w:rsidR="00485E14">
              <w:rPr>
                <w:noProof/>
                <w:webHidden/>
              </w:rPr>
              <w:fldChar w:fldCharType="separate"/>
            </w:r>
            <w:r w:rsidR="00F1010C">
              <w:rPr>
                <w:noProof/>
                <w:webHidden/>
              </w:rPr>
              <w:t>5</w:t>
            </w:r>
            <w:r w:rsidR="00485E14">
              <w:rPr>
                <w:noProof/>
                <w:webHidden/>
              </w:rPr>
              <w:fldChar w:fldCharType="end"/>
            </w:r>
          </w:hyperlink>
        </w:p>
        <w:p w14:paraId="6322EC61" w14:textId="15761975" w:rsidR="00485E14" w:rsidRDefault="00B04E8A">
          <w:pPr>
            <w:pStyle w:val="Obsah1"/>
            <w:rPr>
              <w:rFonts w:asciiTheme="minorHAnsi" w:eastAsiaTheme="minorEastAsia" w:hAnsiTheme="minorHAnsi" w:cstheme="minorBidi"/>
              <w:noProof/>
              <w:sz w:val="22"/>
              <w:szCs w:val="22"/>
            </w:rPr>
          </w:pPr>
          <w:hyperlink w:anchor="_Toc130381959" w:history="1">
            <w:r w:rsidR="00485E14" w:rsidRPr="002C3A05">
              <w:rPr>
                <w:rStyle w:val="Hypertextovodkaz"/>
                <w:rFonts w:eastAsia="MS Gothic"/>
                <w:noProof/>
              </w:rPr>
              <w:t>B</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ZÁKLADNÍ KONCEPCE ROZVOJE ÚZEMÍ</w:t>
            </w:r>
            <w:r w:rsidR="00485E14">
              <w:rPr>
                <w:noProof/>
                <w:webHidden/>
              </w:rPr>
              <w:tab/>
            </w:r>
            <w:r w:rsidR="00485E14">
              <w:rPr>
                <w:noProof/>
                <w:webHidden/>
              </w:rPr>
              <w:fldChar w:fldCharType="begin"/>
            </w:r>
            <w:r w:rsidR="00485E14">
              <w:rPr>
                <w:noProof/>
                <w:webHidden/>
              </w:rPr>
              <w:instrText xml:space="preserve"> PAGEREF _Toc130381959 \h </w:instrText>
            </w:r>
            <w:r w:rsidR="00485E14">
              <w:rPr>
                <w:noProof/>
                <w:webHidden/>
              </w:rPr>
            </w:r>
            <w:r w:rsidR="00485E14">
              <w:rPr>
                <w:noProof/>
                <w:webHidden/>
              </w:rPr>
              <w:fldChar w:fldCharType="separate"/>
            </w:r>
            <w:r w:rsidR="00F1010C">
              <w:rPr>
                <w:noProof/>
                <w:webHidden/>
              </w:rPr>
              <w:t>5</w:t>
            </w:r>
            <w:r w:rsidR="00485E14">
              <w:rPr>
                <w:noProof/>
                <w:webHidden/>
              </w:rPr>
              <w:fldChar w:fldCharType="end"/>
            </w:r>
          </w:hyperlink>
        </w:p>
        <w:p w14:paraId="4DD339E7" w14:textId="273D6F65"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60" w:history="1">
            <w:r w:rsidR="00485E14" w:rsidRPr="002C3A05">
              <w:rPr>
                <w:rStyle w:val="Hypertextovodkaz"/>
                <w:rFonts w:eastAsia="MS Gothic"/>
                <w:noProof/>
              </w:rPr>
              <w:t>B.1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KONCEPCE ROZVOJE ÚZEMÍ, KONCEPCE OCHRANY A ROZVOJE JEHO HODNOT</w:t>
            </w:r>
            <w:r w:rsidR="00485E14">
              <w:rPr>
                <w:noProof/>
                <w:webHidden/>
              </w:rPr>
              <w:tab/>
            </w:r>
            <w:r w:rsidR="00485E14">
              <w:rPr>
                <w:noProof/>
                <w:webHidden/>
              </w:rPr>
              <w:fldChar w:fldCharType="begin"/>
            </w:r>
            <w:r w:rsidR="00485E14">
              <w:rPr>
                <w:noProof/>
                <w:webHidden/>
              </w:rPr>
              <w:instrText xml:space="preserve"> PAGEREF _Toc130381960 \h </w:instrText>
            </w:r>
            <w:r w:rsidR="00485E14">
              <w:rPr>
                <w:noProof/>
                <w:webHidden/>
              </w:rPr>
            </w:r>
            <w:r w:rsidR="00485E14">
              <w:rPr>
                <w:noProof/>
                <w:webHidden/>
              </w:rPr>
              <w:fldChar w:fldCharType="separate"/>
            </w:r>
            <w:r w:rsidR="00F1010C">
              <w:rPr>
                <w:noProof/>
                <w:webHidden/>
              </w:rPr>
              <w:t>5</w:t>
            </w:r>
            <w:r w:rsidR="00485E14">
              <w:rPr>
                <w:noProof/>
                <w:webHidden/>
              </w:rPr>
              <w:fldChar w:fldCharType="end"/>
            </w:r>
          </w:hyperlink>
        </w:p>
        <w:p w14:paraId="3B6125A4" w14:textId="1464C2CB" w:rsidR="00485E14" w:rsidRDefault="00B04E8A">
          <w:pPr>
            <w:pStyle w:val="Obsah1"/>
            <w:rPr>
              <w:rFonts w:asciiTheme="minorHAnsi" w:eastAsiaTheme="minorEastAsia" w:hAnsiTheme="minorHAnsi" w:cstheme="minorBidi"/>
              <w:noProof/>
              <w:sz w:val="22"/>
              <w:szCs w:val="22"/>
            </w:rPr>
          </w:pPr>
          <w:hyperlink w:anchor="_Toc130381961" w:history="1">
            <w:r w:rsidR="00485E14" w:rsidRPr="002C3A05">
              <w:rPr>
                <w:rStyle w:val="Hypertextovodkaz"/>
                <w:rFonts w:eastAsia="MS Gothic"/>
                <w:noProof/>
              </w:rPr>
              <w:t>C</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URBANISTICKÁ KONCEPCE</w:t>
            </w:r>
            <w:r w:rsidR="00485E14">
              <w:rPr>
                <w:noProof/>
                <w:webHidden/>
              </w:rPr>
              <w:tab/>
            </w:r>
            <w:r w:rsidR="00485E14">
              <w:rPr>
                <w:noProof/>
                <w:webHidden/>
              </w:rPr>
              <w:fldChar w:fldCharType="begin"/>
            </w:r>
            <w:r w:rsidR="00485E14">
              <w:rPr>
                <w:noProof/>
                <w:webHidden/>
              </w:rPr>
              <w:instrText xml:space="preserve"> PAGEREF _Toc130381961 \h </w:instrText>
            </w:r>
            <w:r w:rsidR="00485E14">
              <w:rPr>
                <w:noProof/>
                <w:webHidden/>
              </w:rPr>
            </w:r>
            <w:r w:rsidR="00485E14">
              <w:rPr>
                <w:noProof/>
                <w:webHidden/>
              </w:rPr>
              <w:fldChar w:fldCharType="separate"/>
            </w:r>
            <w:r w:rsidR="00F1010C">
              <w:rPr>
                <w:noProof/>
                <w:webHidden/>
              </w:rPr>
              <w:t>5</w:t>
            </w:r>
            <w:r w:rsidR="00485E14">
              <w:rPr>
                <w:noProof/>
                <w:webHidden/>
              </w:rPr>
              <w:fldChar w:fldCharType="end"/>
            </w:r>
          </w:hyperlink>
        </w:p>
        <w:p w14:paraId="18EDCC70" w14:textId="03BE7C3F"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62" w:history="1">
            <w:r w:rsidR="00485E14" w:rsidRPr="002C3A05">
              <w:rPr>
                <w:rStyle w:val="Hypertextovodkaz"/>
                <w:rFonts w:eastAsia="MS Gothic"/>
                <w:noProof/>
              </w:rPr>
              <w:t>C.1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ZÁKLADNÍ URBANISTICKÁ KONCEPCE</w:t>
            </w:r>
            <w:r w:rsidR="00485E14">
              <w:rPr>
                <w:noProof/>
                <w:webHidden/>
              </w:rPr>
              <w:tab/>
            </w:r>
            <w:r w:rsidR="00485E14">
              <w:rPr>
                <w:noProof/>
                <w:webHidden/>
              </w:rPr>
              <w:fldChar w:fldCharType="begin"/>
            </w:r>
            <w:r w:rsidR="00485E14">
              <w:rPr>
                <w:noProof/>
                <w:webHidden/>
              </w:rPr>
              <w:instrText xml:space="preserve"> PAGEREF _Toc130381962 \h </w:instrText>
            </w:r>
            <w:r w:rsidR="00485E14">
              <w:rPr>
                <w:noProof/>
                <w:webHidden/>
              </w:rPr>
            </w:r>
            <w:r w:rsidR="00485E14">
              <w:rPr>
                <w:noProof/>
                <w:webHidden/>
              </w:rPr>
              <w:fldChar w:fldCharType="separate"/>
            </w:r>
            <w:r w:rsidR="00F1010C">
              <w:rPr>
                <w:noProof/>
                <w:webHidden/>
              </w:rPr>
              <w:t>5</w:t>
            </w:r>
            <w:r w:rsidR="00485E14">
              <w:rPr>
                <w:noProof/>
                <w:webHidden/>
              </w:rPr>
              <w:fldChar w:fldCharType="end"/>
            </w:r>
          </w:hyperlink>
        </w:p>
        <w:p w14:paraId="75C89F94" w14:textId="51B0306C"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63" w:history="1">
            <w:r w:rsidR="00485E14" w:rsidRPr="002C3A05">
              <w:rPr>
                <w:rStyle w:val="Hypertextovodkaz"/>
                <w:rFonts w:eastAsia="MS Gothic"/>
                <w:noProof/>
              </w:rPr>
              <w:t>C.2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ZASTAVITELNÉ PLOCHY:</w:t>
            </w:r>
            <w:r w:rsidR="00485E14">
              <w:rPr>
                <w:noProof/>
                <w:webHidden/>
              </w:rPr>
              <w:tab/>
            </w:r>
            <w:r w:rsidR="00485E14">
              <w:rPr>
                <w:noProof/>
                <w:webHidden/>
              </w:rPr>
              <w:fldChar w:fldCharType="begin"/>
            </w:r>
            <w:r w:rsidR="00485E14">
              <w:rPr>
                <w:noProof/>
                <w:webHidden/>
              </w:rPr>
              <w:instrText xml:space="preserve"> PAGEREF _Toc130381963 \h </w:instrText>
            </w:r>
            <w:r w:rsidR="00485E14">
              <w:rPr>
                <w:noProof/>
                <w:webHidden/>
              </w:rPr>
            </w:r>
            <w:r w:rsidR="00485E14">
              <w:rPr>
                <w:noProof/>
                <w:webHidden/>
              </w:rPr>
              <w:fldChar w:fldCharType="separate"/>
            </w:r>
            <w:r w:rsidR="00F1010C">
              <w:rPr>
                <w:noProof/>
                <w:webHidden/>
              </w:rPr>
              <w:t>6</w:t>
            </w:r>
            <w:r w:rsidR="00485E14">
              <w:rPr>
                <w:noProof/>
                <w:webHidden/>
              </w:rPr>
              <w:fldChar w:fldCharType="end"/>
            </w:r>
          </w:hyperlink>
        </w:p>
        <w:p w14:paraId="2C9EE821" w14:textId="4B75570A"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64" w:history="1">
            <w:r w:rsidR="00485E14" w:rsidRPr="002C3A05">
              <w:rPr>
                <w:rStyle w:val="Hypertextovodkaz"/>
                <w:rFonts w:eastAsia="MS Gothic"/>
                <w:noProof/>
              </w:rPr>
              <w:t>C.3</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DOPRAVNÍ INFRASTRUKTURA</w:t>
            </w:r>
            <w:r w:rsidR="00485E14">
              <w:rPr>
                <w:noProof/>
                <w:webHidden/>
              </w:rPr>
              <w:tab/>
            </w:r>
            <w:r w:rsidR="00485E14">
              <w:rPr>
                <w:noProof/>
                <w:webHidden/>
              </w:rPr>
              <w:fldChar w:fldCharType="begin"/>
            </w:r>
            <w:r w:rsidR="00485E14">
              <w:rPr>
                <w:noProof/>
                <w:webHidden/>
              </w:rPr>
              <w:instrText xml:space="preserve"> PAGEREF _Toc130381964 \h </w:instrText>
            </w:r>
            <w:r w:rsidR="00485E14">
              <w:rPr>
                <w:noProof/>
                <w:webHidden/>
              </w:rPr>
            </w:r>
            <w:r w:rsidR="00485E14">
              <w:rPr>
                <w:noProof/>
                <w:webHidden/>
              </w:rPr>
              <w:fldChar w:fldCharType="separate"/>
            </w:r>
            <w:r w:rsidR="00F1010C">
              <w:rPr>
                <w:noProof/>
                <w:webHidden/>
              </w:rPr>
              <w:t>6</w:t>
            </w:r>
            <w:r w:rsidR="00485E14">
              <w:rPr>
                <w:noProof/>
                <w:webHidden/>
              </w:rPr>
              <w:fldChar w:fldCharType="end"/>
            </w:r>
          </w:hyperlink>
        </w:p>
        <w:p w14:paraId="673BFB19" w14:textId="59521E5A"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65" w:history="1">
            <w:r w:rsidR="00485E14" w:rsidRPr="002C3A05">
              <w:rPr>
                <w:rStyle w:val="Hypertextovodkaz"/>
                <w:rFonts w:eastAsia="MS Gothic"/>
                <w:noProof/>
              </w:rPr>
              <w:t>C.4</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TECHNICKÁ INFRASTRUKTURA</w:t>
            </w:r>
            <w:r w:rsidR="00485E14">
              <w:rPr>
                <w:noProof/>
                <w:webHidden/>
              </w:rPr>
              <w:tab/>
            </w:r>
            <w:r w:rsidR="00485E14">
              <w:rPr>
                <w:noProof/>
                <w:webHidden/>
              </w:rPr>
              <w:fldChar w:fldCharType="begin"/>
            </w:r>
            <w:r w:rsidR="00485E14">
              <w:rPr>
                <w:noProof/>
                <w:webHidden/>
              </w:rPr>
              <w:instrText xml:space="preserve"> PAGEREF _Toc130381965 \h </w:instrText>
            </w:r>
            <w:r w:rsidR="00485E14">
              <w:rPr>
                <w:noProof/>
                <w:webHidden/>
              </w:rPr>
            </w:r>
            <w:r w:rsidR="00485E14">
              <w:rPr>
                <w:noProof/>
                <w:webHidden/>
              </w:rPr>
              <w:fldChar w:fldCharType="separate"/>
            </w:r>
            <w:r w:rsidR="00F1010C">
              <w:rPr>
                <w:noProof/>
                <w:webHidden/>
              </w:rPr>
              <w:t>7</w:t>
            </w:r>
            <w:r w:rsidR="00485E14">
              <w:rPr>
                <w:noProof/>
                <w:webHidden/>
              </w:rPr>
              <w:fldChar w:fldCharType="end"/>
            </w:r>
          </w:hyperlink>
        </w:p>
        <w:p w14:paraId="031CE85E" w14:textId="0368FF2A"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66" w:history="1">
            <w:r w:rsidR="00485E14" w:rsidRPr="002C3A05">
              <w:rPr>
                <w:rStyle w:val="Hypertextovodkaz"/>
                <w:rFonts w:eastAsia="MS Gothic"/>
                <w:noProof/>
              </w:rPr>
              <w:t>C.5</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SYSTÉM SÍDELNÍ ZELENĚ, ZELEŇ V SÍDLE – NÁVRH OPATŘENÍ</w:t>
            </w:r>
            <w:r w:rsidR="00485E14">
              <w:rPr>
                <w:noProof/>
                <w:webHidden/>
              </w:rPr>
              <w:tab/>
            </w:r>
            <w:r w:rsidR="00485E14">
              <w:rPr>
                <w:noProof/>
                <w:webHidden/>
              </w:rPr>
              <w:fldChar w:fldCharType="begin"/>
            </w:r>
            <w:r w:rsidR="00485E14">
              <w:rPr>
                <w:noProof/>
                <w:webHidden/>
              </w:rPr>
              <w:instrText xml:space="preserve"> PAGEREF _Toc130381966 \h </w:instrText>
            </w:r>
            <w:r w:rsidR="00485E14">
              <w:rPr>
                <w:noProof/>
                <w:webHidden/>
              </w:rPr>
            </w:r>
            <w:r w:rsidR="00485E14">
              <w:rPr>
                <w:noProof/>
                <w:webHidden/>
              </w:rPr>
              <w:fldChar w:fldCharType="separate"/>
            </w:r>
            <w:r w:rsidR="00F1010C">
              <w:rPr>
                <w:noProof/>
                <w:webHidden/>
              </w:rPr>
              <w:t>7</w:t>
            </w:r>
            <w:r w:rsidR="00485E14">
              <w:rPr>
                <w:noProof/>
                <w:webHidden/>
              </w:rPr>
              <w:fldChar w:fldCharType="end"/>
            </w:r>
          </w:hyperlink>
        </w:p>
        <w:p w14:paraId="070B2269" w14:textId="36902E4C" w:rsidR="00485E14" w:rsidRDefault="00B04E8A">
          <w:pPr>
            <w:pStyle w:val="Obsah1"/>
            <w:rPr>
              <w:rFonts w:asciiTheme="minorHAnsi" w:eastAsiaTheme="minorEastAsia" w:hAnsiTheme="minorHAnsi" w:cstheme="minorBidi"/>
              <w:noProof/>
              <w:sz w:val="22"/>
              <w:szCs w:val="22"/>
            </w:rPr>
          </w:pPr>
          <w:hyperlink w:anchor="_Toc130381967" w:history="1">
            <w:r w:rsidR="00485E14" w:rsidRPr="002C3A05">
              <w:rPr>
                <w:rStyle w:val="Hypertextovodkaz"/>
                <w:rFonts w:eastAsia="MS Gothic"/>
                <w:noProof/>
              </w:rPr>
              <w:t>D</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KONCEPCE VEŘEJNÉ INFRASTRUKTURY</w:t>
            </w:r>
            <w:r w:rsidR="00485E14">
              <w:rPr>
                <w:noProof/>
                <w:webHidden/>
              </w:rPr>
              <w:tab/>
            </w:r>
            <w:r w:rsidR="00485E14">
              <w:rPr>
                <w:noProof/>
                <w:webHidden/>
              </w:rPr>
              <w:fldChar w:fldCharType="begin"/>
            </w:r>
            <w:r w:rsidR="00485E14">
              <w:rPr>
                <w:noProof/>
                <w:webHidden/>
              </w:rPr>
              <w:instrText xml:space="preserve"> PAGEREF _Toc130381967 \h </w:instrText>
            </w:r>
            <w:r w:rsidR="00485E14">
              <w:rPr>
                <w:noProof/>
                <w:webHidden/>
              </w:rPr>
            </w:r>
            <w:r w:rsidR="00485E14">
              <w:rPr>
                <w:noProof/>
                <w:webHidden/>
              </w:rPr>
              <w:fldChar w:fldCharType="separate"/>
            </w:r>
            <w:r w:rsidR="00F1010C">
              <w:rPr>
                <w:noProof/>
                <w:webHidden/>
              </w:rPr>
              <w:t>7</w:t>
            </w:r>
            <w:r w:rsidR="00485E14">
              <w:rPr>
                <w:noProof/>
                <w:webHidden/>
              </w:rPr>
              <w:fldChar w:fldCharType="end"/>
            </w:r>
          </w:hyperlink>
        </w:p>
        <w:p w14:paraId="5133DBD4" w14:textId="240AF825"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68" w:history="1">
            <w:r w:rsidR="00485E14" w:rsidRPr="002C3A05">
              <w:rPr>
                <w:rStyle w:val="Hypertextovodkaz"/>
                <w:rFonts w:eastAsia="MS Gothic"/>
                <w:noProof/>
              </w:rPr>
              <w:t>D.1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NÁVRH KONCEPCE DOPRAVNÍ INFRASTRUKTURY</w:t>
            </w:r>
            <w:r w:rsidR="00485E14">
              <w:rPr>
                <w:noProof/>
                <w:webHidden/>
              </w:rPr>
              <w:tab/>
            </w:r>
            <w:r w:rsidR="00485E14">
              <w:rPr>
                <w:noProof/>
                <w:webHidden/>
              </w:rPr>
              <w:fldChar w:fldCharType="begin"/>
            </w:r>
            <w:r w:rsidR="00485E14">
              <w:rPr>
                <w:noProof/>
                <w:webHidden/>
              </w:rPr>
              <w:instrText xml:space="preserve"> PAGEREF _Toc130381968 \h </w:instrText>
            </w:r>
            <w:r w:rsidR="00485E14">
              <w:rPr>
                <w:noProof/>
                <w:webHidden/>
              </w:rPr>
            </w:r>
            <w:r w:rsidR="00485E14">
              <w:rPr>
                <w:noProof/>
                <w:webHidden/>
              </w:rPr>
              <w:fldChar w:fldCharType="separate"/>
            </w:r>
            <w:r w:rsidR="00F1010C">
              <w:rPr>
                <w:noProof/>
                <w:webHidden/>
              </w:rPr>
              <w:t>7</w:t>
            </w:r>
            <w:r w:rsidR="00485E14">
              <w:rPr>
                <w:noProof/>
                <w:webHidden/>
              </w:rPr>
              <w:fldChar w:fldCharType="end"/>
            </w:r>
          </w:hyperlink>
        </w:p>
        <w:p w14:paraId="4D854200" w14:textId="17625CE3"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69" w:history="1">
            <w:r w:rsidR="00485E14" w:rsidRPr="002C3A05">
              <w:rPr>
                <w:rStyle w:val="Hypertextovodkaz"/>
                <w:rFonts w:eastAsia="MS Gothic"/>
                <w:noProof/>
              </w:rPr>
              <w:t>D.1.1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SILNIČNÍ DOPRAVA</w:t>
            </w:r>
            <w:r w:rsidR="00485E14">
              <w:rPr>
                <w:noProof/>
                <w:webHidden/>
              </w:rPr>
              <w:tab/>
            </w:r>
            <w:r w:rsidR="00485E14">
              <w:rPr>
                <w:noProof/>
                <w:webHidden/>
              </w:rPr>
              <w:fldChar w:fldCharType="begin"/>
            </w:r>
            <w:r w:rsidR="00485E14">
              <w:rPr>
                <w:noProof/>
                <w:webHidden/>
              </w:rPr>
              <w:instrText xml:space="preserve"> PAGEREF _Toc130381969 \h </w:instrText>
            </w:r>
            <w:r w:rsidR="00485E14">
              <w:rPr>
                <w:noProof/>
                <w:webHidden/>
              </w:rPr>
            </w:r>
            <w:r w:rsidR="00485E14">
              <w:rPr>
                <w:noProof/>
                <w:webHidden/>
              </w:rPr>
              <w:fldChar w:fldCharType="separate"/>
            </w:r>
            <w:r w:rsidR="00F1010C">
              <w:rPr>
                <w:noProof/>
                <w:webHidden/>
              </w:rPr>
              <w:t>7</w:t>
            </w:r>
            <w:r w:rsidR="00485E14">
              <w:rPr>
                <w:noProof/>
                <w:webHidden/>
              </w:rPr>
              <w:fldChar w:fldCharType="end"/>
            </w:r>
          </w:hyperlink>
        </w:p>
        <w:p w14:paraId="0C41DD6F" w14:textId="084BA84C"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70" w:history="1">
            <w:r w:rsidR="00485E14" w:rsidRPr="002C3A05">
              <w:rPr>
                <w:rStyle w:val="Hypertextovodkaz"/>
                <w:rFonts w:eastAsia="MS Gothic"/>
                <w:noProof/>
              </w:rPr>
              <w:t>D.1.2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SÍŤ MÍSTNÍCH A ÚČELOVÝCH KOMUNIKACÍ</w:t>
            </w:r>
            <w:r w:rsidR="00485E14">
              <w:rPr>
                <w:noProof/>
                <w:webHidden/>
              </w:rPr>
              <w:tab/>
            </w:r>
            <w:r w:rsidR="00485E14">
              <w:rPr>
                <w:noProof/>
                <w:webHidden/>
              </w:rPr>
              <w:fldChar w:fldCharType="begin"/>
            </w:r>
            <w:r w:rsidR="00485E14">
              <w:rPr>
                <w:noProof/>
                <w:webHidden/>
              </w:rPr>
              <w:instrText xml:space="preserve"> PAGEREF _Toc130381970 \h </w:instrText>
            </w:r>
            <w:r w:rsidR="00485E14">
              <w:rPr>
                <w:noProof/>
                <w:webHidden/>
              </w:rPr>
            </w:r>
            <w:r w:rsidR="00485E14">
              <w:rPr>
                <w:noProof/>
                <w:webHidden/>
              </w:rPr>
              <w:fldChar w:fldCharType="separate"/>
            </w:r>
            <w:r w:rsidR="00F1010C">
              <w:rPr>
                <w:noProof/>
                <w:webHidden/>
              </w:rPr>
              <w:t>8</w:t>
            </w:r>
            <w:r w:rsidR="00485E14">
              <w:rPr>
                <w:noProof/>
                <w:webHidden/>
              </w:rPr>
              <w:fldChar w:fldCharType="end"/>
            </w:r>
          </w:hyperlink>
        </w:p>
        <w:p w14:paraId="55D8A039" w14:textId="3AFA3410"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71" w:history="1">
            <w:r w:rsidR="00485E14" w:rsidRPr="002C3A05">
              <w:rPr>
                <w:rStyle w:val="Hypertextovodkaz"/>
                <w:rFonts w:eastAsia="MS Gothic"/>
                <w:noProof/>
              </w:rPr>
              <w:t>D.1.3</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PĚŠÍ A CYKLISTICKÁ DOPRAVA</w:t>
            </w:r>
            <w:r w:rsidR="00485E14">
              <w:rPr>
                <w:noProof/>
                <w:webHidden/>
              </w:rPr>
              <w:tab/>
            </w:r>
            <w:r w:rsidR="00485E14">
              <w:rPr>
                <w:noProof/>
                <w:webHidden/>
              </w:rPr>
              <w:fldChar w:fldCharType="begin"/>
            </w:r>
            <w:r w:rsidR="00485E14">
              <w:rPr>
                <w:noProof/>
                <w:webHidden/>
              </w:rPr>
              <w:instrText xml:space="preserve"> PAGEREF _Toc130381971 \h </w:instrText>
            </w:r>
            <w:r w:rsidR="00485E14">
              <w:rPr>
                <w:noProof/>
                <w:webHidden/>
              </w:rPr>
            </w:r>
            <w:r w:rsidR="00485E14">
              <w:rPr>
                <w:noProof/>
                <w:webHidden/>
              </w:rPr>
              <w:fldChar w:fldCharType="separate"/>
            </w:r>
            <w:r w:rsidR="00F1010C">
              <w:rPr>
                <w:noProof/>
                <w:webHidden/>
              </w:rPr>
              <w:t>8</w:t>
            </w:r>
            <w:r w:rsidR="00485E14">
              <w:rPr>
                <w:noProof/>
                <w:webHidden/>
              </w:rPr>
              <w:fldChar w:fldCharType="end"/>
            </w:r>
          </w:hyperlink>
        </w:p>
        <w:p w14:paraId="72878DAF" w14:textId="0676089E"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72" w:history="1">
            <w:r w:rsidR="00485E14" w:rsidRPr="002C3A05">
              <w:rPr>
                <w:rStyle w:val="Hypertextovodkaz"/>
                <w:rFonts w:eastAsia="MS Gothic"/>
                <w:noProof/>
              </w:rPr>
              <w:t>D.1.4</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ŽELEZNIČNÍ DOPRAVA</w:t>
            </w:r>
            <w:r w:rsidR="00485E14">
              <w:rPr>
                <w:noProof/>
                <w:webHidden/>
              </w:rPr>
              <w:tab/>
            </w:r>
            <w:r w:rsidR="00485E14">
              <w:rPr>
                <w:noProof/>
                <w:webHidden/>
              </w:rPr>
              <w:fldChar w:fldCharType="begin"/>
            </w:r>
            <w:r w:rsidR="00485E14">
              <w:rPr>
                <w:noProof/>
                <w:webHidden/>
              </w:rPr>
              <w:instrText xml:space="preserve"> PAGEREF _Toc130381972 \h </w:instrText>
            </w:r>
            <w:r w:rsidR="00485E14">
              <w:rPr>
                <w:noProof/>
                <w:webHidden/>
              </w:rPr>
            </w:r>
            <w:r w:rsidR="00485E14">
              <w:rPr>
                <w:noProof/>
                <w:webHidden/>
              </w:rPr>
              <w:fldChar w:fldCharType="separate"/>
            </w:r>
            <w:r w:rsidR="00F1010C">
              <w:rPr>
                <w:noProof/>
                <w:webHidden/>
              </w:rPr>
              <w:t>8</w:t>
            </w:r>
            <w:r w:rsidR="00485E14">
              <w:rPr>
                <w:noProof/>
                <w:webHidden/>
              </w:rPr>
              <w:fldChar w:fldCharType="end"/>
            </w:r>
          </w:hyperlink>
        </w:p>
        <w:p w14:paraId="555370C1" w14:textId="0E89B069"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73" w:history="1">
            <w:r w:rsidR="00485E14" w:rsidRPr="002C3A05">
              <w:rPr>
                <w:rStyle w:val="Hypertextovodkaz"/>
                <w:rFonts w:eastAsia="MS Gothic"/>
                <w:noProof/>
              </w:rPr>
              <w:t>D.1.5</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DOPRAVA V KLIDU</w:t>
            </w:r>
            <w:r w:rsidR="00485E14">
              <w:rPr>
                <w:noProof/>
                <w:webHidden/>
              </w:rPr>
              <w:tab/>
            </w:r>
            <w:r w:rsidR="00485E14">
              <w:rPr>
                <w:noProof/>
                <w:webHidden/>
              </w:rPr>
              <w:fldChar w:fldCharType="begin"/>
            </w:r>
            <w:r w:rsidR="00485E14">
              <w:rPr>
                <w:noProof/>
                <w:webHidden/>
              </w:rPr>
              <w:instrText xml:space="preserve"> PAGEREF _Toc130381973 \h </w:instrText>
            </w:r>
            <w:r w:rsidR="00485E14">
              <w:rPr>
                <w:noProof/>
                <w:webHidden/>
              </w:rPr>
            </w:r>
            <w:r w:rsidR="00485E14">
              <w:rPr>
                <w:noProof/>
                <w:webHidden/>
              </w:rPr>
              <w:fldChar w:fldCharType="separate"/>
            </w:r>
            <w:r w:rsidR="00F1010C">
              <w:rPr>
                <w:noProof/>
                <w:webHidden/>
              </w:rPr>
              <w:t>8</w:t>
            </w:r>
            <w:r w:rsidR="00485E14">
              <w:rPr>
                <w:noProof/>
                <w:webHidden/>
              </w:rPr>
              <w:fldChar w:fldCharType="end"/>
            </w:r>
          </w:hyperlink>
        </w:p>
        <w:p w14:paraId="7D197174" w14:textId="0D2F31C0"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74" w:history="1">
            <w:r w:rsidR="00485E14" w:rsidRPr="002C3A05">
              <w:rPr>
                <w:rStyle w:val="Hypertextovodkaz"/>
                <w:rFonts w:eastAsia="MS Gothic"/>
                <w:noProof/>
              </w:rPr>
              <w:t>D.2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NÁVRH KONCEPCE TECHNICKÉ INFRASTRUKTURY</w:t>
            </w:r>
            <w:r w:rsidR="00485E14">
              <w:rPr>
                <w:noProof/>
                <w:webHidden/>
              </w:rPr>
              <w:tab/>
            </w:r>
            <w:r w:rsidR="00485E14">
              <w:rPr>
                <w:noProof/>
                <w:webHidden/>
              </w:rPr>
              <w:fldChar w:fldCharType="begin"/>
            </w:r>
            <w:r w:rsidR="00485E14">
              <w:rPr>
                <w:noProof/>
                <w:webHidden/>
              </w:rPr>
              <w:instrText xml:space="preserve"> PAGEREF _Toc130381974 \h </w:instrText>
            </w:r>
            <w:r w:rsidR="00485E14">
              <w:rPr>
                <w:noProof/>
                <w:webHidden/>
              </w:rPr>
            </w:r>
            <w:r w:rsidR="00485E14">
              <w:rPr>
                <w:noProof/>
                <w:webHidden/>
              </w:rPr>
              <w:fldChar w:fldCharType="separate"/>
            </w:r>
            <w:r w:rsidR="00F1010C">
              <w:rPr>
                <w:noProof/>
                <w:webHidden/>
              </w:rPr>
              <w:t>8</w:t>
            </w:r>
            <w:r w:rsidR="00485E14">
              <w:rPr>
                <w:noProof/>
                <w:webHidden/>
              </w:rPr>
              <w:fldChar w:fldCharType="end"/>
            </w:r>
          </w:hyperlink>
        </w:p>
        <w:p w14:paraId="54226B12" w14:textId="5FBEC31B"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75" w:history="1">
            <w:r w:rsidR="00485E14" w:rsidRPr="002C3A05">
              <w:rPr>
                <w:rStyle w:val="Hypertextovodkaz"/>
                <w:rFonts w:eastAsia="MS Gothic"/>
                <w:noProof/>
              </w:rPr>
              <w:t>D.2.1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VÝČET NOVÝCH STAVEB TECHNICKÉ INFRASTRUKTURY</w:t>
            </w:r>
            <w:r w:rsidR="00485E14">
              <w:rPr>
                <w:noProof/>
                <w:webHidden/>
              </w:rPr>
              <w:tab/>
            </w:r>
            <w:r w:rsidR="00485E14">
              <w:rPr>
                <w:noProof/>
                <w:webHidden/>
              </w:rPr>
              <w:fldChar w:fldCharType="begin"/>
            </w:r>
            <w:r w:rsidR="00485E14">
              <w:rPr>
                <w:noProof/>
                <w:webHidden/>
              </w:rPr>
              <w:instrText xml:space="preserve"> PAGEREF _Toc130381975 \h </w:instrText>
            </w:r>
            <w:r w:rsidR="00485E14">
              <w:rPr>
                <w:noProof/>
                <w:webHidden/>
              </w:rPr>
            </w:r>
            <w:r w:rsidR="00485E14">
              <w:rPr>
                <w:noProof/>
                <w:webHidden/>
              </w:rPr>
              <w:fldChar w:fldCharType="separate"/>
            </w:r>
            <w:r w:rsidR="00F1010C">
              <w:rPr>
                <w:noProof/>
                <w:webHidden/>
              </w:rPr>
              <w:t>8</w:t>
            </w:r>
            <w:r w:rsidR="00485E14">
              <w:rPr>
                <w:noProof/>
                <w:webHidden/>
              </w:rPr>
              <w:fldChar w:fldCharType="end"/>
            </w:r>
          </w:hyperlink>
        </w:p>
        <w:p w14:paraId="47727C29" w14:textId="73696DF0"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76" w:history="1">
            <w:r w:rsidR="00485E14" w:rsidRPr="002C3A05">
              <w:rPr>
                <w:rStyle w:val="Hypertextovodkaz"/>
                <w:rFonts w:eastAsia="MS Gothic"/>
                <w:noProof/>
              </w:rPr>
              <w:t>D.2.2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TECHNICKÁ INFRASTRUKTURA V RÁMCI ZASTAVITELNÝCH PLOCH</w:t>
            </w:r>
            <w:r w:rsidR="00485E14">
              <w:rPr>
                <w:noProof/>
                <w:webHidden/>
              </w:rPr>
              <w:tab/>
            </w:r>
            <w:r w:rsidR="00485E14">
              <w:rPr>
                <w:noProof/>
                <w:webHidden/>
              </w:rPr>
              <w:fldChar w:fldCharType="begin"/>
            </w:r>
            <w:r w:rsidR="00485E14">
              <w:rPr>
                <w:noProof/>
                <w:webHidden/>
              </w:rPr>
              <w:instrText xml:space="preserve"> PAGEREF _Toc130381976 \h </w:instrText>
            </w:r>
            <w:r w:rsidR="00485E14">
              <w:rPr>
                <w:noProof/>
                <w:webHidden/>
              </w:rPr>
            </w:r>
            <w:r w:rsidR="00485E14">
              <w:rPr>
                <w:noProof/>
                <w:webHidden/>
              </w:rPr>
              <w:fldChar w:fldCharType="separate"/>
            </w:r>
            <w:r w:rsidR="00F1010C">
              <w:rPr>
                <w:noProof/>
                <w:webHidden/>
              </w:rPr>
              <w:t>8</w:t>
            </w:r>
            <w:r w:rsidR="00485E14">
              <w:rPr>
                <w:noProof/>
                <w:webHidden/>
              </w:rPr>
              <w:fldChar w:fldCharType="end"/>
            </w:r>
          </w:hyperlink>
        </w:p>
        <w:p w14:paraId="0E121CF2" w14:textId="04E67410"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77" w:history="1">
            <w:r w:rsidR="00485E14" w:rsidRPr="002C3A05">
              <w:rPr>
                <w:rStyle w:val="Hypertextovodkaz"/>
                <w:rFonts w:eastAsia="MS Gothic"/>
                <w:noProof/>
              </w:rPr>
              <w:t>D.2.3</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POPIS NAVRHOVANÉ KONCEPCE TECHNICKÉ INFRASTRUKTURY</w:t>
            </w:r>
            <w:r w:rsidR="00485E14">
              <w:rPr>
                <w:noProof/>
                <w:webHidden/>
              </w:rPr>
              <w:tab/>
            </w:r>
            <w:r w:rsidR="00485E14">
              <w:rPr>
                <w:noProof/>
                <w:webHidden/>
              </w:rPr>
              <w:fldChar w:fldCharType="begin"/>
            </w:r>
            <w:r w:rsidR="00485E14">
              <w:rPr>
                <w:noProof/>
                <w:webHidden/>
              </w:rPr>
              <w:instrText xml:space="preserve"> PAGEREF _Toc130381977 \h </w:instrText>
            </w:r>
            <w:r w:rsidR="00485E14">
              <w:rPr>
                <w:noProof/>
                <w:webHidden/>
              </w:rPr>
            </w:r>
            <w:r w:rsidR="00485E14">
              <w:rPr>
                <w:noProof/>
                <w:webHidden/>
              </w:rPr>
              <w:fldChar w:fldCharType="separate"/>
            </w:r>
            <w:r w:rsidR="00F1010C">
              <w:rPr>
                <w:noProof/>
                <w:webHidden/>
              </w:rPr>
              <w:t>9</w:t>
            </w:r>
            <w:r w:rsidR="00485E14">
              <w:rPr>
                <w:noProof/>
                <w:webHidden/>
              </w:rPr>
              <w:fldChar w:fldCharType="end"/>
            </w:r>
          </w:hyperlink>
        </w:p>
        <w:p w14:paraId="67ED208A" w14:textId="385A54F9" w:rsidR="00485E14" w:rsidRDefault="00B04E8A">
          <w:pPr>
            <w:pStyle w:val="Obsah1"/>
            <w:rPr>
              <w:rFonts w:asciiTheme="minorHAnsi" w:eastAsiaTheme="minorEastAsia" w:hAnsiTheme="minorHAnsi" w:cstheme="minorBidi"/>
              <w:noProof/>
              <w:sz w:val="22"/>
              <w:szCs w:val="22"/>
            </w:rPr>
          </w:pPr>
          <w:hyperlink w:anchor="_Toc130381978" w:history="1">
            <w:r w:rsidR="00485E14" w:rsidRPr="002C3A05">
              <w:rPr>
                <w:rStyle w:val="Hypertextovodkaz"/>
                <w:rFonts w:eastAsia="MS Gothic"/>
                <w:noProof/>
              </w:rPr>
              <w:t>E</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KONCEPCE USPOŘÁDÁNÍ KRAJINY</w:t>
            </w:r>
            <w:r w:rsidR="00485E14">
              <w:rPr>
                <w:noProof/>
                <w:webHidden/>
              </w:rPr>
              <w:tab/>
            </w:r>
            <w:r w:rsidR="00485E14">
              <w:rPr>
                <w:noProof/>
                <w:webHidden/>
              </w:rPr>
              <w:fldChar w:fldCharType="begin"/>
            </w:r>
            <w:r w:rsidR="00485E14">
              <w:rPr>
                <w:noProof/>
                <w:webHidden/>
              </w:rPr>
              <w:instrText xml:space="preserve"> PAGEREF _Toc130381978 \h </w:instrText>
            </w:r>
            <w:r w:rsidR="00485E14">
              <w:rPr>
                <w:noProof/>
                <w:webHidden/>
              </w:rPr>
            </w:r>
            <w:r w:rsidR="00485E14">
              <w:rPr>
                <w:noProof/>
                <w:webHidden/>
              </w:rPr>
              <w:fldChar w:fldCharType="separate"/>
            </w:r>
            <w:r w:rsidR="00F1010C">
              <w:rPr>
                <w:noProof/>
                <w:webHidden/>
              </w:rPr>
              <w:t>10</w:t>
            </w:r>
            <w:r w:rsidR="00485E14">
              <w:rPr>
                <w:noProof/>
                <w:webHidden/>
              </w:rPr>
              <w:fldChar w:fldCharType="end"/>
            </w:r>
          </w:hyperlink>
        </w:p>
        <w:p w14:paraId="0F0649EB" w14:textId="0AEA7ADC"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79" w:history="1">
            <w:r w:rsidR="00485E14" w:rsidRPr="002C3A05">
              <w:rPr>
                <w:rStyle w:val="Hypertextovodkaz"/>
                <w:rFonts w:eastAsia="MS Gothic"/>
                <w:noProof/>
              </w:rPr>
              <w:t>E.1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KONCEPCE USPOŘÁDÁNÍ KRAJINY</w:t>
            </w:r>
            <w:r w:rsidR="00485E14">
              <w:rPr>
                <w:noProof/>
                <w:webHidden/>
              </w:rPr>
              <w:tab/>
            </w:r>
            <w:r w:rsidR="00485E14">
              <w:rPr>
                <w:noProof/>
                <w:webHidden/>
              </w:rPr>
              <w:fldChar w:fldCharType="begin"/>
            </w:r>
            <w:r w:rsidR="00485E14">
              <w:rPr>
                <w:noProof/>
                <w:webHidden/>
              </w:rPr>
              <w:instrText xml:space="preserve"> PAGEREF _Toc130381979 \h </w:instrText>
            </w:r>
            <w:r w:rsidR="00485E14">
              <w:rPr>
                <w:noProof/>
                <w:webHidden/>
              </w:rPr>
            </w:r>
            <w:r w:rsidR="00485E14">
              <w:rPr>
                <w:noProof/>
                <w:webHidden/>
              </w:rPr>
              <w:fldChar w:fldCharType="separate"/>
            </w:r>
            <w:r w:rsidR="00F1010C">
              <w:rPr>
                <w:noProof/>
                <w:webHidden/>
              </w:rPr>
              <w:t>10</w:t>
            </w:r>
            <w:r w:rsidR="00485E14">
              <w:rPr>
                <w:noProof/>
                <w:webHidden/>
              </w:rPr>
              <w:fldChar w:fldCharType="end"/>
            </w:r>
          </w:hyperlink>
        </w:p>
        <w:p w14:paraId="7F4E728A" w14:textId="7840ACB4"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80" w:history="1">
            <w:r w:rsidR="00485E14" w:rsidRPr="002C3A05">
              <w:rPr>
                <w:rStyle w:val="Hypertextovodkaz"/>
                <w:rFonts w:eastAsia="MS Gothic"/>
                <w:noProof/>
              </w:rPr>
              <w:t>E.1.1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KRAJINA - NÁVRH OPATŘENÍ</w:t>
            </w:r>
            <w:r w:rsidR="00485E14">
              <w:rPr>
                <w:noProof/>
                <w:webHidden/>
              </w:rPr>
              <w:tab/>
            </w:r>
            <w:r w:rsidR="00485E14">
              <w:rPr>
                <w:noProof/>
                <w:webHidden/>
              </w:rPr>
              <w:fldChar w:fldCharType="begin"/>
            </w:r>
            <w:r w:rsidR="00485E14">
              <w:rPr>
                <w:noProof/>
                <w:webHidden/>
              </w:rPr>
              <w:instrText xml:space="preserve"> PAGEREF _Toc130381980 \h </w:instrText>
            </w:r>
            <w:r w:rsidR="00485E14">
              <w:rPr>
                <w:noProof/>
                <w:webHidden/>
              </w:rPr>
            </w:r>
            <w:r w:rsidR="00485E14">
              <w:rPr>
                <w:noProof/>
                <w:webHidden/>
              </w:rPr>
              <w:fldChar w:fldCharType="separate"/>
            </w:r>
            <w:r w:rsidR="00F1010C">
              <w:rPr>
                <w:noProof/>
                <w:webHidden/>
              </w:rPr>
              <w:t>10</w:t>
            </w:r>
            <w:r w:rsidR="00485E14">
              <w:rPr>
                <w:noProof/>
                <w:webHidden/>
              </w:rPr>
              <w:fldChar w:fldCharType="end"/>
            </w:r>
          </w:hyperlink>
        </w:p>
        <w:p w14:paraId="7F8D24D8" w14:textId="649EA2C2"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81" w:history="1">
            <w:r w:rsidR="00485E14" w:rsidRPr="002C3A05">
              <w:rPr>
                <w:rStyle w:val="Hypertextovodkaz"/>
                <w:rFonts w:eastAsia="MS Gothic"/>
                <w:noProof/>
              </w:rPr>
              <w:t>E.1.2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KONCEPCE USPOŘÁDÁNÍ KRAJINY</w:t>
            </w:r>
            <w:r w:rsidR="00485E14">
              <w:rPr>
                <w:noProof/>
                <w:webHidden/>
              </w:rPr>
              <w:tab/>
            </w:r>
            <w:r w:rsidR="00485E14">
              <w:rPr>
                <w:noProof/>
                <w:webHidden/>
              </w:rPr>
              <w:fldChar w:fldCharType="begin"/>
            </w:r>
            <w:r w:rsidR="00485E14">
              <w:rPr>
                <w:noProof/>
                <w:webHidden/>
              </w:rPr>
              <w:instrText xml:space="preserve"> PAGEREF _Toc130381981 \h </w:instrText>
            </w:r>
            <w:r w:rsidR="00485E14">
              <w:rPr>
                <w:noProof/>
                <w:webHidden/>
              </w:rPr>
            </w:r>
            <w:r w:rsidR="00485E14">
              <w:rPr>
                <w:noProof/>
                <w:webHidden/>
              </w:rPr>
              <w:fldChar w:fldCharType="separate"/>
            </w:r>
            <w:r w:rsidR="00F1010C">
              <w:rPr>
                <w:noProof/>
                <w:webHidden/>
              </w:rPr>
              <w:t>10</w:t>
            </w:r>
            <w:r w:rsidR="00485E14">
              <w:rPr>
                <w:noProof/>
                <w:webHidden/>
              </w:rPr>
              <w:fldChar w:fldCharType="end"/>
            </w:r>
          </w:hyperlink>
        </w:p>
        <w:p w14:paraId="64CB7777" w14:textId="313D63AC"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82" w:history="1">
            <w:r w:rsidR="00485E14" w:rsidRPr="002C3A05">
              <w:rPr>
                <w:rStyle w:val="Hypertextovodkaz"/>
                <w:rFonts w:eastAsia="MS Gothic"/>
                <w:noProof/>
              </w:rPr>
              <w:t>E.1.3</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USPOŘÁDÁNÍ KRAJINY</w:t>
            </w:r>
            <w:r w:rsidR="00485E14">
              <w:rPr>
                <w:noProof/>
                <w:webHidden/>
              </w:rPr>
              <w:tab/>
            </w:r>
            <w:r w:rsidR="00485E14">
              <w:rPr>
                <w:noProof/>
                <w:webHidden/>
              </w:rPr>
              <w:fldChar w:fldCharType="begin"/>
            </w:r>
            <w:r w:rsidR="00485E14">
              <w:rPr>
                <w:noProof/>
                <w:webHidden/>
              </w:rPr>
              <w:instrText xml:space="preserve"> PAGEREF _Toc130381982 \h </w:instrText>
            </w:r>
            <w:r w:rsidR="00485E14">
              <w:rPr>
                <w:noProof/>
                <w:webHidden/>
              </w:rPr>
            </w:r>
            <w:r w:rsidR="00485E14">
              <w:rPr>
                <w:noProof/>
                <w:webHidden/>
              </w:rPr>
              <w:fldChar w:fldCharType="separate"/>
            </w:r>
            <w:r w:rsidR="00F1010C">
              <w:rPr>
                <w:noProof/>
                <w:webHidden/>
              </w:rPr>
              <w:t>11</w:t>
            </w:r>
            <w:r w:rsidR="00485E14">
              <w:rPr>
                <w:noProof/>
                <w:webHidden/>
              </w:rPr>
              <w:fldChar w:fldCharType="end"/>
            </w:r>
          </w:hyperlink>
        </w:p>
        <w:p w14:paraId="6CB2F9F4" w14:textId="0B818475"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83" w:history="1">
            <w:r w:rsidR="00485E14" w:rsidRPr="002C3A05">
              <w:rPr>
                <w:rStyle w:val="Hypertextovodkaz"/>
                <w:rFonts w:eastAsia="MS Gothic"/>
                <w:noProof/>
              </w:rPr>
              <w:t>E.2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ÚZEMNÍ SYSTÉM EKOLOGICKÉ STABILITY</w:t>
            </w:r>
            <w:r w:rsidR="00485E14">
              <w:rPr>
                <w:noProof/>
                <w:webHidden/>
              </w:rPr>
              <w:tab/>
            </w:r>
            <w:r w:rsidR="00485E14">
              <w:rPr>
                <w:noProof/>
                <w:webHidden/>
              </w:rPr>
              <w:fldChar w:fldCharType="begin"/>
            </w:r>
            <w:r w:rsidR="00485E14">
              <w:rPr>
                <w:noProof/>
                <w:webHidden/>
              </w:rPr>
              <w:instrText xml:space="preserve"> PAGEREF _Toc130381983 \h </w:instrText>
            </w:r>
            <w:r w:rsidR="00485E14">
              <w:rPr>
                <w:noProof/>
                <w:webHidden/>
              </w:rPr>
            </w:r>
            <w:r w:rsidR="00485E14">
              <w:rPr>
                <w:noProof/>
                <w:webHidden/>
              </w:rPr>
              <w:fldChar w:fldCharType="separate"/>
            </w:r>
            <w:r w:rsidR="00F1010C">
              <w:rPr>
                <w:noProof/>
                <w:webHidden/>
              </w:rPr>
              <w:t>11</w:t>
            </w:r>
            <w:r w:rsidR="00485E14">
              <w:rPr>
                <w:noProof/>
                <w:webHidden/>
              </w:rPr>
              <w:fldChar w:fldCharType="end"/>
            </w:r>
          </w:hyperlink>
        </w:p>
        <w:p w14:paraId="292BEACC" w14:textId="16F48C43"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1984" w:history="1">
            <w:r w:rsidR="00485E14" w:rsidRPr="002C3A05">
              <w:rPr>
                <w:rStyle w:val="Hypertextovodkaz"/>
                <w:rFonts w:eastAsia="MS Gothic"/>
                <w:noProof/>
              </w:rPr>
              <w:t>E.2.1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TABULKY BIOCENTER A BIOKORIDORŮ:</w:t>
            </w:r>
            <w:r w:rsidR="00485E14">
              <w:rPr>
                <w:noProof/>
                <w:webHidden/>
              </w:rPr>
              <w:tab/>
            </w:r>
            <w:r w:rsidR="00485E14">
              <w:rPr>
                <w:noProof/>
                <w:webHidden/>
              </w:rPr>
              <w:fldChar w:fldCharType="begin"/>
            </w:r>
            <w:r w:rsidR="00485E14">
              <w:rPr>
                <w:noProof/>
                <w:webHidden/>
              </w:rPr>
              <w:instrText xml:space="preserve"> PAGEREF _Toc130381984 \h </w:instrText>
            </w:r>
            <w:r w:rsidR="00485E14">
              <w:rPr>
                <w:noProof/>
                <w:webHidden/>
              </w:rPr>
            </w:r>
            <w:r w:rsidR="00485E14">
              <w:rPr>
                <w:noProof/>
                <w:webHidden/>
              </w:rPr>
              <w:fldChar w:fldCharType="separate"/>
            </w:r>
            <w:r w:rsidR="00F1010C">
              <w:rPr>
                <w:noProof/>
                <w:webHidden/>
              </w:rPr>
              <w:t>12</w:t>
            </w:r>
            <w:r w:rsidR="00485E14">
              <w:rPr>
                <w:noProof/>
                <w:webHidden/>
              </w:rPr>
              <w:fldChar w:fldCharType="end"/>
            </w:r>
          </w:hyperlink>
        </w:p>
        <w:p w14:paraId="14DB4FFB" w14:textId="5822AC5E"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85" w:history="1">
            <w:r w:rsidR="00485E14" w:rsidRPr="002C3A05">
              <w:rPr>
                <w:rStyle w:val="Hypertextovodkaz"/>
                <w:rFonts w:eastAsia="MS Gothic"/>
                <w:noProof/>
              </w:rPr>
              <w:t>E.3</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PROSTUPNOST KRAJINY</w:t>
            </w:r>
            <w:r w:rsidR="00485E14">
              <w:rPr>
                <w:noProof/>
                <w:webHidden/>
              </w:rPr>
              <w:tab/>
            </w:r>
            <w:r w:rsidR="00485E14">
              <w:rPr>
                <w:noProof/>
                <w:webHidden/>
              </w:rPr>
              <w:fldChar w:fldCharType="begin"/>
            </w:r>
            <w:r w:rsidR="00485E14">
              <w:rPr>
                <w:noProof/>
                <w:webHidden/>
              </w:rPr>
              <w:instrText xml:space="preserve"> PAGEREF _Toc130381985 \h </w:instrText>
            </w:r>
            <w:r w:rsidR="00485E14">
              <w:rPr>
                <w:noProof/>
                <w:webHidden/>
              </w:rPr>
            </w:r>
            <w:r w:rsidR="00485E14">
              <w:rPr>
                <w:noProof/>
                <w:webHidden/>
              </w:rPr>
              <w:fldChar w:fldCharType="separate"/>
            </w:r>
            <w:r w:rsidR="00F1010C">
              <w:rPr>
                <w:noProof/>
                <w:webHidden/>
              </w:rPr>
              <w:t>26</w:t>
            </w:r>
            <w:r w:rsidR="00485E14">
              <w:rPr>
                <w:noProof/>
                <w:webHidden/>
              </w:rPr>
              <w:fldChar w:fldCharType="end"/>
            </w:r>
          </w:hyperlink>
        </w:p>
        <w:p w14:paraId="3C9808AE" w14:textId="140C5630"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86" w:history="1">
            <w:r w:rsidR="00485E14" w:rsidRPr="002C3A05">
              <w:rPr>
                <w:rStyle w:val="Hypertextovodkaz"/>
                <w:rFonts w:eastAsia="MS Gothic"/>
                <w:noProof/>
              </w:rPr>
              <w:t>E.4</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PROTIEROZNÍ OPATŘENÍ</w:t>
            </w:r>
            <w:r w:rsidR="00485E14">
              <w:rPr>
                <w:noProof/>
                <w:webHidden/>
              </w:rPr>
              <w:tab/>
            </w:r>
            <w:r w:rsidR="00485E14">
              <w:rPr>
                <w:noProof/>
                <w:webHidden/>
              </w:rPr>
              <w:fldChar w:fldCharType="begin"/>
            </w:r>
            <w:r w:rsidR="00485E14">
              <w:rPr>
                <w:noProof/>
                <w:webHidden/>
              </w:rPr>
              <w:instrText xml:space="preserve"> PAGEREF _Toc130381986 \h </w:instrText>
            </w:r>
            <w:r w:rsidR="00485E14">
              <w:rPr>
                <w:noProof/>
                <w:webHidden/>
              </w:rPr>
            </w:r>
            <w:r w:rsidR="00485E14">
              <w:rPr>
                <w:noProof/>
                <w:webHidden/>
              </w:rPr>
              <w:fldChar w:fldCharType="separate"/>
            </w:r>
            <w:r w:rsidR="00F1010C">
              <w:rPr>
                <w:noProof/>
                <w:webHidden/>
              </w:rPr>
              <w:t>26</w:t>
            </w:r>
            <w:r w:rsidR="00485E14">
              <w:rPr>
                <w:noProof/>
                <w:webHidden/>
              </w:rPr>
              <w:fldChar w:fldCharType="end"/>
            </w:r>
          </w:hyperlink>
        </w:p>
        <w:p w14:paraId="2F91D367" w14:textId="6A5DA66F"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87" w:history="1">
            <w:r w:rsidR="00485E14" w:rsidRPr="002C3A05">
              <w:rPr>
                <w:rStyle w:val="Hypertextovodkaz"/>
                <w:rFonts w:eastAsia="MS Gothic"/>
                <w:noProof/>
              </w:rPr>
              <w:t>E.5</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OPATŘENÍ PROTI POVODNÍM</w:t>
            </w:r>
            <w:r w:rsidR="00485E14">
              <w:rPr>
                <w:noProof/>
                <w:webHidden/>
              </w:rPr>
              <w:tab/>
            </w:r>
            <w:r w:rsidR="00485E14">
              <w:rPr>
                <w:noProof/>
                <w:webHidden/>
              </w:rPr>
              <w:fldChar w:fldCharType="begin"/>
            </w:r>
            <w:r w:rsidR="00485E14">
              <w:rPr>
                <w:noProof/>
                <w:webHidden/>
              </w:rPr>
              <w:instrText xml:space="preserve"> PAGEREF _Toc130381987 \h </w:instrText>
            </w:r>
            <w:r w:rsidR="00485E14">
              <w:rPr>
                <w:noProof/>
                <w:webHidden/>
              </w:rPr>
            </w:r>
            <w:r w:rsidR="00485E14">
              <w:rPr>
                <w:noProof/>
                <w:webHidden/>
              </w:rPr>
              <w:fldChar w:fldCharType="separate"/>
            </w:r>
            <w:r w:rsidR="00F1010C">
              <w:rPr>
                <w:noProof/>
                <w:webHidden/>
              </w:rPr>
              <w:t>26</w:t>
            </w:r>
            <w:r w:rsidR="00485E14">
              <w:rPr>
                <w:noProof/>
                <w:webHidden/>
              </w:rPr>
              <w:fldChar w:fldCharType="end"/>
            </w:r>
          </w:hyperlink>
        </w:p>
        <w:p w14:paraId="0867E83E" w14:textId="59379D0C"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88" w:history="1">
            <w:r w:rsidR="00485E14" w:rsidRPr="002C3A05">
              <w:rPr>
                <w:rStyle w:val="Hypertextovodkaz"/>
                <w:rFonts w:eastAsia="MS Gothic"/>
                <w:noProof/>
              </w:rPr>
              <w:t>E.6</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OPATŘENÍ PRO OBNOVU A ZVYŠOVÁNÍ EKOLOGICKÉ STABILITY KRAJINY</w:t>
            </w:r>
            <w:r w:rsidR="00485E14">
              <w:rPr>
                <w:noProof/>
                <w:webHidden/>
              </w:rPr>
              <w:tab/>
            </w:r>
            <w:r w:rsidR="00485E14">
              <w:rPr>
                <w:noProof/>
                <w:webHidden/>
              </w:rPr>
              <w:fldChar w:fldCharType="begin"/>
            </w:r>
            <w:r w:rsidR="00485E14">
              <w:rPr>
                <w:noProof/>
                <w:webHidden/>
              </w:rPr>
              <w:instrText xml:space="preserve"> PAGEREF _Toc130381988 \h </w:instrText>
            </w:r>
            <w:r w:rsidR="00485E14">
              <w:rPr>
                <w:noProof/>
                <w:webHidden/>
              </w:rPr>
            </w:r>
            <w:r w:rsidR="00485E14">
              <w:rPr>
                <w:noProof/>
                <w:webHidden/>
              </w:rPr>
              <w:fldChar w:fldCharType="separate"/>
            </w:r>
            <w:r w:rsidR="00F1010C">
              <w:rPr>
                <w:noProof/>
                <w:webHidden/>
              </w:rPr>
              <w:t>27</w:t>
            </w:r>
            <w:r w:rsidR="00485E14">
              <w:rPr>
                <w:noProof/>
                <w:webHidden/>
              </w:rPr>
              <w:fldChar w:fldCharType="end"/>
            </w:r>
          </w:hyperlink>
        </w:p>
        <w:p w14:paraId="1545537D" w14:textId="59B8138B"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89" w:history="1">
            <w:r w:rsidR="00485E14" w:rsidRPr="002C3A05">
              <w:rPr>
                <w:rStyle w:val="Hypertextovodkaz"/>
                <w:rFonts w:eastAsia="MS Gothic"/>
                <w:noProof/>
              </w:rPr>
              <w:t>E.7</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KONCEPCE REKREAČNÍHO VYUŽÍVÁNÍ KRAJINY</w:t>
            </w:r>
            <w:r w:rsidR="00485E14">
              <w:rPr>
                <w:noProof/>
                <w:webHidden/>
              </w:rPr>
              <w:tab/>
            </w:r>
            <w:r w:rsidR="00485E14">
              <w:rPr>
                <w:noProof/>
                <w:webHidden/>
              </w:rPr>
              <w:fldChar w:fldCharType="begin"/>
            </w:r>
            <w:r w:rsidR="00485E14">
              <w:rPr>
                <w:noProof/>
                <w:webHidden/>
              </w:rPr>
              <w:instrText xml:space="preserve"> PAGEREF _Toc130381989 \h </w:instrText>
            </w:r>
            <w:r w:rsidR="00485E14">
              <w:rPr>
                <w:noProof/>
                <w:webHidden/>
              </w:rPr>
            </w:r>
            <w:r w:rsidR="00485E14">
              <w:rPr>
                <w:noProof/>
                <w:webHidden/>
              </w:rPr>
              <w:fldChar w:fldCharType="separate"/>
            </w:r>
            <w:r w:rsidR="00F1010C">
              <w:rPr>
                <w:noProof/>
                <w:webHidden/>
              </w:rPr>
              <w:t>27</w:t>
            </w:r>
            <w:r w:rsidR="00485E14">
              <w:rPr>
                <w:noProof/>
                <w:webHidden/>
              </w:rPr>
              <w:fldChar w:fldCharType="end"/>
            </w:r>
          </w:hyperlink>
        </w:p>
        <w:p w14:paraId="1FA0A865" w14:textId="7E106F5F"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90" w:history="1">
            <w:r w:rsidR="00485E14" w:rsidRPr="002C3A05">
              <w:rPr>
                <w:rStyle w:val="Hypertextovodkaz"/>
                <w:rFonts w:eastAsia="MS Gothic"/>
                <w:noProof/>
              </w:rPr>
              <w:t>E.8</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DOBÝVÁNÍ NEROSTŮ</w:t>
            </w:r>
            <w:r w:rsidR="00485E14">
              <w:rPr>
                <w:noProof/>
                <w:webHidden/>
              </w:rPr>
              <w:tab/>
            </w:r>
            <w:r w:rsidR="00485E14">
              <w:rPr>
                <w:noProof/>
                <w:webHidden/>
              </w:rPr>
              <w:fldChar w:fldCharType="begin"/>
            </w:r>
            <w:r w:rsidR="00485E14">
              <w:rPr>
                <w:noProof/>
                <w:webHidden/>
              </w:rPr>
              <w:instrText xml:space="preserve"> PAGEREF _Toc130381990 \h </w:instrText>
            </w:r>
            <w:r w:rsidR="00485E14">
              <w:rPr>
                <w:noProof/>
                <w:webHidden/>
              </w:rPr>
            </w:r>
            <w:r w:rsidR="00485E14">
              <w:rPr>
                <w:noProof/>
                <w:webHidden/>
              </w:rPr>
              <w:fldChar w:fldCharType="separate"/>
            </w:r>
            <w:r w:rsidR="00F1010C">
              <w:rPr>
                <w:noProof/>
                <w:webHidden/>
              </w:rPr>
              <w:t>27</w:t>
            </w:r>
            <w:r w:rsidR="00485E14">
              <w:rPr>
                <w:noProof/>
                <w:webHidden/>
              </w:rPr>
              <w:fldChar w:fldCharType="end"/>
            </w:r>
          </w:hyperlink>
        </w:p>
        <w:p w14:paraId="7168F731" w14:textId="6CACB2C7"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91" w:history="1">
            <w:r w:rsidR="00485E14" w:rsidRPr="002C3A05">
              <w:rPr>
                <w:rStyle w:val="Hypertextovodkaz"/>
                <w:rFonts w:eastAsia="MS Gothic"/>
                <w:noProof/>
              </w:rPr>
              <w:t>E.9</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VYUŽITÍ NEZASTAVĚNÉHO ÚZEMÍ</w:t>
            </w:r>
            <w:r w:rsidR="00485E14">
              <w:rPr>
                <w:noProof/>
                <w:webHidden/>
              </w:rPr>
              <w:tab/>
            </w:r>
            <w:r w:rsidR="00485E14">
              <w:rPr>
                <w:noProof/>
                <w:webHidden/>
              </w:rPr>
              <w:fldChar w:fldCharType="begin"/>
            </w:r>
            <w:r w:rsidR="00485E14">
              <w:rPr>
                <w:noProof/>
                <w:webHidden/>
              </w:rPr>
              <w:instrText xml:space="preserve"> PAGEREF _Toc130381991 \h </w:instrText>
            </w:r>
            <w:r w:rsidR="00485E14">
              <w:rPr>
                <w:noProof/>
                <w:webHidden/>
              </w:rPr>
            </w:r>
            <w:r w:rsidR="00485E14">
              <w:rPr>
                <w:noProof/>
                <w:webHidden/>
              </w:rPr>
              <w:fldChar w:fldCharType="separate"/>
            </w:r>
            <w:r w:rsidR="00F1010C">
              <w:rPr>
                <w:noProof/>
                <w:webHidden/>
              </w:rPr>
              <w:t>27</w:t>
            </w:r>
            <w:r w:rsidR="00485E14">
              <w:rPr>
                <w:noProof/>
                <w:webHidden/>
              </w:rPr>
              <w:fldChar w:fldCharType="end"/>
            </w:r>
          </w:hyperlink>
        </w:p>
        <w:p w14:paraId="62DFFE19" w14:textId="72BFA9C7" w:rsidR="00485E14" w:rsidRDefault="00B04E8A">
          <w:pPr>
            <w:pStyle w:val="Obsah1"/>
            <w:rPr>
              <w:rFonts w:asciiTheme="minorHAnsi" w:eastAsiaTheme="minorEastAsia" w:hAnsiTheme="minorHAnsi" w:cstheme="minorBidi"/>
              <w:noProof/>
              <w:sz w:val="22"/>
              <w:szCs w:val="22"/>
            </w:rPr>
          </w:pPr>
          <w:hyperlink w:anchor="_Toc130381992" w:history="1">
            <w:r w:rsidR="00485E14" w:rsidRPr="002C3A05">
              <w:rPr>
                <w:rStyle w:val="Hypertextovodkaz"/>
                <w:rFonts w:eastAsia="MS Gothic"/>
                <w:noProof/>
              </w:rPr>
              <w:t>F</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STANOVENÍ PODMÍNEK PRO VYUŽITÍ PLOCH S ROZDÍLNÝM ZPŮSOBEM VYUŽITÍ</w:t>
            </w:r>
            <w:r w:rsidR="00485E14">
              <w:rPr>
                <w:noProof/>
                <w:webHidden/>
              </w:rPr>
              <w:tab/>
            </w:r>
            <w:r w:rsidR="00485E14">
              <w:rPr>
                <w:noProof/>
                <w:webHidden/>
              </w:rPr>
              <w:fldChar w:fldCharType="begin"/>
            </w:r>
            <w:r w:rsidR="00485E14">
              <w:rPr>
                <w:noProof/>
                <w:webHidden/>
              </w:rPr>
              <w:instrText xml:space="preserve"> PAGEREF _Toc130381992 \h </w:instrText>
            </w:r>
            <w:r w:rsidR="00485E14">
              <w:rPr>
                <w:noProof/>
                <w:webHidden/>
              </w:rPr>
            </w:r>
            <w:r w:rsidR="00485E14">
              <w:rPr>
                <w:noProof/>
                <w:webHidden/>
              </w:rPr>
              <w:fldChar w:fldCharType="separate"/>
            </w:r>
            <w:r w:rsidR="00F1010C">
              <w:rPr>
                <w:noProof/>
                <w:webHidden/>
              </w:rPr>
              <w:t>29</w:t>
            </w:r>
            <w:r w:rsidR="00485E14">
              <w:rPr>
                <w:noProof/>
                <w:webHidden/>
              </w:rPr>
              <w:fldChar w:fldCharType="end"/>
            </w:r>
          </w:hyperlink>
        </w:p>
        <w:p w14:paraId="4623E31E" w14:textId="04B8EDD9"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1993" w:history="1">
            <w:r w:rsidR="00485E14" w:rsidRPr="002C3A05">
              <w:rPr>
                <w:rStyle w:val="Hypertextovodkaz"/>
                <w:rFonts w:eastAsia="MS Gothic"/>
                <w:noProof/>
              </w:rPr>
              <w:t>F.1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NÁVRH ČLENĚNÍ ÚZEMÍ NA FUNKČNÍ PLOCHY, PODMÍNKY JEJICH VYUŽITÍ</w:t>
            </w:r>
            <w:r w:rsidR="00485E14">
              <w:rPr>
                <w:noProof/>
                <w:webHidden/>
              </w:rPr>
              <w:tab/>
            </w:r>
            <w:r w:rsidR="00485E14">
              <w:rPr>
                <w:noProof/>
                <w:webHidden/>
              </w:rPr>
              <w:fldChar w:fldCharType="begin"/>
            </w:r>
            <w:r w:rsidR="00485E14">
              <w:rPr>
                <w:noProof/>
                <w:webHidden/>
              </w:rPr>
              <w:instrText xml:space="preserve"> PAGEREF _Toc130381993 \h </w:instrText>
            </w:r>
            <w:r w:rsidR="00485E14">
              <w:rPr>
                <w:noProof/>
                <w:webHidden/>
              </w:rPr>
            </w:r>
            <w:r w:rsidR="00485E14">
              <w:rPr>
                <w:noProof/>
                <w:webHidden/>
              </w:rPr>
              <w:fldChar w:fldCharType="separate"/>
            </w:r>
            <w:r w:rsidR="00F1010C">
              <w:rPr>
                <w:noProof/>
                <w:webHidden/>
              </w:rPr>
              <w:t>29</w:t>
            </w:r>
            <w:r w:rsidR="00485E14">
              <w:rPr>
                <w:noProof/>
                <w:webHidden/>
              </w:rPr>
              <w:fldChar w:fldCharType="end"/>
            </w:r>
          </w:hyperlink>
        </w:p>
        <w:p w14:paraId="69CCCE29" w14:textId="428D9804"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1994" w:history="1">
            <w:r w:rsidR="00485E14" w:rsidRPr="002C3A05">
              <w:rPr>
                <w:rStyle w:val="Hypertextovodkaz"/>
                <w:rFonts w:eastAsia="MS Gothic"/>
                <w:noProof/>
              </w:rPr>
              <w:t>F.1.1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BYDLENÍ (§4 VYHLÁŠKY 501 / 2006 SB., V PLATNÉM ZNĚNÍ)</w:t>
            </w:r>
            <w:r w:rsidR="00485E14">
              <w:rPr>
                <w:noProof/>
                <w:webHidden/>
              </w:rPr>
              <w:tab/>
            </w:r>
            <w:r w:rsidR="00485E14">
              <w:rPr>
                <w:noProof/>
                <w:webHidden/>
              </w:rPr>
              <w:fldChar w:fldCharType="begin"/>
            </w:r>
            <w:r w:rsidR="00485E14">
              <w:rPr>
                <w:noProof/>
                <w:webHidden/>
              </w:rPr>
              <w:instrText xml:space="preserve"> PAGEREF _Toc130381994 \h </w:instrText>
            </w:r>
            <w:r w:rsidR="00485E14">
              <w:rPr>
                <w:noProof/>
                <w:webHidden/>
              </w:rPr>
            </w:r>
            <w:r w:rsidR="00485E14">
              <w:rPr>
                <w:noProof/>
                <w:webHidden/>
              </w:rPr>
              <w:fldChar w:fldCharType="separate"/>
            </w:r>
            <w:r w:rsidR="00F1010C">
              <w:rPr>
                <w:noProof/>
                <w:webHidden/>
              </w:rPr>
              <w:t>29</w:t>
            </w:r>
            <w:r w:rsidR="00485E14">
              <w:rPr>
                <w:noProof/>
                <w:webHidden/>
              </w:rPr>
              <w:fldChar w:fldCharType="end"/>
            </w:r>
          </w:hyperlink>
        </w:p>
        <w:p w14:paraId="710DFA0C" w14:textId="1E29A82C"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1995" w:history="1">
            <w:r w:rsidR="00485E14" w:rsidRPr="002C3A05">
              <w:rPr>
                <w:rStyle w:val="Hypertextovodkaz"/>
                <w:rFonts w:eastAsia="MS Gothic"/>
                <w:noProof/>
              </w:rPr>
              <w:t>F.1.2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OBČANSKÉHO VYBAVENÍ (§6 VYHLÁŠKY 501 / 2006 SB., V PLATNÉM ZNĚNÍ)</w:t>
            </w:r>
            <w:r w:rsidR="00485E14">
              <w:rPr>
                <w:noProof/>
                <w:webHidden/>
              </w:rPr>
              <w:tab/>
            </w:r>
            <w:r w:rsidR="00485E14">
              <w:rPr>
                <w:noProof/>
                <w:webHidden/>
              </w:rPr>
              <w:fldChar w:fldCharType="begin"/>
            </w:r>
            <w:r w:rsidR="00485E14">
              <w:rPr>
                <w:noProof/>
                <w:webHidden/>
              </w:rPr>
              <w:instrText xml:space="preserve"> PAGEREF _Toc130381995 \h </w:instrText>
            </w:r>
            <w:r w:rsidR="00485E14">
              <w:rPr>
                <w:noProof/>
                <w:webHidden/>
              </w:rPr>
            </w:r>
            <w:r w:rsidR="00485E14">
              <w:rPr>
                <w:noProof/>
                <w:webHidden/>
              </w:rPr>
              <w:fldChar w:fldCharType="separate"/>
            </w:r>
            <w:r w:rsidR="00F1010C">
              <w:rPr>
                <w:noProof/>
                <w:webHidden/>
              </w:rPr>
              <w:t>29</w:t>
            </w:r>
            <w:r w:rsidR="00485E14">
              <w:rPr>
                <w:noProof/>
                <w:webHidden/>
              </w:rPr>
              <w:fldChar w:fldCharType="end"/>
            </w:r>
          </w:hyperlink>
        </w:p>
        <w:p w14:paraId="403E8191" w14:textId="1A9192E8"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1996" w:history="1">
            <w:r w:rsidR="00485E14" w:rsidRPr="002C3A05">
              <w:rPr>
                <w:rStyle w:val="Hypertextovodkaz"/>
                <w:rFonts w:eastAsia="MS Gothic"/>
                <w:noProof/>
              </w:rPr>
              <w:t>F.1.3</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REKREACE (§5 VYHLÁŠKY 501 / 2006 SB., V PLATNÉM ZNĚNÍ)</w:t>
            </w:r>
            <w:r w:rsidR="00485E14">
              <w:rPr>
                <w:noProof/>
                <w:webHidden/>
              </w:rPr>
              <w:tab/>
            </w:r>
            <w:r w:rsidR="00485E14">
              <w:rPr>
                <w:noProof/>
                <w:webHidden/>
              </w:rPr>
              <w:fldChar w:fldCharType="begin"/>
            </w:r>
            <w:r w:rsidR="00485E14">
              <w:rPr>
                <w:noProof/>
                <w:webHidden/>
              </w:rPr>
              <w:instrText xml:space="preserve"> PAGEREF _Toc130381996 \h </w:instrText>
            </w:r>
            <w:r w:rsidR="00485E14">
              <w:rPr>
                <w:noProof/>
                <w:webHidden/>
              </w:rPr>
            </w:r>
            <w:r w:rsidR="00485E14">
              <w:rPr>
                <w:noProof/>
                <w:webHidden/>
              </w:rPr>
              <w:fldChar w:fldCharType="separate"/>
            </w:r>
            <w:r w:rsidR="00F1010C">
              <w:rPr>
                <w:noProof/>
                <w:webHidden/>
              </w:rPr>
              <w:t>30</w:t>
            </w:r>
            <w:r w:rsidR="00485E14">
              <w:rPr>
                <w:noProof/>
                <w:webHidden/>
              </w:rPr>
              <w:fldChar w:fldCharType="end"/>
            </w:r>
          </w:hyperlink>
        </w:p>
        <w:p w14:paraId="38FD5E09" w14:textId="4BB18F6E"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1997" w:history="1">
            <w:r w:rsidR="00485E14" w:rsidRPr="002C3A05">
              <w:rPr>
                <w:rStyle w:val="Hypertextovodkaz"/>
                <w:rFonts w:eastAsia="MS Gothic"/>
                <w:noProof/>
              </w:rPr>
              <w:t>F.1.4</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VÝROBY A SKLADOVÁNÍ (§11 VYHLÁŠKY 501 / 2006 SB., V PLATNÉM ZNĚNÍ)</w:t>
            </w:r>
            <w:r w:rsidR="00485E14">
              <w:rPr>
                <w:noProof/>
                <w:webHidden/>
              </w:rPr>
              <w:tab/>
            </w:r>
            <w:r w:rsidR="00485E14">
              <w:rPr>
                <w:noProof/>
                <w:webHidden/>
              </w:rPr>
              <w:fldChar w:fldCharType="begin"/>
            </w:r>
            <w:r w:rsidR="00485E14">
              <w:rPr>
                <w:noProof/>
                <w:webHidden/>
              </w:rPr>
              <w:instrText xml:space="preserve"> PAGEREF _Toc130381997 \h </w:instrText>
            </w:r>
            <w:r w:rsidR="00485E14">
              <w:rPr>
                <w:noProof/>
                <w:webHidden/>
              </w:rPr>
            </w:r>
            <w:r w:rsidR="00485E14">
              <w:rPr>
                <w:noProof/>
                <w:webHidden/>
              </w:rPr>
              <w:fldChar w:fldCharType="separate"/>
            </w:r>
            <w:r w:rsidR="00F1010C">
              <w:rPr>
                <w:noProof/>
                <w:webHidden/>
              </w:rPr>
              <w:t>30</w:t>
            </w:r>
            <w:r w:rsidR="00485E14">
              <w:rPr>
                <w:noProof/>
                <w:webHidden/>
              </w:rPr>
              <w:fldChar w:fldCharType="end"/>
            </w:r>
          </w:hyperlink>
        </w:p>
        <w:p w14:paraId="6B0D483F" w14:textId="48727C6F"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1998" w:history="1">
            <w:r w:rsidR="00485E14" w:rsidRPr="002C3A05">
              <w:rPr>
                <w:rStyle w:val="Hypertextovodkaz"/>
                <w:rFonts w:eastAsia="MS Gothic"/>
                <w:noProof/>
              </w:rPr>
              <w:t>F.1.5</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DOPRAVNÍ INFRASTRUKTURY (§9 VYHLÁŠKY 501 / 2006 SB., V PLATNÉM ZNĚNÍ)</w:t>
            </w:r>
            <w:r w:rsidR="00485E14">
              <w:rPr>
                <w:noProof/>
                <w:webHidden/>
              </w:rPr>
              <w:tab/>
            </w:r>
            <w:r w:rsidR="00485E14">
              <w:rPr>
                <w:noProof/>
                <w:webHidden/>
              </w:rPr>
              <w:fldChar w:fldCharType="begin"/>
            </w:r>
            <w:r w:rsidR="00485E14">
              <w:rPr>
                <w:noProof/>
                <w:webHidden/>
              </w:rPr>
              <w:instrText xml:space="preserve"> PAGEREF _Toc130381998 \h </w:instrText>
            </w:r>
            <w:r w:rsidR="00485E14">
              <w:rPr>
                <w:noProof/>
                <w:webHidden/>
              </w:rPr>
            </w:r>
            <w:r w:rsidR="00485E14">
              <w:rPr>
                <w:noProof/>
                <w:webHidden/>
              </w:rPr>
              <w:fldChar w:fldCharType="separate"/>
            </w:r>
            <w:r w:rsidR="00F1010C">
              <w:rPr>
                <w:noProof/>
                <w:webHidden/>
              </w:rPr>
              <w:t>31</w:t>
            </w:r>
            <w:r w:rsidR="00485E14">
              <w:rPr>
                <w:noProof/>
                <w:webHidden/>
              </w:rPr>
              <w:fldChar w:fldCharType="end"/>
            </w:r>
          </w:hyperlink>
        </w:p>
        <w:p w14:paraId="779995F0" w14:textId="03B03BAA"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1999" w:history="1">
            <w:r w:rsidR="00485E14" w:rsidRPr="002C3A05">
              <w:rPr>
                <w:rStyle w:val="Hypertextovodkaz"/>
                <w:rFonts w:eastAsia="MS Gothic"/>
                <w:noProof/>
              </w:rPr>
              <w:t>F.1.6</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TECHNICKÉ INFRASTRUKTURY (§10 VYHLÁŠKY 501 / 2006 SB., V PLATNÉM ZNĚNÍ)</w:t>
            </w:r>
            <w:r w:rsidR="00485E14">
              <w:rPr>
                <w:noProof/>
                <w:webHidden/>
              </w:rPr>
              <w:tab/>
            </w:r>
            <w:r w:rsidR="00485E14">
              <w:rPr>
                <w:noProof/>
                <w:webHidden/>
              </w:rPr>
              <w:fldChar w:fldCharType="begin"/>
            </w:r>
            <w:r w:rsidR="00485E14">
              <w:rPr>
                <w:noProof/>
                <w:webHidden/>
              </w:rPr>
              <w:instrText xml:space="preserve"> PAGEREF _Toc130381999 \h </w:instrText>
            </w:r>
            <w:r w:rsidR="00485E14">
              <w:rPr>
                <w:noProof/>
                <w:webHidden/>
              </w:rPr>
            </w:r>
            <w:r w:rsidR="00485E14">
              <w:rPr>
                <w:noProof/>
                <w:webHidden/>
              </w:rPr>
              <w:fldChar w:fldCharType="separate"/>
            </w:r>
            <w:r w:rsidR="00F1010C">
              <w:rPr>
                <w:noProof/>
                <w:webHidden/>
              </w:rPr>
              <w:t>31</w:t>
            </w:r>
            <w:r w:rsidR="00485E14">
              <w:rPr>
                <w:noProof/>
                <w:webHidden/>
              </w:rPr>
              <w:fldChar w:fldCharType="end"/>
            </w:r>
          </w:hyperlink>
        </w:p>
        <w:p w14:paraId="5A1A1E88" w14:textId="27368AFD"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2000" w:history="1">
            <w:r w:rsidR="00485E14" w:rsidRPr="002C3A05">
              <w:rPr>
                <w:rStyle w:val="Hypertextovodkaz"/>
                <w:rFonts w:eastAsia="MS Gothic"/>
                <w:noProof/>
              </w:rPr>
              <w:t>F.1.7</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VEŘEJNÝCH PROSTRANSTVÍ (§7 VYHLÁŠKY 501 / 2006 SB., V PLATNÉM ZNĚNÍ)</w:t>
            </w:r>
            <w:r w:rsidR="00485E14">
              <w:rPr>
                <w:noProof/>
                <w:webHidden/>
              </w:rPr>
              <w:tab/>
            </w:r>
            <w:r w:rsidR="00485E14">
              <w:rPr>
                <w:noProof/>
                <w:webHidden/>
              </w:rPr>
              <w:fldChar w:fldCharType="begin"/>
            </w:r>
            <w:r w:rsidR="00485E14">
              <w:rPr>
                <w:noProof/>
                <w:webHidden/>
              </w:rPr>
              <w:instrText xml:space="preserve"> PAGEREF _Toc130382000 \h </w:instrText>
            </w:r>
            <w:r w:rsidR="00485E14">
              <w:rPr>
                <w:noProof/>
                <w:webHidden/>
              </w:rPr>
            </w:r>
            <w:r w:rsidR="00485E14">
              <w:rPr>
                <w:noProof/>
                <w:webHidden/>
              </w:rPr>
              <w:fldChar w:fldCharType="separate"/>
            </w:r>
            <w:r w:rsidR="00F1010C">
              <w:rPr>
                <w:noProof/>
                <w:webHidden/>
              </w:rPr>
              <w:t>31</w:t>
            </w:r>
            <w:r w:rsidR="00485E14">
              <w:rPr>
                <w:noProof/>
                <w:webHidden/>
              </w:rPr>
              <w:fldChar w:fldCharType="end"/>
            </w:r>
          </w:hyperlink>
        </w:p>
        <w:p w14:paraId="37123B79" w14:textId="088E9072"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2001" w:history="1">
            <w:r w:rsidR="00485E14" w:rsidRPr="002C3A05">
              <w:rPr>
                <w:rStyle w:val="Hypertextovodkaz"/>
                <w:rFonts w:eastAsia="MS Gothic"/>
                <w:noProof/>
              </w:rPr>
              <w:t>F.1.8</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ZELENĚ (§7A VYHLÁŠKY 501 / 2006 SB., V PLATNÉM ZNĚNÍ)</w:t>
            </w:r>
            <w:r w:rsidR="00485E14">
              <w:rPr>
                <w:noProof/>
                <w:webHidden/>
              </w:rPr>
              <w:tab/>
            </w:r>
            <w:r w:rsidR="00485E14">
              <w:rPr>
                <w:noProof/>
                <w:webHidden/>
              </w:rPr>
              <w:fldChar w:fldCharType="begin"/>
            </w:r>
            <w:r w:rsidR="00485E14">
              <w:rPr>
                <w:noProof/>
                <w:webHidden/>
              </w:rPr>
              <w:instrText xml:space="preserve"> PAGEREF _Toc130382001 \h </w:instrText>
            </w:r>
            <w:r w:rsidR="00485E14">
              <w:rPr>
                <w:noProof/>
                <w:webHidden/>
              </w:rPr>
            </w:r>
            <w:r w:rsidR="00485E14">
              <w:rPr>
                <w:noProof/>
                <w:webHidden/>
              </w:rPr>
              <w:fldChar w:fldCharType="separate"/>
            </w:r>
            <w:r w:rsidR="00F1010C">
              <w:rPr>
                <w:noProof/>
                <w:webHidden/>
              </w:rPr>
              <w:t>31</w:t>
            </w:r>
            <w:r w:rsidR="00485E14">
              <w:rPr>
                <w:noProof/>
                <w:webHidden/>
              </w:rPr>
              <w:fldChar w:fldCharType="end"/>
            </w:r>
          </w:hyperlink>
        </w:p>
        <w:p w14:paraId="5180524B" w14:textId="6B1C94D3" w:rsidR="00485E14" w:rsidRDefault="00B04E8A">
          <w:pPr>
            <w:pStyle w:val="Obsah3"/>
            <w:tabs>
              <w:tab w:val="left" w:pos="1100"/>
              <w:tab w:val="right" w:leader="dot" w:pos="9062"/>
            </w:tabs>
            <w:rPr>
              <w:rFonts w:asciiTheme="minorHAnsi" w:eastAsiaTheme="minorEastAsia" w:hAnsiTheme="minorHAnsi" w:cstheme="minorBidi"/>
              <w:noProof/>
              <w:sz w:val="22"/>
              <w:szCs w:val="22"/>
            </w:rPr>
          </w:pPr>
          <w:hyperlink w:anchor="_Toc130382002" w:history="1">
            <w:r w:rsidR="00485E14" w:rsidRPr="002C3A05">
              <w:rPr>
                <w:rStyle w:val="Hypertextovodkaz"/>
                <w:rFonts w:eastAsia="MS Gothic"/>
                <w:noProof/>
              </w:rPr>
              <w:t>F.1.9</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VODNÍ A VODOHOSPODÁŘSKÉ (§13 VYHLÁŠKY 501 / 2006 SB., V PLATNÉM ZNĚNÍ)</w:t>
            </w:r>
            <w:r w:rsidR="00485E14">
              <w:rPr>
                <w:noProof/>
                <w:webHidden/>
              </w:rPr>
              <w:tab/>
            </w:r>
            <w:r w:rsidR="00485E14">
              <w:rPr>
                <w:noProof/>
                <w:webHidden/>
              </w:rPr>
              <w:fldChar w:fldCharType="begin"/>
            </w:r>
            <w:r w:rsidR="00485E14">
              <w:rPr>
                <w:noProof/>
                <w:webHidden/>
              </w:rPr>
              <w:instrText xml:space="preserve"> PAGEREF _Toc130382002 \h </w:instrText>
            </w:r>
            <w:r w:rsidR="00485E14">
              <w:rPr>
                <w:noProof/>
                <w:webHidden/>
              </w:rPr>
            </w:r>
            <w:r w:rsidR="00485E14">
              <w:rPr>
                <w:noProof/>
                <w:webHidden/>
              </w:rPr>
              <w:fldChar w:fldCharType="separate"/>
            </w:r>
            <w:r w:rsidR="00F1010C">
              <w:rPr>
                <w:noProof/>
                <w:webHidden/>
              </w:rPr>
              <w:t>32</w:t>
            </w:r>
            <w:r w:rsidR="00485E14">
              <w:rPr>
                <w:noProof/>
                <w:webHidden/>
              </w:rPr>
              <w:fldChar w:fldCharType="end"/>
            </w:r>
          </w:hyperlink>
        </w:p>
        <w:p w14:paraId="42E1F012" w14:textId="6D4B738E"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2003" w:history="1">
            <w:r w:rsidR="00485E14" w:rsidRPr="002C3A05">
              <w:rPr>
                <w:rStyle w:val="Hypertextovodkaz"/>
                <w:rFonts w:eastAsia="MS Gothic"/>
                <w:noProof/>
              </w:rPr>
              <w:t>F.1.10</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ZEMĚDĚLSKÉ (§14 VYHLÁŠKY 501 / 2006 SB., V PLATNÉM ZNĚNÍ)</w:t>
            </w:r>
            <w:r w:rsidR="00485E14">
              <w:rPr>
                <w:noProof/>
                <w:webHidden/>
              </w:rPr>
              <w:tab/>
            </w:r>
            <w:r w:rsidR="00485E14">
              <w:rPr>
                <w:noProof/>
                <w:webHidden/>
              </w:rPr>
              <w:fldChar w:fldCharType="begin"/>
            </w:r>
            <w:r w:rsidR="00485E14">
              <w:rPr>
                <w:noProof/>
                <w:webHidden/>
              </w:rPr>
              <w:instrText xml:space="preserve"> PAGEREF _Toc130382003 \h </w:instrText>
            </w:r>
            <w:r w:rsidR="00485E14">
              <w:rPr>
                <w:noProof/>
                <w:webHidden/>
              </w:rPr>
            </w:r>
            <w:r w:rsidR="00485E14">
              <w:rPr>
                <w:noProof/>
                <w:webHidden/>
              </w:rPr>
              <w:fldChar w:fldCharType="separate"/>
            </w:r>
            <w:r w:rsidR="00F1010C">
              <w:rPr>
                <w:noProof/>
                <w:webHidden/>
              </w:rPr>
              <w:t>32</w:t>
            </w:r>
            <w:r w:rsidR="00485E14">
              <w:rPr>
                <w:noProof/>
                <w:webHidden/>
              </w:rPr>
              <w:fldChar w:fldCharType="end"/>
            </w:r>
          </w:hyperlink>
        </w:p>
        <w:p w14:paraId="70C3C0CC" w14:textId="597364FF"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2004" w:history="1">
            <w:r w:rsidR="00485E14" w:rsidRPr="002C3A05">
              <w:rPr>
                <w:rStyle w:val="Hypertextovodkaz"/>
                <w:rFonts w:eastAsia="MS Gothic"/>
                <w:noProof/>
              </w:rPr>
              <w:t>F.1.11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LESNÍ (§15 VYHLÁŠKY 501 / 2006 SB., V PLATNÉM ZNĚNÍ)</w:t>
            </w:r>
            <w:r w:rsidR="00485E14">
              <w:rPr>
                <w:noProof/>
                <w:webHidden/>
              </w:rPr>
              <w:tab/>
            </w:r>
            <w:r w:rsidR="00485E14">
              <w:rPr>
                <w:noProof/>
                <w:webHidden/>
              </w:rPr>
              <w:fldChar w:fldCharType="begin"/>
            </w:r>
            <w:r w:rsidR="00485E14">
              <w:rPr>
                <w:noProof/>
                <w:webHidden/>
              </w:rPr>
              <w:instrText xml:space="preserve"> PAGEREF _Toc130382004 \h </w:instrText>
            </w:r>
            <w:r w:rsidR="00485E14">
              <w:rPr>
                <w:noProof/>
                <w:webHidden/>
              </w:rPr>
            </w:r>
            <w:r w:rsidR="00485E14">
              <w:rPr>
                <w:noProof/>
                <w:webHidden/>
              </w:rPr>
              <w:fldChar w:fldCharType="separate"/>
            </w:r>
            <w:r w:rsidR="00F1010C">
              <w:rPr>
                <w:noProof/>
                <w:webHidden/>
              </w:rPr>
              <w:t>32</w:t>
            </w:r>
            <w:r w:rsidR="00485E14">
              <w:rPr>
                <w:noProof/>
                <w:webHidden/>
              </w:rPr>
              <w:fldChar w:fldCharType="end"/>
            </w:r>
          </w:hyperlink>
        </w:p>
        <w:p w14:paraId="20C83F48" w14:textId="1CC97ED9" w:rsidR="00485E14" w:rsidRDefault="00B04E8A">
          <w:pPr>
            <w:pStyle w:val="Obsah3"/>
            <w:tabs>
              <w:tab w:val="left" w:pos="1320"/>
              <w:tab w:val="right" w:leader="dot" w:pos="9062"/>
            </w:tabs>
            <w:rPr>
              <w:rFonts w:asciiTheme="minorHAnsi" w:eastAsiaTheme="minorEastAsia" w:hAnsiTheme="minorHAnsi" w:cstheme="minorBidi"/>
              <w:noProof/>
              <w:sz w:val="22"/>
              <w:szCs w:val="22"/>
            </w:rPr>
          </w:pPr>
          <w:hyperlink w:anchor="_Toc130382005" w:history="1">
            <w:r w:rsidR="00485E14" w:rsidRPr="002C3A05">
              <w:rPr>
                <w:rStyle w:val="Hypertextovodkaz"/>
                <w:rFonts w:eastAsia="MS Gothic"/>
                <w:noProof/>
              </w:rPr>
              <w:t>F.1.12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PŘÍRODNÍ (§16 VYHLÁŠKY 501 / 2006 SB., V PLATNÉM ZNĚNÍ)</w:t>
            </w:r>
            <w:r w:rsidR="00485E14">
              <w:rPr>
                <w:noProof/>
                <w:webHidden/>
              </w:rPr>
              <w:tab/>
            </w:r>
            <w:r w:rsidR="00485E14">
              <w:rPr>
                <w:noProof/>
                <w:webHidden/>
              </w:rPr>
              <w:fldChar w:fldCharType="begin"/>
            </w:r>
            <w:r w:rsidR="00485E14">
              <w:rPr>
                <w:noProof/>
                <w:webHidden/>
              </w:rPr>
              <w:instrText xml:space="preserve"> PAGEREF _Toc130382005 \h </w:instrText>
            </w:r>
            <w:r w:rsidR="00485E14">
              <w:rPr>
                <w:noProof/>
                <w:webHidden/>
              </w:rPr>
            </w:r>
            <w:r w:rsidR="00485E14">
              <w:rPr>
                <w:noProof/>
                <w:webHidden/>
              </w:rPr>
              <w:fldChar w:fldCharType="separate"/>
            </w:r>
            <w:r w:rsidR="00F1010C">
              <w:rPr>
                <w:noProof/>
                <w:webHidden/>
              </w:rPr>
              <w:t>32</w:t>
            </w:r>
            <w:r w:rsidR="00485E14">
              <w:rPr>
                <w:noProof/>
                <w:webHidden/>
              </w:rPr>
              <w:fldChar w:fldCharType="end"/>
            </w:r>
          </w:hyperlink>
        </w:p>
        <w:p w14:paraId="3D3079A9" w14:textId="42864F13"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2006" w:history="1">
            <w:r w:rsidR="00485E14" w:rsidRPr="002C3A05">
              <w:rPr>
                <w:rStyle w:val="Hypertextovodkaz"/>
                <w:rFonts w:eastAsia="MS Gothic"/>
                <w:noProof/>
              </w:rPr>
              <w:t>F.2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ZASTAVĚNÉ ÚZEMÍ OBCE:</w:t>
            </w:r>
            <w:r w:rsidR="00485E14">
              <w:rPr>
                <w:noProof/>
                <w:webHidden/>
              </w:rPr>
              <w:tab/>
            </w:r>
            <w:r w:rsidR="00485E14">
              <w:rPr>
                <w:noProof/>
                <w:webHidden/>
              </w:rPr>
              <w:fldChar w:fldCharType="begin"/>
            </w:r>
            <w:r w:rsidR="00485E14">
              <w:rPr>
                <w:noProof/>
                <w:webHidden/>
              </w:rPr>
              <w:instrText xml:space="preserve"> PAGEREF _Toc130382006 \h </w:instrText>
            </w:r>
            <w:r w:rsidR="00485E14">
              <w:rPr>
                <w:noProof/>
                <w:webHidden/>
              </w:rPr>
            </w:r>
            <w:r w:rsidR="00485E14">
              <w:rPr>
                <w:noProof/>
                <w:webHidden/>
              </w:rPr>
              <w:fldChar w:fldCharType="separate"/>
            </w:r>
            <w:r w:rsidR="00F1010C">
              <w:rPr>
                <w:noProof/>
                <w:webHidden/>
              </w:rPr>
              <w:t>33</w:t>
            </w:r>
            <w:r w:rsidR="00485E14">
              <w:rPr>
                <w:noProof/>
                <w:webHidden/>
              </w:rPr>
              <w:fldChar w:fldCharType="end"/>
            </w:r>
          </w:hyperlink>
        </w:p>
        <w:p w14:paraId="07B80D55" w14:textId="0AEBB160"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2007" w:history="1">
            <w:r w:rsidR="00485E14" w:rsidRPr="002C3A05">
              <w:rPr>
                <w:rStyle w:val="Hypertextovodkaz"/>
                <w:rFonts w:eastAsia="MS Gothic"/>
                <w:noProof/>
              </w:rPr>
              <w:t>F.3</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VYMEZENÍ ZASTAVITELNÝCH PLOCH</w:t>
            </w:r>
            <w:r w:rsidR="00485E14">
              <w:rPr>
                <w:noProof/>
                <w:webHidden/>
              </w:rPr>
              <w:tab/>
            </w:r>
            <w:r w:rsidR="00485E14">
              <w:rPr>
                <w:noProof/>
                <w:webHidden/>
              </w:rPr>
              <w:fldChar w:fldCharType="begin"/>
            </w:r>
            <w:r w:rsidR="00485E14">
              <w:rPr>
                <w:noProof/>
                <w:webHidden/>
              </w:rPr>
              <w:instrText xml:space="preserve"> PAGEREF _Toc130382007 \h </w:instrText>
            </w:r>
            <w:r w:rsidR="00485E14">
              <w:rPr>
                <w:noProof/>
                <w:webHidden/>
              </w:rPr>
            </w:r>
            <w:r w:rsidR="00485E14">
              <w:rPr>
                <w:noProof/>
                <w:webHidden/>
              </w:rPr>
              <w:fldChar w:fldCharType="separate"/>
            </w:r>
            <w:r w:rsidR="00F1010C">
              <w:rPr>
                <w:noProof/>
                <w:webHidden/>
              </w:rPr>
              <w:t>33</w:t>
            </w:r>
            <w:r w:rsidR="00485E14">
              <w:rPr>
                <w:noProof/>
                <w:webHidden/>
              </w:rPr>
              <w:fldChar w:fldCharType="end"/>
            </w:r>
          </w:hyperlink>
        </w:p>
        <w:p w14:paraId="3AE42D8D" w14:textId="1FB3658E"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2008" w:history="1">
            <w:r w:rsidR="00485E14" w:rsidRPr="002C3A05">
              <w:rPr>
                <w:rStyle w:val="Hypertextovodkaz"/>
                <w:rFonts w:eastAsia="MS Gothic"/>
                <w:noProof/>
              </w:rPr>
              <w:t>F.4</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VYMEZENÍ PLOCH PŘESTAVBY</w:t>
            </w:r>
            <w:r w:rsidR="00485E14">
              <w:rPr>
                <w:noProof/>
                <w:webHidden/>
              </w:rPr>
              <w:tab/>
            </w:r>
            <w:r w:rsidR="00485E14">
              <w:rPr>
                <w:noProof/>
                <w:webHidden/>
              </w:rPr>
              <w:fldChar w:fldCharType="begin"/>
            </w:r>
            <w:r w:rsidR="00485E14">
              <w:rPr>
                <w:noProof/>
                <w:webHidden/>
              </w:rPr>
              <w:instrText xml:space="preserve"> PAGEREF _Toc130382008 \h </w:instrText>
            </w:r>
            <w:r w:rsidR="00485E14">
              <w:rPr>
                <w:noProof/>
                <w:webHidden/>
              </w:rPr>
            </w:r>
            <w:r w:rsidR="00485E14">
              <w:rPr>
                <w:noProof/>
                <w:webHidden/>
              </w:rPr>
              <w:fldChar w:fldCharType="separate"/>
            </w:r>
            <w:r w:rsidR="00F1010C">
              <w:rPr>
                <w:noProof/>
                <w:webHidden/>
              </w:rPr>
              <w:t>37</w:t>
            </w:r>
            <w:r w:rsidR="00485E14">
              <w:rPr>
                <w:noProof/>
                <w:webHidden/>
              </w:rPr>
              <w:fldChar w:fldCharType="end"/>
            </w:r>
          </w:hyperlink>
        </w:p>
        <w:p w14:paraId="5EB4527D" w14:textId="35508E3D" w:rsidR="00485E14" w:rsidRDefault="00B04E8A">
          <w:pPr>
            <w:pStyle w:val="Obsah1"/>
            <w:rPr>
              <w:rFonts w:asciiTheme="minorHAnsi" w:eastAsiaTheme="minorEastAsia" w:hAnsiTheme="minorHAnsi" w:cstheme="minorBidi"/>
              <w:noProof/>
              <w:sz w:val="22"/>
              <w:szCs w:val="22"/>
            </w:rPr>
          </w:pPr>
          <w:hyperlink w:anchor="_Toc130382009" w:history="1">
            <w:r w:rsidR="00485E14" w:rsidRPr="002C3A05">
              <w:rPr>
                <w:rStyle w:val="Hypertextovodkaz"/>
                <w:rFonts w:eastAsia="MS Gothic"/>
                <w:noProof/>
              </w:rPr>
              <w:t>G</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VYMEZENÍ VEŘEJNĚ PROSPĚŠNÝCH STAVEB</w:t>
            </w:r>
            <w:r w:rsidR="00485E14">
              <w:rPr>
                <w:noProof/>
                <w:webHidden/>
              </w:rPr>
              <w:tab/>
            </w:r>
            <w:r w:rsidR="00485E14">
              <w:rPr>
                <w:noProof/>
                <w:webHidden/>
              </w:rPr>
              <w:fldChar w:fldCharType="begin"/>
            </w:r>
            <w:r w:rsidR="00485E14">
              <w:rPr>
                <w:noProof/>
                <w:webHidden/>
              </w:rPr>
              <w:instrText xml:space="preserve"> PAGEREF _Toc130382009 \h </w:instrText>
            </w:r>
            <w:r w:rsidR="00485E14">
              <w:rPr>
                <w:noProof/>
                <w:webHidden/>
              </w:rPr>
            </w:r>
            <w:r w:rsidR="00485E14">
              <w:rPr>
                <w:noProof/>
                <w:webHidden/>
              </w:rPr>
              <w:fldChar w:fldCharType="separate"/>
            </w:r>
            <w:r w:rsidR="00F1010C">
              <w:rPr>
                <w:noProof/>
                <w:webHidden/>
              </w:rPr>
              <w:t>37</w:t>
            </w:r>
            <w:r w:rsidR="00485E14">
              <w:rPr>
                <w:noProof/>
                <w:webHidden/>
              </w:rPr>
              <w:fldChar w:fldCharType="end"/>
            </w:r>
          </w:hyperlink>
        </w:p>
        <w:p w14:paraId="46CD5E33" w14:textId="7D1E524E"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2010" w:history="1">
            <w:r w:rsidR="00485E14" w:rsidRPr="002C3A05">
              <w:rPr>
                <w:rStyle w:val="Hypertextovodkaz"/>
                <w:rFonts w:eastAsia="MS Gothic"/>
                <w:noProof/>
              </w:rPr>
              <w:t>G.1</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VEŘEJNĚ PROSPĚŠNÉ STAVBY</w:t>
            </w:r>
            <w:r w:rsidR="00485E14">
              <w:rPr>
                <w:noProof/>
                <w:webHidden/>
              </w:rPr>
              <w:tab/>
            </w:r>
            <w:r w:rsidR="00485E14">
              <w:rPr>
                <w:noProof/>
                <w:webHidden/>
              </w:rPr>
              <w:fldChar w:fldCharType="begin"/>
            </w:r>
            <w:r w:rsidR="00485E14">
              <w:rPr>
                <w:noProof/>
                <w:webHidden/>
              </w:rPr>
              <w:instrText xml:space="preserve"> PAGEREF _Toc130382010 \h </w:instrText>
            </w:r>
            <w:r w:rsidR="00485E14">
              <w:rPr>
                <w:noProof/>
                <w:webHidden/>
              </w:rPr>
            </w:r>
            <w:r w:rsidR="00485E14">
              <w:rPr>
                <w:noProof/>
                <w:webHidden/>
              </w:rPr>
              <w:fldChar w:fldCharType="separate"/>
            </w:r>
            <w:r w:rsidR="00F1010C">
              <w:rPr>
                <w:noProof/>
                <w:webHidden/>
              </w:rPr>
              <w:t>37</w:t>
            </w:r>
            <w:r w:rsidR="00485E14">
              <w:rPr>
                <w:noProof/>
                <w:webHidden/>
              </w:rPr>
              <w:fldChar w:fldCharType="end"/>
            </w:r>
          </w:hyperlink>
        </w:p>
        <w:p w14:paraId="4FA3ADBB" w14:textId="6BB144F2"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2011" w:history="1">
            <w:r w:rsidR="00485E14" w:rsidRPr="002C3A05">
              <w:rPr>
                <w:rStyle w:val="Hypertextovodkaz"/>
                <w:rFonts w:eastAsia="MS Gothic"/>
                <w:noProof/>
              </w:rPr>
              <w:t>G.2</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VEŘEJNĚ PROSPĚŠNÁ OPATŘENÍ</w:t>
            </w:r>
            <w:r w:rsidR="00485E14">
              <w:rPr>
                <w:noProof/>
                <w:webHidden/>
              </w:rPr>
              <w:tab/>
            </w:r>
            <w:r w:rsidR="00485E14">
              <w:rPr>
                <w:noProof/>
                <w:webHidden/>
              </w:rPr>
              <w:fldChar w:fldCharType="begin"/>
            </w:r>
            <w:r w:rsidR="00485E14">
              <w:rPr>
                <w:noProof/>
                <w:webHidden/>
              </w:rPr>
              <w:instrText xml:space="preserve"> PAGEREF _Toc130382011 \h </w:instrText>
            </w:r>
            <w:r w:rsidR="00485E14">
              <w:rPr>
                <w:noProof/>
                <w:webHidden/>
              </w:rPr>
            </w:r>
            <w:r w:rsidR="00485E14">
              <w:rPr>
                <w:noProof/>
                <w:webHidden/>
              </w:rPr>
              <w:fldChar w:fldCharType="separate"/>
            </w:r>
            <w:r w:rsidR="00F1010C">
              <w:rPr>
                <w:noProof/>
                <w:webHidden/>
              </w:rPr>
              <w:t>38</w:t>
            </w:r>
            <w:r w:rsidR="00485E14">
              <w:rPr>
                <w:noProof/>
                <w:webHidden/>
              </w:rPr>
              <w:fldChar w:fldCharType="end"/>
            </w:r>
          </w:hyperlink>
        </w:p>
        <w:p w14:paraId="554CCBA7" w14:textId="72272E9C"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2012" w:history="1">
            <w:r w:rsidR="00485E14" w:rsidRPr="002C3A05">
              <w:rPr>
                <w:rStyle w:val="Hypertextovodkaz"/>
                <w:rFonts w:eastAsia="MS Gothic"/>
                <w:noProof/>
              </w:rPr>
              <w:t>G.3</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STAVBY A OPATŘENÍ K ZAJIŠŤOVÁNÍ OBRANY A BEZPEČNOSTI STÁTU</w:t>
            </w:r>
            <w:r w:rsidR="00485E14">
              <w:rPr>
                <w:noProof/>
                <w:webHidden/>
              </w:rPr>
              <w:tab/>
            </w:r>
            <w:r w:rsidR="00485E14">
              <w:rPr>
                <w:noProof/>
                <w:webHidden/>
              </w:rPr>
              <w:fldChar w:fldCharType="begin"/>
            </w:r>
            <w:r w:rsidR="00485E14">
              <w:rPr>
                <w:noProof/>
                <w:webHidden/>
              </w:rPr>
              <w:instrText xml:space="preserve"> PAGEREF _Toc130382012 \h </w:instrText>
            </w:r>
            <w:r w:rsidR="00485E14">
              <w:rPr>
                <w:noProof/>
                <w:webHidden/>
              </w:rPr>
            </w:r>
            <w:r w:rsidR="00485E14">
              <w:rPr>
                <w:noProof/>
                <w:webHidden/>
              </w:rPr>
              <w:fldChar w:fldCharType="separate"/>
            </w:r>
            <w:r w:rsidR="00F1010C">
              <w:rPr>
                <w:noProof/>
                <w:webHidden/>
              </w:rPr>
              <w:t>38</w:t>
            </w:r>
            <w:r w:rsidR="00485E14">
              <w:rPr>
                <w:noProof/>
                <w:webHidden/>
              </w:rPr>
              <w:fldChar w:fldCharType="end"/>
            </w:r>
          </w:hyperlink>
        </w:p>
        <w:p w14:paraId="7E2DB502" w14:textId="3C5E8CB5" w:rsidR="00485E14" w:rsidRDefault="00B04E8A">
          <w:pPr>
            <w:pStyle w:val="Obsah2"/>
            <w:tabs>
              <w:tab w:val="left" w:pos="880"/>
              <w:tab w:val="right" w:leader="dot" w:pos="9062"/>
            </w:tabs>
            <w:rPr>
              <w:rFonts w:asciiTheme="minorHAnsi" w:eastAsiaTheme="minorEastAsia" w:hAnsiTheme="minorHAnsi" w:cstheme="minorBidi"/>
              <w:noProof/>
              <w:sz w:val="22"/>
              <w:szCs w:val="22"/>
            </w:rPr>
          </w:pPr>
          <w:hyperlink w:anchor="_Toc130382013" w:history="1">
            <w:r w:rsidR="00485E14" w:rsidRPr="002C3A05">
              <w:rPr>
                <w:rStyle w:val="Hypertextovodkaz"/>
                <w:rFonts w:eastAsia="MS Gothic"/>
                <w:noProof/>
              </w:rPr>
              <w:t>G.4</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PLOCHY PRO ASANACI</w:t>
            </w:r>
            <w:r w:rsidR="00485E14">
              <w:rPr>
                <w:noProof/>
                <w:webHidden/>
              </w:rPr>
              <w:tab/>
            </w:r>
            <w:r w:rsidR="00485E14">
              <w:rPr>
                <w:noProof/>
                <w:webHidden/>
              </w:rPr>
              <w:fldChar w:fldCharType="begin"/>
            </w:r>
            <w:r w:rsidR="00485E14">
              <w:rPr>
                <w:noProof/>
                <w:webHidden/>
              </w:rPr>
              <w:instrText xml:space="preserve"> PAGEREF _Toc130382013 \h </w:instrText>
            </w:r>
            <w:r w:rsidR="00485E14">
              <w:rPr>
                <w:noProof/>
                <w:webHidden/>
              </w:rPr>
            </w:r>
            <w:r w:rsidR="00485E14">
              <w:rPr>
                <w:noProof/>
                <w:webHidden/>
              </w:rPr>
              <w:fldChar w:fldCharType="separate"/>
            </w:r>
            <w:r w:rsidR="00F1010C">
              <w:rPr>
                <w:noProof/>
                <w:webHidden/>
              </w:rPr>
              <w:t>38</w:t>
            </w:r>
            <w:r w:rsidR="00485E14">
              <w:rPr>
                <w:noProof/>
                <w:webHidden/>
              </w:rPr>
              <w:fldChar w:fldCharType="end"/>
            </w:r>
          </w:hyperlink>
        </w:p>
        <w:p w14:paraId="3A860AC8" w14:textId="0EB59FB7" w:rsidR="00485E14" w:rsidRDefault="00B04E8A">
          <w:pPr>
            <w:pStyle w:val="Obsah1"/>
            <w:rPr>
              <w:rFonts w:asciiTheme="minorHAnsi" w:eastAsiaTheme="minorEastAsia" w:hAnsiTheme="minorHAnsi" w:cstheme="minorBidi"/>
              <w:noProof/>
              <w:sz w:val="22"/>
              <w:szCs w:val="22"/>
            </w:rPr>
          </w:pPr>
          <w:hyperlink w:anchor="_Toc130382014" w:history="1">
            <w:r w:rsidR="00485E14" w:rsidRPr="002C3A05">
              <w:rPr>
                <w:rStyle w:val="Hypertextovodkaz"/>
                <w:rFonts w:eastAsia="MS Gothic"/>
                <w:noProof/>
              </w:rPr>
              <w:t>H</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VYMEZENÍ DALŠÍCH VEŘEJNĚ PROSPĚŠNÝCH STAVEB A VEŘEJNÝCH PROSTRANSTVÍ</w:t>
            </w:r>
            <w:r w:rsidR="00485E14">
              <w:rPr>
                <w:noProof/>
                <w:webHidden/>
              </w:rPr>
              <w:tab/>
            </w:r>
            <w:r w:rsidR="00485E14">
              <w:rPr>
                <w:noProof/>
                <w:webHidden/>
              </w:rPr>
              <w:fldChar w:fldCharType="begin"/>
            </w:r>
            <w:r w:rsidR="00485E14">
              <w:rPr>
                <w:noProof/>
                <w:webHidden/>
              </w:rPr>
              <w:instrText xml:space="preserve"> PAGEREF _Toc130382014 \h </w:instrText>
            </w:r>
            <w:r w:rsidR="00485E14">
              <w:rPr>
                <w:noProof/>
                <w:webHidden/>
              </w:rPr>
            </w:r>
            <w:r w:rsidR="00485E14">
              <w:rPr>
                <w:noProof/>
                <w:webHidden/>
              </w:rPr>
              <w:fldChar w:fldCharType="separate"/>
            </w:r>
            <w:r w:rsidR="00F1010C">
              <w:rPr>
                <w:noProof/>
                <w:webHidden/>
              </w:rPr>
              <w:t>38</w:t>
            </w:r>
            <w:r w:rsidR="00485E14">
              <w:rPr>
                <w:noProof/>
                <w:webHidden/>
              </w:rPr>
              <w:fldChar w:fldCharType="end"/>
            </w:r>
          </w:hyperlink>
        </w:p>
        <w:p w14:paraId="43587AA4" w14:textId="30560E72" w:rsidR="00485E14" w:rsidRDefault="00B04E8A">
          <w:pPr>
            <w:pStyle w:val="Obsah1"/>
            <w:rPr>
              <w:rFonts w:asciiTheme="minorHAnsi" w:eastAsiaTheme="minorEastAsia" w:hAnsiTheme="minorHAnsi" w:cstheme="minorBidi"/>
              <w:noProof/>
              <w:sz w:val="22"/>
              <w:szCs w:val="22"/>
            </w:rPr>
          </w:pPr>
          <w:hyperlink w:anchor="_Toc130382015" w:history="1">
            <w:r w:rsidR="00485E14" w:rsidRPr="002C3A05">
              <w:rPr>
                <w:rStyle w:val="Hypertextovodkaz"/>
                <w:rFonts w:eastAsia="MS Gothic"/>
                <w:noProof/>
              </w:rPr>
              <w:t>I</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STANOVENÍ KOMPENZAČNÍCH OPATŘENÍ</w:t>
            </w:r>
            <w:r w:rsidR="00485E14">
              <w:rPr>
                <w:noProof/>
                <w:webHidden/>
              </w:rPr>
              <w:tab/>
            </w:r>
            <w:r w:rsidR="00485E14">
              <w:rPr>
                <w:noProof/>
                <w:webHidden/>
              </w:rPr>
              <w:fldChar w:fldCharType="begin"/>
            </w:r>
            <w:r w:rsidR="00485E14">
              <w:rPr>
                <w:noProof/>
                <w:webHidden/>
              </w:rPr>
              <w:instrText xml:space="preserve"> PAGEREF _Toc130382015 \h </w:instrText>
            </w:r>
            <w:r w:rsidR="00485E14">
              <w:rPr>
                <w:noProof/>
                <w:webHidden/>
              </w:rPr>
            </w:r>
            <w:r w:rsidR="00485E14">
              <w:rPr>
                <w:noProof/>
                <w:webHidden/>
              </w:rPr>
              <w:fldChar w:fldCharType="separate"/>
            </w:r>
            <w:r w:rsidR="00F1010C">
              <w:rPr>
                <w:noProof/>
                <w:webHidden/>
              </w:rPr>
              <w:t>38</w:t>
            </w:r>
            <w:r w:rsidR="00485E14">
              <w:rPr>
                <w:noProof/>
                <w:webHidden/>
              </w:rPr>
              <w:fldChar w:fldCharType="end"/>
            </w:r>
          </w:hyperlink>
        </w:p>
        <w:p w14:paraId="3465B334" w14:textId="52FB8FEF" w:rsidR="00485E14" w:rsidRDefault="00B04E8A">
          <w:pPr>
            <w:pStyle w:val="Obsah1"/>
            <w:rPr>
              <w:rFonts w:asciiTheme="minorHAnsi" w:eastAsiaTheme="minorEastAsia" w:hAnsiTheme="minorHAnsi" w:cstheme="minorBidi"/>
              <w:noProof/>
              <w:sz w:val="22"/>
              <w:szCs w:val="22"/>
            </w:rPr>
          </w:pPr>
          <w:hyperlink w:anchor="_Toc130382016" w:history="1">
            <w:r w:rsidR="00485E14" w:rsidRPr="002C3A05">
              <w:rPr>
                <w:rStyle w:val="Hypertextovodkaz"/>
                <w:rFonts w:eastAsia="MS Gothic"/>
                <w:noProof/>
              </w:rPr>
              <w:t>J</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VYMEZENÍ PLOCH A KORIDORŮ, VE KTERÝCH JE  ROZHODOVÁNÍ O ZMĚNÁCH V ÚZEMÍ PODMÍNĚNO ZPRACOVÁNÍM ÚZEMNÍ STUDIE</w:t>
            </w:r>
            <w:r w:rsidR="00485E14">
              <w:rPr>
                <w:noProof/>
                <w:webHidden/>
              </w:rPr>
              <w:tab/>
            </w:r>
            <w:r w:rsidR="00485E14">
              <w:rPr>
                <w:noProof/>
                <w:webHidden/>
              </w:rPr>
              <w:fldChar w:fldCharType="begin"/>
            </w:r>
            <w:r w:rsidR="00485E14">
              <w:rPr>
                <w:noProof/>
                <w:webHidden/>
              </w:rPr>
              <w:instrText xml:space="preserve"> PAGEREF _Toc130382016 \h </w:instrText>
            </w:r>
            <w:r w:rsidR="00485E14">
              <w:rPr>
                <w:noProof/>
                <w:webHidden/>
              </w:rPr>
            </w:r>
            <w:r w:rsidR="00485E14">
              <w:rPr>
                <w:noProof/>
                <w:webHidden/>
              </w:rPr>
              <w:fldChar w:fldCharType="separate"/>
            </w:r>
            <w:r w:rsidR="00F1010C">
              <w:rPr>
                <w:noProof/>
                <w:webHidden/>
              </w:rPr>
              <w:t>38</w:t>
            </w:r>
            <w:r w:rsidR="00485E14">
              <w:rPr>
                <w:noProof/>
                <w:webHidden/>
              </w:rPr>
              <w:fldChar w:fldCharType="end"/>
            </w:r>
          </w:hyperlink>
        </w:p>
        <w:p w14:paraId="3C98B2A0" w14:textId="46151535" w:rsidR="00485E14" w:rsidRDefault="00B04E8A">
          <w:pPr>
            <w:pStyle w:val="Obsah1"/>
            <w:rPr>
              <w:rFonts w:asciiTheme="minorHAnsi" w:eastAsiaTheme="minorEastAsia" w:hAnsiTheme="minorHAnsi" w:cstheme="minorBidi"/>
              <w:noProof/>
              <w:sz w:val="22"/>
              <w:szCs w:val="22"/>
            </w:rPr>
          </w:pPr>
          <w:hyperlink w:anchor="_Toc130382017" w:history="1">
            <w:r w:rsidR="00485E14" w:rsidRPr="002C3A05">
              <w:rPr>
                <w:rStyle w:val="Hypertextovodkaz"/>
                <w:rFonts w:eastAsia="MS Gothic"/>
                <w:noProof/>
              </w:rPr>
              <w:t>K</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VYMEZENÍ PLOCH A KORIDORŮ, VE KTERÝCH JE  ROZHODOVÁNÍ O ZMĚNÁCH V ÚZEMÍ PODMÍNĚNO VYDÁNÍM REGULAČNÍHO PLÁNU</w:t>
            </w:r>
            <w:r w:rsidR="00485E14">
              <w:rPr>
                <w:noProof/>
                <w:webHidden/>
              </w:rPr>
              <w:tab/>
            </w:r>
            <w:r w:rsidR="00485E14">
              <w:rPr>
                <w:noProof/>
                <w:webHidden/>
              </w:rPr>
              <w:fldChar w:fldCharType="begin"/>
            </w:r>
            <w:r w:rsidR="00485E14">
              <w:rPr>
                <w:noProof/>
                <w:webHidden/>
              </w:rPr>
              <w:instrText xml:space="preserve"> PAGEREF _Toc130382017 \h </w:instrText>
            </w:r>
            <w:r w:rsidR="00485E14">
              <w:rPr>
                <w:noProof/>
                <w:webHidden/>
              </w:rPr>
            </w:r>
            <w:r w:rsidR="00485E14">
              <w:rPr>
                <w:noProof/>
                <w:webHidden/>
              </w:rPr>
              <w:fldChar w:fldCharType="separate"/>
            </w:r>
            <w:r w:rsidR="00F1010C">
              <w:rPr>
                <w:noProof/>
                <w:webHidden/>
              </w:rPr>
              <w:t>39</w:t>
            </w:r>
            <w:r w:rsidR="00485E14">
              <w:rPr>
                <w:noProof/>
                <w:webHidden/>
              </w:rPr>
              <w:fldChar w:fldCharType="end"/>
            </w:r>
          </w:hyperlink>
        </w:p>
        <w:p w14:paraId="49096AB5" w14:textId="47B23EB4" w:rsidR="00485E14" w:rsidRDefault="00B04E8A">
          <w:pPr>
            <w:pStyle w:val="Obsah1"/>
            <w:rPr>
              <w:rFonts w:asciiTheme="minorHAnsi" w:eastAsiaTheme="minorEastAsia" w:hAnsiTheme="minorHAnsi" w:cstheme="minorBidi"/>
              <w:noProof/>
              <w:sz w:val="22"/>
              <w:szCs w:val="22"/>
            </w:rPr>
          </w:pPr>
          <w:hyperlink w:anchor="_Toc130382018" w:history="1">
            <w:r w:rsidR="00485E14" w:rsidRPr="002C3A05">
              <w:rPr>
                <w:rStyle w:val="Hypertextovodkaz"/>
                <w:rFonts w:eastAsia="MS Gothic"/>
                <w:noProof/>
              </w:rPr>
              <w:t>L</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STANOVENÍ POŘADÍ ZMĚN V ÚZEMÍ (ETAPIZACE)</w:t>
            </w:r>
            <w:r w:rsidR="00485E14">
              <w:rPr>
                <w:noProof/>
                <w:webHidden/>
              </w:rPr>
              <w:tab/>
            </w:r>
            <w:r w:rsidR="00485E14">
              <w:rPr>
                <w:noProof/>
                <w:webHidden/>
              </w:rPr>
              <w:fldChar w:fldCharType="begin"/>
            </w:r>
            <w:r w:rsidR="00485E14">
              <w:rPr>
                <w:noProof/>
                <w:webHidden/>
              </w:rPr>
              <w:instrText xml:space="preserve"> PAGEREF _Toc130382018 \h </w:instrText>
            </w:r>
            <w:r w:rsidR="00485E14">
              <w:rPr>
                <w:noProof/>
                <w:webHidden/>
              </w:rPr>
            </w:r>
            <w:r w:rsidR="00485E14">
              <w:rPr>
                <w:noProof/>
                <w:webHidden/>
              </w:rPr>
              <w:fldChar w:fldCharType="separate"/>
            </w:r>
            <w:r w:rsidR="00F1010C">
              <w:rPr>
                <w:noProof/>
                <w:webHidden/>
              </w:rPr>
              <w:t>41</w:t>
            </w:r>
            <w:r w:rsidR="00485E14">
              <w:rPr>
                <w:noProof/>
                <w:webHidden/>
              </w:rPr>
              <w:fldChar w:fldCharType="end"/>
            </w:r>
          </w:hyperlink>
        </w:p>
        <w:p w14:paraId="094F7FA5" w14:textId="07A631F4" w:rsidR="00485E14" w:rsidRDefault="00B04E8A">
          <w:pPr>
            <w:pStyle w:val="Obsah1"/>
            <w:rPr>
              <w:rFonts w:asciiTheme="minorHAnsi" w:eastAsiaTheme="minorEastAsia" w:hAnsiTheme="minorHAnsi" w:cstheme="minorBidi"/>
              <w:noProof/>
              <w:sz w:val="22"/>
              <w:szCs w:val="22"/>
            </w:rPr>
          </w:pPr>
          <w:hyperlink w:anchor="_Toc130382019" w:history="1">
            <w:r w:rsidR="00485E14" w:rsidRPr="002C3A05">
              <w:rPr>
                <w:rStyle w:val="Hypertextovodkaz"/>
                <w:rFonts w:eastAsia="MS Gothic"/>
                <w:noProof/>
              </w:rPr>
              <w:t>M</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VYMEZENÍ ARCHITEKTONICKY NEBO URBANISTICKY VÝZNAMNÝCH STAVEB, PRO KTERÉ MŮŽE VYPRACOVÁVAT ARCHITEKTONICKOU ČÁST PROJEKTOVÉ DOKUMENTACE JEN AUTORIZOVANÝ ARCHITEKT</w:t>
            </w:r>
            <w:r w:rsidR="00485E14">
              <w:rPr>
                <w:noProof/>
                <w:webHidden/>
              </w:rPr>
              <w:tab/>
            </w:r>
            <w:r w:rsidR="00485E14">
              <w:rPr>
                <w:noProof/>
                <w:webHidden/>
              </w:rPr>
              <w:fldChar w:fldCharType="begin"/>
            </w:r>
            <w:r w:rsidR="00485E14">
              <w:rPr>
                <w:noProof/>
                <w:webHidden/>
              </w:rPr>
              <w:instrText xml:space="preserve"> PAGEREF _Toc130382019 \h </w:instrText>
            </w:r>
            <w:r w:rsidR="00485E14">
              <w:rPr>
                <w:noProof/>
                <w:webHidden/>
              </w:rPr>
            </w:r>
            <w:r w:rsidR="00485E14">
              <w:rPr>
                <w:noProof/>
                <w:webHidden/>
              </w:rPr>
              <w:fldChar w:fldCharType="separate"/>
            </w:r>
            <w:r w:rsidR="00F1010C">
              <w:rPr>
                <w:noProof/>
                <w:webHidden/>
              </w:rPr>
              <w:t>41</w:t>
            </w:r>
            <w:r w:rsidR="00485E14">
              <w:rPr>
                <w:noProof/>
                <w:webHidden/>
              </w:rPr>
              <w:fldChar w:fldCharType="end"/>
            </w:r>
          </w:hyperlink>
        </w:p>
        <w:p w14:paraId="49E080E8" w14:textId="35945F73" w:rsidR="00485E14" w:rsidRDefault="00B04E8A">
          <w:pPr>
            <w:pStyle w:val="Obsah1"/>
            <w:rPr>
              <w:rFonts w:asciiTheme="minorHAnsi" w:eastAsiaTheme="minorEastAsia" w:hAnsiTheme="minorHAnsi" w:cstheme="minorBidi"/>
              <w:noProof/>
              <w:sz w:val="22"/>
              <w:szCs w:val="22"/>
            </w:rPr>
          </w:pPr>
          <w:hyperlink w:anchor="_Toc130382020" w:history="1">
            <w:r w:rsidR="00485E14" w:rsidRPr="002C3A05">
              <w:rPr>
                <w:rStyle w:val="Hypertextovodkaz"/>
                <w:rFonts w:eastAsia="MS Gothic"/>
                <w:noProof/>
              </w:rPr>
              <w:t>N</w:t>
            </w:r>
            <w:r w:rsidR="00485E14">
              <w:rPr>
                <w:rFonts w:asciiTheme="minorHAnsi" w:eastAsiaTheme="minorEastAsia" w:hAnsiTheme="minorHAnsi" w:cstheme="minorBidi"/>
                <w:noProof/>
                <w:sz w:val="22"/>
                <w:szCs w:val="22"/>
              </w:rPr>
              <w:tab/>
            </w:r>
            <w:r w:rsidR="00485E14" w:rsidRPr="002C3A05">
              <w:rPr>
                <w:rStyle w:val="Hypertextovodkaz"/>
                <w:rFonts w:eastAsia="MS Gothic"/>
                <w:noProof/>
              </w:rPr>
              <w:t>ÚDAJE O TEXTU S VYZNAČENÍM ZMĚN</w:t>
            </w:r>
            <w:r w:rsidR="00485E14">
              <w:rPr>
                <w:noProof/>
                <w:webHidden/>
              </w:rPr>
              <w:tab/>
            </w:r>
            <w:r w:rsidR="00485E14">
              <w:rPr>
                <w:noProof/>
                <w:webHidden/>
              </w:rPr>
              <w:fldChar w:fldCharType="begin"/>
            </w:r>
            <w:r w:rsidR="00485E14">
              <w:rPr>
                <w:noProof/>
                <w:webHidden/>
              </w:rPr>
              <w:instrText xml:space="preserve"> PAGEREF _Toc130382020 \h </w:instrText>
            </w:r>
            <w:r w:rsidR="00485E14">
              <w:rPr>
                <w:noProof/>
                <w:webHidden/>
              </w:rPr>
            </w:r>
            <w:r w:rsidR="00485E14">
              <w:rPr>
                <w:noProof/>
                <w:webHidden/>
              </w:rPr>
              <w:fldChar w:fldCharType="separate"/>
            </w:r>
            <w:r w:rsidR="00F1010C">
              <w:rPr>
                <w:noProof/>
                <w:webHidden/>
              </w:rPr>
              <w:t>42</w:t>
            </w:r>
            <w:r w:rsidR="00485E14">
              <w:rPr>
                <w:noProof/>
                <w:webHidden/>
              </w:rPr>
              <w:fldChar w:fldCharType="end"/>
            </w:r>
          </w:hyperlink>
        </w:p>
        <w:p w14:paraId="5D844095" w14:textId="6242B9DC" w:rsidR="00AF1889" w:rsidRPr="00E179DF" w:rsidRDefault="00E179DF" w:rsidP="00E179DF">
          <w:pPr>
            <w:rPr>
              <w:rFonts w:ascii="Calibri" w:hAnsi="Calibri" w:cs="Calibri"/>
              <w:sz w:val="20"/>
              <w:szCs w:val="20"/>
            </w:rPr>
          </w:pPr>
          <w:r>
            <w:rPr>
              <w:rFonts w:ascii="Calibri" w:hAnsi="Calibri" w:cs="Calibri"/>
              <w:sz w:val="20"/>
              <w:szCs w:val="20"/>
            </w:rPr>
            <w:fldChar w:fldCharType="end"/>
          </w:r>
        </w:p>
      </w:sdtContent>
    </w:sdt>
    <w:p w14:paraId="4C522A4A" w14:textId="74281FEB" w:rsidR="00AF1889" w:rsidRPr="000569EF" w:rsidRDefault="00AF1889" w:rsidP="00AF1889">
      <w:pPr>
        <w:rPr>
          <w:rFonts w:ascii="Arial Black" w:hAnsi="Arial Black" w:cs="Arial"/>
          <w:b/>
          <w:sz w:val="20"/>
          <w:szCs w:val="20"/>
        </w:rPr>
      </w:pPr>
      <w:r w:rsidRPr="000569EF">
        <w:rPr>
          <w:rFonts w:ascii="Arial Black" w:hAnsi="Arial Black" w:cs="Arial"/>
          <w:b/>
          <w:sz w:val="20"/>
          <w:szCs w:val="20"/>
        </w:rPr>
        <w:br w:type="page"/>
      </w:r>
    </w:p>
    <w:p w14:paraId="4C53C6AE" w14:textId="06825A82" w:rsidR="002A2EA1" w:rsidRDefault="002A2EA1" w:rsidP="001F1DAA">
      <w:pPr>
        <w:pStyle w:val="0CalibriNadpis1"/>
      </w:pPr>
      <w:bookmarkStart w:id="1" w:name="_Toc130381958"/>
      <w:r>
        <w:lastRenderedPageBreak/>
        <w:t>VYMEZENÍ ZASTAVĚNÉHO ÚZEMÍ</w:t>
      </w:r>
      <w:bookmarkEnd w:id="1"/>
    </w:p>
    <w:p w14:paraId="44F9D069" w14:textId="2EC1A959" w:rsidR="002A2EA1" w:rsidRPr="002A2EA1" w:rsidRDefault="002A2EA1" w:rsidP="001F1DAA">
      <w:pPr>
        <w:pStyle w:val="0Calibrizakladnitext"/>
      </w:pPr>
      <w:r w:rsidRPr="002A2EA1">
        <w:t xml:space="preserve">V grafické části návrhu územního plánu Lužnice – Výkres základního členění území, Hlavní výkres - je vymezena hranice zastavěného území obce (stav ke dni </w:t>
      </w:r>
      <w:del w:id="2" w:author="uživatel" w:date="2023-03-17T08:33:00Z">
        <w:r w:rsidRPr="00075763" w:rsidDel="00B85948">
          <w:delText>31. 1. 2019</w:delText>
        </w:r>
      </w:del>
      <w:ins w:id="3" w:author="uživatel" w:date="2023-03-17T08:33:00Z">
        <w:r w:rsidR="00B85948" w:rsidRPr="00075763">
          <w:rPr>
            <w:lang w:val="cs-CZ"/>
          </w:rPr>
          <w:t>17.3.2023</w:t>
        </w:r>
      </w:ins>
      <w:r w:rsidRPr="00075763">
        <w:t>).</w:t>
      </w:r>
    </w:p>
    <w:p w14:paraId="35932E10" w14:textId="263D235D" w:rsidR="002A2EA1" w:rsidRDefault="002A2EA1" w:rsidP="001F1DAA">
      <w:pPr>
        <w:pStyle w:val="0CalibriNadpis1"/>
      </w:pPr>
      <w:bookmarkStart w:id="4" w:name="_Toc130381959"/>
      <w:r>
        <w:t>ZÁKLADNÍ KONCEPCE ROZVOJE ÚZEMÍ</w:t>
      </w:r>
      <w:bookmarkEnd w:id="4"/>
    </w:p>
    <w:p w14:paraId="3CABEF11" w14:textId="77777777" w:rsidR="002A2EA1" w:rsidRDefault="002A2EA1" w:rsidP="001F1DAA">
      <w:pPr>
        <w:pStyle w:val="0Calibrizakladnitext"/>
      </w:pPr>
      <w:r>
        <w:t>Řešeným územím územního plánu je správní území obce Lužnice, které tvoří katastrální území Lužnice. Celkový rozsah řešeného území je 1.201 ha.</w:t>
      </w:r>
    </w:p>
    <w:p w14:paraId="643FB70B" w14:textId="3BA87031" w:rsidR="002A2EA1" w:rsidRDefault="002A2EA1" w:rsidP="001F1DAA">
      <w:pPr>
        <w:pStyle w:val="0CalibriNadpis2"/>
      </w:pPr>
      <w:bookmarkStart w:id="5" w:name="_Toc130381960"/>
      <w:r>
        <w:t>KONCEPCE ROZVOJE ÚZEM</w:t>
      </w:r>
      <w:r>
        <w:rPr>
          <w:lang w:val="cs-CZ"/>
        </w:rPr>
        <w:t xml:space="preserve">Í, </w:t>
      </w:r>
      <w:r>
        <w:t>KONCEPCE OCHRANY A ROZVOJE JEHO HODNOT</w:t>
      </w:r>
      <w:bookmarkEnd w:id="5"/>
    </w:p>
    <w:p w14:paraId="64719B9A" w14:textId="77777777" w:rsidR="002A2EA1" w:rsidRDefault="002A2EA1" w:rsidP="001F1DAA">
      <w:pPr>
        <w:pStyle w:val="0Calibrizakladnitext"/>
      </w:pPr>
      <w:r>
        <w:t>Hlavními zásadami koncepce rozvoje řešeného území jsou: důsledná obnova a udržení kvality původní, historické urbanistické struktury a skladby sídla i jedinečného charakteru volné krajiny v řešeném území, nezahušťování nadměrně zastavěného území sídla a logické doplnění stávající struktury zástavby novými rozvojovými lokalitami, vycházejícími z historického prostorového a funkčního uspořádání území. Sledována bude rehabilitace stávajících veřejných prostranství a uspokojivý standard nových veřejných prostranství, vymezených v zastavitelném území.</w:t>
      </w:r>
    </w:p>
    <w:p w14:paraId="756B6218" w14:textId="263D8E3F" w:rsidR="002A2EA1" w:rsidRDefault="002A2EA1" w:rsidP="001F1DAA">
      <w:pPr>
        <w:pStyle w:val="0Calibrizakladnitext"/>
      </w:pPr>
      <w:r>
        <w:t>Při rozvoji sídla bude respektován charakteristický krajinný ráz řešeného území. Důsledně bude chráněno nezastavěné a nezastavitelné území.</w:t>
      </w:r>
    </w:p>
    <w:p w14:paraId="339F3C4A" w14:textId="77777777" w:rsidR="002A2EA1" w:rsidRDefault="002A2EA1" w:rsidP="001F1DAA">
      <w:pPr>
        <w:pStyle w:val="0Calibrizakladnitext"/>
      </w:pPr>
      <w:r>
        <w:t>Návrh řešení respektuje Chráněnou krajinnou oblast Třeboňsko. Celé řešené území je nutno považovat za území s archeologickými nálezy.</w:t>
      </w:r>
    </w:p>
    <w:p w14:paraId="7ED8A93D" w14:textId="77777777" w:rsidR="002A2EA1" w:rsidRDefault="002A2EA1" w:rsidP="001F1DAA">
      <w:pPr>
        <w:pStyle w:val="0Calibrizakladnitext"/>
      </w:pPr>
      <w:r>
        <w:t>Koncepce dopravní a technické infrastruktury vychází z dnešního stavu, potřeb zastavěného území a nároků nově vymezených rozvojových lokalit s cílem zajistit uspokojivý standard všem uživatelům řešeného území. Návrh považuje stávající veřejnou infrastrukturu – občanské vybavení za plošně stabilizovanou a vyhovující.</w:t>
      </w:r>
    </w:p>
    <w:p w14:paraId="58E17881" w14:textId="77777777" w:rsidR="002A2EA1" w:rsidRDefault="002A2EA1" w:rsidP="001F1DAA">
      <w:pPr>
        <w:pStyle w:val="0Calibrizakladnitext"/>
      </w:pPr>
      <w:r>
        <w:t>Bez nutnosti změny územního plánu - po projednání dle platných právních předpisů – lze měnit využití území následujícím způsobem: plochy zemědělské na plochy lesní nebo na plochy vodní a vodohospodářské, plochy lesní na plochy zemědělské nebo na plochy vodní a vodohospodářské, plochy vodní a vodohospodářské na plochy zemědělské nebo na plochy lesní.</w:t>
      </w:r>
    </w:p>
    <w:p w14:paraId="34153502" w14:textId="31A69CBE" w:rsidR="002A2EA1" w:rsidRDefault="002A2EA1" w:rsidP="001F1DAA">
      <w:pPr>
        <w:pStyle w:val="0CalibriNadpis1"/>
      </w:pPr>
      <w:bookmarkStart w:id="6" w:name="_Toc130381961"/>
      <w:r>
        <w:t>URBANISTICKÁ KONCEPCE</w:t>
      </w:r>
      <w:bookmarkEnd w:id="6"/>
    </w:p>
    <w:p w14:paraId="79C81DAE" w14:textId="15F7C0ED" w:rsidR="002A2EA1" w:rsidRDefault="002A2EA1" w:rsidP="001F1DAA">
      <w:pPr>
        <w:pStyle w:val="0CalibriNadpis2"/>
      </w:pPr>
      <w:bookmarkStart w:id="7" w:name="_Toc130381962"/>
      <w:r>
        <w:t>ZÁKLADNÍ URBANISTICKÁ KONCEPCE</w:t>
      </w:r>
      <w:bookmarkEnd w:id="7"/>
    </w:p>
    <w:p w14:paraId="0D27A615" w14:textId="77777777" w:rsidR="002A2EA1" w:rsidRDefault="002A2EA1" w:rsidP="001F1DAA">
      <w:pPr>
        <w:pStyle w:val="0Calibrizakladnitext"/>
      </w:pPr>
      <w:r>
        <w:t>Územní plán předpokládá přiměřené zahuštění stávajícího zastavěného území – bude se jednat o výstavbu rodinných domů na nezastavěných rozlehlejších zahradách.</w:t>
      </w:r>
    </w:p>
    <w:p w14:paraId="451B2F7F" w14:textId="77777777" w:rsidR="002A2EA1" w:rsidRDefault="002A2EA1" w:rsidP="001F1DAA">
      <w:pPr>
        <w:pStyle w:val="0Calibrizakladnitext"/>
      </w:pPr>
      <w:r>
        <w:t>Mimo vlastní sídlo nebude dále rozvíjena zástavba ve volné krajině; důsledně bude chráněna volná krajina; nebudou v ní vznikat nové samoty, či nová ohniska osídlení; stávající samoty budou rozvíjeny pouze v rozsahu zastavěného území ve stavu ke dni  31. 1. 2019.</w:t>
      </w:r>
    </w:p>
    <w:p w14:paraId="3EF9F9FF" w14:textId="6DA4237D" w:rsidR="002A2EA1" w:rsidRPr="00D854FA" w:rsidRDefault="002A2EA1" w:rsidP="001F1DAA">
      <w:pPr>
        <w:pStyle w:val="0Calibrizakladnitext"/>
      </w:pPr>
      <w:r>
        <w:t xml:space="preserve">Důsledně bude nezastavitelné území chráněno před dopady rekreace, přípustná je krátkodobá rekreace, využívající cyklistické a turistické trasy. Nové stavby dopravní a technické infrastruktury nesmí narušit stávající charakter tohoto území – tento požadavek bude v maximální možné míře respektován i u staveb, zapracovaných do územního plánu na </w:t>
      </w:r>
      <w:r w:rsidRPr="00D854FA">
        <w:t>základě ZÚR (D10/1 a D10/2)</w:t>
      </w:r>
      <w:r w:rsidR="00D854FA" w:rsidRPr="00D854FA">
        <w:rPr>
          <w:lang w:val="cs-CZ"/>
        </w:rPr>
        <w:t>,</w:t>
      </w:r>
      <w:ins w:id="8" w:author="uživatel" w:date="2023-03-16T10:24:00Z">
        <w:r w:rsidR="00D854FA" w:rsidRPr="00D854FA">
          <w:rPr>
            <w:lang w:val="cs-CZ"/>
          </w:rPr>
          <w:t xml:space="preserve"> v ÚP značeno jako CNZ.D10/1 a CNZ.D</w:t>
        </w:r>
      </w:ins>
      <w:ins w:id="9" w:author="uživatel" w:date="2023-03-16T10:25:00Z">
        <w:r w:rsidR="00D854FA" w:rsidRPr="00D854FA">
          <w:rPr>
            <w:lang w:val="cs-CZ"/>
          </w:rPr>
          <w:t>10/2)</w:t>
        </w:r>
      </w:ins>
      <w:r w:rsidRPr="00D854FA">
        <w:t>.</w:t>
      </w:r>
    </w:p>
    <w:p w14:paraId="16F883D5" w14:textId="36910A76" w:rsidR="002A2EA1" w:rsidRPr="001F1DAA" w:rsidRDefault="002A2EA1" w:rsidP="001F1DAA">
      <w:pPr>
        <w:pStyle w:val="0Calibrizakladnitext"/>
      </w:pPr>
      <w:r w:rsidRPr="00D854FA">
        <w:t>Součástí realizaci staveb dopravních koridorů (ZÚR D10/1, D10/2 a D15</w:t>
      </w:r>
      <w:ins w:id="10" w:author="uživatel" w:date="2023-03-16T10:25:00Z">
        <w:r w:rsidR="00D854FA" w:rsidRPr="00D854FA">
          <w:rPr>
            <w:lang w:val="cs-CZ"/>
          </w:rPr>
          <w:t xml:space="preserve"> –</w:t>
        </w:r>
        <w:r w:rsidR="00D854FA">
          <w:rPr>
            <w:lang w:val="cs-CZ"/>
          </w:rPr>
          <w:t xml:space="preserve"> v ÚP značeno jako CNZ.D15</w:t>
        </w:r>
      </w:ins>
      <w:r>
        <w:t>) budou i taková protihluková opatření, která eliminují hlukové zatížení zástavby obce – zastavěného území a ploch zastavitelných (ploch bydlení, ploch občanského vybavení a ploch rekreace) z provozu těchto staveb, a zároveň nebudou mít negativní vliv na krajinný ráz</w:t>
      </w:r>
      <w:r>
        <w:rPr>
          <w:lang w:val="cs-CZ"/>
        </w:rPr>
        <w:t>.</w:t>
      </w:r>
    </w:p>
    <w:p w14:paraId="56E62DD6" w14:textId="77777777" w:rsidR="002A2EA1" w:rsidRDefault="002A2EA1" w:rsidP="001F1DAA">
      <w:pPr>
        <w:pStyle w:val="0Calibrizakladnitext"/>
      </w:pPr>
      <w:r>
        <w:t>V řešeném území nebudou povolovány fotovoltaické elektrárny a větrné elektrárny.</w:t>
      </w:r>
    </w:p>
    <w:p w14:paraId="57795211" w14:textId="77777777" w:rsidR="002A2EA1" w:rsidRDefault="002A2EA1" w:rsidP="001F1DAA">
      <w:pPr>
        <w:pStyle w:val="0Calibrizakladnitext"/>
      </w:pPr>
      <w:r>
        <w:t>Celé správní území obce je situováno ve vzdušném prostoru LK TRA Ministerstva obrany.</w:t>
      </w:r>
    </w:p>
    <w:p w14:paraId="644E4285" w14:textId="77777777" w:rsidR="002A2EA1" w:rsidRDefault="002A2EA1" w:rsidP="001F1DAA">
      <w:pPr>
        <w:pStyle w:val="0Calibrizakladnitext"/>
      </w:pPr>
      <w:r>
        <w:t>Celé správní území obce je situováno ve vymezeném území – ochranných pásmech leteckých zabezpečovacích zařízení Ministerstva obrany.</w:t>
      </w:r>
    </w:p>
    <w:p w14:paraId="295ADB2F" w14:textId="77777777" w:rsidR="002A2EA1" w:rsidRDefault="002A2EA1" w:rsidP="001F1DAA">
      <w:pPr>
        <w:pStyle w:val="0Calibrizakladnitext"/>
      </w:pPr>
      <w:r>
        <w:t>Celé správní území obce je zájmovým územím Ministerstva obrany z hlediska povolování vyjmenovaných druhů staveb,</w:t>
      </w:r>
    </w:p>
    <w:p w14:paraId="1D975F03" w14:textId="77777777" w:rsidR="002A2EA1" w:rsidRDefault="002A2EA1" w:rsidP="001F1DAA">
      <w:pPr>
        <w:pStyle w:val="0Calibrizakladnitext"/>
      </w:pPr>
      <w:r>
        <w:lastRenderedPageBreak/>
        <w:t>Část správního území obce je situována ve vzdušném prostoru LK TSA Ministerstva obrany.</w:t>
      </w:r>
    </w:p>
    <w:p w14:paraId="5324ADC3" w14:textId="77777777" w:rsidR="002A2EA1" w:rsidRDefault="002A2EA1" w:rsidP="001F1DAA">
      <w:pPr>
        <w:pStyle w:val="0Calibrizakladnitext"/>
      </w:pPr>
      <w:r>
        <w:t xml:space="preserve">Urbanistická  kompozice vychází z dnešního uspořádání struktury zastavěného území, jež je organizováno podél radiálních komunikací, směřujících k hlavnímu veřejnému prostranství – návsi, resp. v segmentech těmito radiálními komunikacemi vymezených. Důsledně bude chráněna a zachována stávající urbanistická skladba sídla; nová zástavba bude respektovat dochované kulturně historické a přírodní hodnoty území. </w:t>
      </w:r>
    </w:p>
    <w:p w14:paraId="412AEA1B" w14:textId="47AE3D1A" w:rsidR="002A2EA1" w:rsidRDefault="002A2EA1" w:rsidP="001F1DAA">
      <w:pPr>
        <w:pStyle w:val="0Calibrizakladnitext"/>
      </w:pPr>
      <w:r>
        <w:t xml:space="preserve">Hlavní rozvojové lokality pro výstavbu rodinných domů (lokality </w:t>
      </w:r>
      <w:del w:id="11" w:author="Vlastimil Peterka" w:date="2023-03-08T13:55:00Z">
        <w:r w:rsidDel="00797956">
          <w:delText>BV1</w:delText>
        </w:r>
      </w:del>
      <w:ins w:id="12" w:author="Vlastimil Peterka" w:date="2023-03-08T13:55:00Z">
        <w:r w:rsidR="00797956">
          <w:rPr>
            <w:lang w:val="cs-CZ"/>
          </w:rPr>
          <w:t>Z.1</w:t>
        </w:r>
      </w:ins>
      <w:r>
        <w:t xml:space="preserve">, </w:t>
      </w:r>
      <w:del w:id="13" w:author="Vlastimil Peterka" w:date="2023-03-08T13:55:00Z">
        <w:r w:rsidDel="00797956">
          <w:delText>BV2</w:delText>
        </w:r>
      </w:del>
      <w:ins w:id="14" w:author="Vlastimil Peterka" w:date="2023-03-08T13:55:00Z">
        <w:r w:rsidR="00797956">
          <w:rPr>
            <w:lang w:val="cs-CZ"/>
          </w:rPr>
          <w:t>Z.2</w:t>
        </w:r>
      </w:ins>
      <w:r>
        <w:t xml:space="preserve">, </w:t>
      </w:r>
      <w:del w:id="15" w:author="Vlastimil Peterka" w:date="2023-03-08T13:55:00Z">
        <w:r w:rsidDel="00797956">
          <w:delText>BV3</w:delText>
        </w:r>
      </w:del>
      <w:ins w:id="16" w:author="Vlastimil Peterka" w:date="2023-03-08T13:55:00Z">
        <w:r w:rsidR="00797956">
          <w:rPr>
            <w:lang w:val="cs-CZ"/>
          </w:rPr>
          <w:t>Z.3</w:t>
        </w:r>
      </w:ins>
      <w:r>
        <w:t xml:space="preserve">) doplňují zástavbu ve středu obce s tím, že součástí jejich rozvoje bude i založení nových veřejných prostranství, jež doplní stávající významná veřejná prostranství v jádru obce. Kompozice nově založených částí obce (lokality </w:t>
      </w:r>
      <w:del w:id="17" w:author="Vlastimil Peterka" w:date="2023-03-08T13:55:00Z">
        <w:r w:rsidDel="00797956">
          <w:delText>BV1</w:delText>
        </w:r>
      </w:del>
      <w:ins w:id="18" w:author="Vlastimil Peterka" w:date="2023-03-08T13:55:00Z">
        <w:r w:rsidR="00797956">
          <w:rPr>
            <w:lang w:val="cs-CZ"/>
          </w:rPr>
          <w:t>Z.1</w:t>
        </w:r>
      </w:ins>
      <w:r>
        <w:t xml:space="preserve">, </w:t>
      </w:r>
      <w:del w:id="19" w:author="Vlastimil Peterka" w:date="2023-03-08T13:55:00Z">
        <w:r w:rsidDel="00797956">
          <w:delText>BV2</w:delText>
        </w:r>
      </w:del>
      <w:ins w:id="20" w:author="Vlastimil Peterka" w:date="2023-03-08T13:55:00Z">
        <w:r w:rsidR="00797956">
          <w:rPr>
            <w:lang w:val="cs-CZ"/>
          </w:rPr>
          <w:t>Z.2</w:t>
        </w:r>
      </w:ins>
      <w:r>
        <w:t xml:space="preserve">, </w:t>
      </w:r>
      <w:del w:id="21" w:author="Vlastimil Peterka" w:date="2023-03-08T13:55:00Z">
        <w:r w:rsidDel="00797956">
          <w:delText>BV3</w:delText>
        </w:r>
      </w:del>
      <w:ins w:id="22" w:author="Vlastimil Peterka" w:date="2023-03-08T13:55:00Z">
        <w:r w:rsidR="00797956">
          <w:rPr>
            <w:lang w:val="cs-CZ"/>
          </w:rPr>
          <w:t>Z.3</w:t>
        </w:r>
      </w:ins>
      <w:r>
        <w:t xml:space="preserve">) bude vycházet ze severojižní hlavní kompoziční osy, na kterou budou vázána hlavní veřejná prostranství této nové části obce. Další rozvojové lokality pro výstavbu rodinných domů vyplňují stávající proluky uvnitř zastavěného území (lokality </w:t>
      </w:r>
      <w:del w:id="23" w:author="Vlastimil Peterka" w:date="2023-03-08T13:55:00Z">
        <w:r w:rsidDel="00797956">
          <w:delText>BV5</w:delText>
        </w:r>
      </w:del>
      <w:ins w:id="24" w:author="Vlastimil Peterka" w:date="2023-03-08T13:55:00Z">
        <w:r w:rsidR="00797956">
          <w:rPr>
            <w:lang w:val="cs-CZ"/>
          </w:rPr>
          <w:t>Z.5</w:t>
        </w:r>
      </w:ins>
      <w:r>
        <w:t xml:space="preserve">, , </w:t>
      </w:r>
      <w:del w:id="25" w:author="Vlastimil Peterka" w:date="2023-03-08T13:56:00Z">
        <w:r w:rsidDel="00797956">
          <w:delText>BV7</w:delText>
        </w:r>
      </w:del>
      <w:ins w:id="26" w:author="Vlastimil Peterka" w:date="2023-03-08T13:56:00Z">
        <w:r w:rsidR="00797956">
          <w:rPr>
            <w:lang w:val="cs-CZ"/>
          </w:rPr>
          <w:t>Z.7</w:t>
        </w:r>
      </w:ins>
      <w:r>
        <w:t xml:space="preserve">), případně zahušťují stávající zastavěné území (lokality </w:t>
      </w:r>
      <w:del w:id="27" w:author="Vlastimil Peterka" w:date="2023-03-08T13:56:00Z">
        <w:r w:rsidDel="00797956">
          <w:delText>BV9</w:delText>
        </w:r>
      </w:del>
      <w:ins w:id="28" w:author="Vlastimil Peterka" w:date="2023-03-08T13:56:00Z">
        <w:r w:rsidR="00797956">
          <w:rPr>
            <w:lang w:val="cs-CZ"/>
          </w:rPr>
          <w:t>Z.9</w:t>
        </w:r>
      </w:ins>
      <w:r>
        <w:t xml:space="preserve">, </w:t>
      </w:r>
      <w:del w:id="29" w:author="Vlastimil Peterka" w:date="2023-03-08T13:56:00Z">
        <w:r w:rsidDel="00797956">
          <w:delText>BV10</w:delText>
        </w:r>
      </w:del>
      <w:ins w:id="30" w:author="Vlastimil Peterka" w:date="2023-03-08T13:56:00Z">
        <w:r w:rsidR="00797956">
          <w:rPr>
            <w:lang w:val="cs-CZ"/>
          </w:rPr>
          <w:t>Z.10</w:t>
        </w:r>
      </w:ins>
      <w:r>
        <w:t xml:space="preserve">), případně se jedná o doplnění stávajícího zastavěného území při jeho okrajích (lokality </w:t>
      </w:r>
      <w:del w:id="31" w:author="Vlastimil Peterka" w:date="2023-03-08T13:56:00Z">
        <w:r w:rsidDel="00797956">
          <w:delText>BV4</w:delText>
        </w:r>
      </w:del>
      <w:ins w:id="32" w:author="Vlastimil Peterka" w:date="2023-03-08T13:56:00Z">
        <w:r w:rsidR="00797956">
          <w:rPr>
            <w:lang w:val="cs-CZ"/>
          </w:rPr>
          <w:t>Z.4</w:t>
        </w:r>
      </w:ins>
      <w:r>
        <w:t xml:space="preserve">, </w:t>
      </w:r>
      <w:del w:id="33" w:author="Vlastimil Peterka" w:date="2023-03-08T13:56:00Z">
        <w:r w:rsidDel="00797956">
          <w:delText>BV8</w:delText>
        </w:r>
      </w:del>
      <w:ins w:id="34" w:author="Vlastimil Peterka" w:date="2023-03-08T13:56:00Z">
        <w:r w:rsidR="00797956">
          <w:rPr>
            <w:lang w:val="cs-CZ"/>
          </w:rPr>
          <w:t>Z.8</w:t>
        </w:r>
      </w:ins>
      <w:r>
        <w:t xml:space="preserve">, </w:t>
      </w:r>
      <w:del w:id="35" w:author="Vlastimil Peterka" w:date="2023-03-08T13:57:00Z">
        <w:r w:rsidDel="00797956">
          <w:delText>BV11</w:delText>
        </w:r>
      </w:del>
      <w:ins w:id="36" w:author="Vlastimil Peterka" w:date="2023-03-08T13:57:00Z">
        <w:r w:rsidR="00797956">
          <w:rPr>
            <w:lang w:val="cs-CZ"/>
          </w:rPr>
          <w:t>Z.11</w:t>
        </w:r>
      </w:ins>
      <w:r>
        <w:t xml:space="preserve">). V centru obce je vymezena nová plocha sportoviště (lokalita </w:t>
      </w:r>
      <w:del w:id="37" w:author="Vlastimil Peterka" w:date="2023-03-08T13:57:00Z">
        <w:r w:rsidDel="00797956">
          <w:delText>SP1</w:delText>
        </w:r>
      </w:del>
      <w:ins w:id="38" w:author="Vlastimil Peterka" w:date="2023-03-08T13:57:00Z">
        <w:r w:rsidR="00797956">
          <w:rPr>
            <w:lang w:val="cs-CZ"/>
          </w:rPr>
          <w:t>Z.12</w:t>
        </w:r>
      </w:ins>
      <w:r>
        <w:t>).</w:t>
      </w:r>
    </w:p>
    <w:p w14:paraId="2663E69A" w14:textId="77777777" w:rsidR="002A2EA1" w:rsidRDefault="002A2EA1" w:rsidP="001F1DAA">
      <w:pPr>
        <w:pStyle w:val="0Calibrizakladnitext"/>
      </w:pPr>
      <w:r>
        <w:t>Nová výstavba bude respektovat stávající kompozici sídla, včetně jeho výškového uspořádání, s dominantou kostela na návsi.</w:t>
      </w:r>
    </w:p>
    <w:p w14:paraId="61925EC9" w14:textId="5E8FE07C" w:rsidR="002A2EA1" w:rsidRDefault="002A2EA1" w:rsidP="001F1DAA">
      <w:pPr>
        <w:pStyle w:val="0Calibrizakladnitext"/>
      </w:pPr>
      <w:r>
        <w:t xml:space="preserve">Územní plán navrhuje protipovodňová </w:t>
      </w:r>
      <w:r w:rsidRPr="00075763">
        <w:t>opatření (PPO</w:t>
      </w:r>
      <w:ins w:id="39" w:author="uživatel" w:date="2023-03-16T10:25:00Z">
        <w:r w:rsidR="00D854FA" w:rsidRPr="00075763">
          <w:rPr>
            <w:lang w:val="cs-CZ"/>
          </w:rPr>
          <w:t>.</w:t>
        </w:r>
      </w:ins>
      <w:del w:id="40" w:author="uživatel" w:date="2023-03-16T10:25:00Z">
        <w:r w:rsidRPr="00075763" w:rsidDel="00D854FA">
          <w:delText xml:space="preserve"> </w:delText>
        </w:r>
      </w:del>
      <w:r w:rsidRPr="00075763">
        <w:t>1 až PPO</w:t>
      </w:r>
      <w:ins w:id="41" w:author="uživatel" w:date="2023-03-16T10:25:00Z">
        <w:r w:rsidR="00D854FA" w:rsidRPr="00075763">
          <w:rPr>
            <w:lang w:val="cs-CZ"/>
          </w:rPr>
          <w:t>.</w:t>
        </w:r>
      </w:ins>
      <w:del w:id="42" w:author="uživatel" w:date="2023-03-16T10:25:00Z">
        <w:r w:rsidRPr="00075763" w:rsidDel="00D854FA">
          <w:delText xml:space="preserve"> </w:delText>
        </w:r>
      </w:del>
      <w:r w:rsidRPr="00075763">
        <w:t>9).</w:t>
      </w:r>
    </w:p>
    <w:p w14:paraId="474B31BE" w14:textId="77777777" w:rsidR="002A2EA1" w:rsidRDefault="002A2EA1" w:rsidP="001F1DAA">
      <w:pPr>
        <w:pStyle w:val="0Calibrizakladnitext"/>
      </w:pPr>
      <w:r>
        <w:t xml:space="preserve">Pro následující plochy (lokality, resp. skupiny lokalit) je pořízení a vydání regulačního plánu podmínkou pro rozhodování o změnách jejich využití: </w:t>
      </w:r>
    </w:p>
    <w:p w14:paraId="2AC00F01" w14:textId="75728735" w:rsidR="002A2EA1" w:rsidRDefault="002A2EA1" w:rsidP="001F1DAA">
      <w:pPr>
        <w:pStyle w:val="0Calibrizakladnitext"/>
      </w:pPr>
      <w:r>
        <w:t xml:space="preserve">- lokalita </w:t>
      </w:r>
      <w:del w:id="43" w:author="Vlastimil Peterka" w:date="2023-03-08T13:58:00Z">
        <w:r w:rsidDel="00797956">
          <w:delText xml:space="preserve">BV1 </w:delText>
        </w:r>
      </w:del>
      <w:ins w:id="44" w:author="Vlastimil Peterka" w:date="2023-03-08T13:58:00Z">
        <w:r w:rsidR="00797956">
          <w:rPr>
            <w:lang w:val="cs-CZ"/>
          </w:rPr>
          <w:t>Z.1</w:t>
        </w:r>
        <w:r w:rsidR="00797956">
          <w:t xml:space="preserve"> </w:t>
        </w:r>
      </w:ins>
      <w:r>
        <w:t xml:space="preserve">a lokalita </w:t>
      </w:r>
      <w:del w:id="45" w:author="Vlastimil Peterka" w:date="2023-03-08T13:58:00Z">
        <w:r w:rsidDel="00797956">
          <w:delText xml:space="preserve">BV2 </w:delText>
        </w:r>
      </w:del>
      <w:ins w:id="46" w:author="Vlastimil Peterka" w:date="2023-03-08T13:58:00Z">
        <w:r w:rsidR="00797956">
          <w:rPr>
            <w:lang w:val="cs-CZ"/>
          </w:rPr>
          <w:t>Z.2</w:t>
        </w:r>
        <w:r w:rsidR="00797956">
          <w:t xml:space="preserve"> </w:t>
        </w:r>
      </w:ins>
      <w:r>
        <w:t>(s výjimkou pozemků p. č. 190/12 a p. č. 208/105, k. ú. Lužnice).</w:t>
      </w:r>
    </w:p>
    <w:p w14:paraId="250C700F" w14:textId="77777777" w:rsidR="002A2EA1" w:rsidRDefault="002A2EA1" w:rsidP="001F1DAA">
      <w:pPr>
        <w:pStyle w:val="0Calibrizakladnitext"/>
      </w:pPr>
      <w:r>
        <w:t>Pro následující plochy je prověření změn jejich využití územní studií podmínkou pro rozhodování:</w:t>
      </w:r>
    </w:p>
    <w:p w14:paraId="6933A8FE" w14:textId="145C8EC9" w:rsidR="002A2EA1" w:rsidRDefault="002A2EA1" w:rsidP="001F1DAA">
      <w:pPr>
        <w:pStyle w:val="0Calibrizakladnitext"/>
      </w:pPr>
      <w:r>
        <w:tab/>
        <w:t xml:space="preserve">- lokalita </w:t>
      </w:r>
      <w:del w:id="47" w:author="Vlastimil Peterka" w:date="2023-03-08T13:59:00Z">
        <w:r w:rsidDel="00797956">
          <w:delText>BV3</w:delText>
        </w:r>
      </w:del>
      <w:ins w:id="48" w:author="Vlastimil Peterka" w:date="2023-03-08T13:59:00Z">
        <w:r w:rsidR="00797956">
          <w:rPr>
            <w:lang w:val="cs-CZ"/>
          </w:rPr>
          <w:t>Z.3</w:t>
        </w:r>
      </w:ins>
      <w:r>
        <w:t>;</w:t>
      </w:r>
    </w:p>
    <w:p w14:paraId="7DE7054A" w14:textId="17A3A6CF" w:rsidR="002A2EA1" w:rsidRDefault="002A2EA1" w:rsidP="001F1DAA">
      <w:pPr>
        <w:pStyle w:val="0Calibrizakladnitext"/>
      </w:pPr>
      <w:r>
        <w:tab/>
        <w:t xml:space="preserve">- lokalita </w:t>
      </w:r>
      <w:del w:id="49" w:author="Vlastimil Peterka" w:date="2023-03-08T13:59:00Z">
        <w:r w:rsidDel="000301E2">
          <w:delText>BV9</w:delText>
        </w:r>
      </w:del>
      <w:ins w:id="50" w:author="Vlastimil Peterka" w:date="2023-03-08T13:59:00Z">
        <w:r w:rsidR="000301E2">
          <w:rPr>
            <w:lang w:val="cs-CZ"/>
          </w:rPr>
          <w:t>Z.9</w:t>
        </w:r>
      </w:ins>
      <w:r>
        <w:t>;</w:t>
      </w:r>
    </w:p>
    <w:p w14:paraId="22C2F31A" w14:textId="5F9713CA" w:rsidR="002A2EA1" w:rsidRDefault="002A2EA1" w:rsidP="001F1DAA">
      <w:pPr>
        <w:pStyle w:val="0Calibrizakladnitext"/>
      </w:pPr>
      <w:r>
        <w:tab/>
        <w:t xml:space="preserve">- lokalita </w:t>
      </w:r>
      <w:del w:id="51" w:author="Vlastimil Peterka" w:date="2023-03-08T13:59:00Z">
        <w:r w:rsidDel="000301E2">
          <w:delText>BV10</w:delText>
        </w:r>
      </w:del>
      <w:ins w:id="52" w:author="Vlastimil Peterka" w:date="2023-03-08T13:59:00Z">
        <w:r w:rsidR="000301E2">
          <w:rPr>
            <w:lang w:val="cs-CZ"/>
          </w:rPr>
          <w:t>Z.10</w:t>
        </w:r>
      </w:ins>
      <w:r>
        <w:t>.</w:t>
      </w:r>
    </w:p>
    <w:p w14:paraId="6F1391D0" w14:textId="77777777" w:rsidR="002A2EA1" w:rsidRDefault="002A2EA1" w:rsidP="001F1DAA">
      <w:pPr>
        <w:pStyle w:val="0CalibriNadpis2"/>
      </w:pPr>
      <w:bookmarkStart w:id="53" w:name="_Toc130381963"/>
      <w:r>
        <w:t>ZASTAVITELNÉ PLOCHY:</w:t>
      </w:r>
      <w:bookmarkEnd w:id="53"/>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8"/>
        <w:gridCol w:w="1843"/>
        <w:gridCol w:w="5389"/>
      </w:tblGrid>
      <w:tr w:rsidR="006A6B25" w:rsidRPr="00E75716" w14:paraId="31EAF2DC" w14:textId="77777777" w:rsidTr="00D854FA">
        <w:tc>
          <w:tcPr>
            <w:tcW w:w="1838" w:type="dxa"/>
          </w:tcPr>
          <w:p w14:paraId="0B2C42CF" w14:textId="77777777" w:rsidR="006A6B25" w:rsidRPr="00E75716" w:rsidRDefault="006A6B25" w:rsidP="00D854FA">
            <w:pPr>
              <w:jc w:val="center"/>
              <w:rPr>
                <w:rFonts w:asciiTheme="minorHAnsi" w:hAnsiTheme="minorHAnsi" w:cstheme="minorHAnsi"/>
                <w:b/>
                <w:bCs/>
                <w:sz w:val="20"/>
                <w:szCs w:val="20"/>
              </w:rPr>
            </w:pPr>
            <w:r w:rsidRPr="00E75716">
              <w:rPr>
                <w:rFonts w:asciiTheme="minorHAnsi" w:hAnsiTheme="minorHAnsi" w:cstheme="minorHAnsi"/>
                <w:b/>
                <w:bCs/>
                <w:sz w:val="20"/>
                <w:szCs w:val="20"/>
              </w:rPr>
              <w:t>lokalita</w:t>
            </w:r>
          </w:p>
        </w:tc>
        <w:tc>
          <w:tcPr>
            <w:tcW w:w="1843" w:type="dxa"/>
          </w:tcPr>
          <w:p w14:paraId="2A9588B5" w14:textId="5CF15831" w:rsidR="006A6B25" w:rsidRPr="00E75716" w:rsidRDefault="006A6B25" w:rsidP="00E75716">
            <w:pPr>
              <w:jc w:val="center"/>
              <w:rPr>
                <w:rFonts w:asciiTheme="minorHAnsi" w:hAnsiTheme="minorHAnsi" w:cstheme="minorHAnsi"/>
                <w:b/>
                <w:bCs/>
                <w:sz w:val="20"/>
                <w:szCs w:val="20"/>
              </w:rPr>
            </w:pPr>
            <w:r w:rsidRPr="00E75716">
              <w:rPr>
                <w:rFonts w:asciiTheme="minorHAnsi" w:hAnsiTheme="minorHAnsi" w:cstheme="minorHAnsi"/>
                <w:b/>
                <w:bCs/>
                <w:sz w:val="20"/>
                <w:szCs w:val="20"/>
              </w:rPr>
              <w:t xml:space="preserve">plocha </w:t>
            </w:r>
            <w:r w:rsidRPr="00E75716">
              <w:rPr>
                <w:rFonts w:asciiTheme="minorHAnsi" w:hAnsiTheme="minorHAnsi" w:cstheme="minorHAnsi"/>
                <w:sz w:val="20"/>
                <w:szCs w:val="20"/>
              </w:rPr>
              <w:t>(m</w:t>
            </w:r>
            <w:r w:rsidRPr="00E75716">
              <w:rPr>
                <w:rFonts w:asciiTheme="minorHAnsi" w:hAnsiTheme="minorHAnsi" w:cstheme="minorHAnsi"/>
                <w:sz w:val="20"/>
                <w:szCs w:val="20"/>
                <w:vertAlign w:val="superscript"/>
              </w:rPr>
              <w:t>2</w:t>
            </w:r>
            <w:r w:rsidRPr="00E75716">
              <w:rPr>
                <w:rFonts w:asciiTheme="minorHAnsi" w:hAnsiTheme="minorHAnsi" w:cstheme="minorHAnsi"/>
                <w:sz w:val="20"/>
                <w:szCs w:val="20"/>
              </w:rPr>
              <w:t>)</w:t>
            </w:r>
          </w:p>
        </w:tc>
        <w:tc>
          <w:tcPr>
            <w:tcW w:w="5389" w:type="dxa"/>
          </w:tcPr>
          <w:p w14:paraId="45AA50CF" w14:textId="77777777" w:rsidR="006A6B25" w:rsidRPr="00E75716" w:rsidRDefault="006A6B25" w:rsidP="00D854FA">
            <w:pPr>
              <w:jc w:val="center"/>
              <w:rPr>
                <w:rFonts w:asciiTheme="minorHAnsi" w:hAnsiTheme="minorHAnsi" w:cstheme="minorHAnsi"/>
                <w:b/>
                <w:bCs/>
                <w:sz w:val="20"/>
                <w:szCs w:val="20"/>
              </w:rPr>
            </w:pPr>
            <w:r w:rsidRPr="00E75716">
              <w:rPr>
                <w:rFonts w:asciiTheme="minorHAnsi" w:hAnsiTheme="minorHAnsi" w:cstheme="minorHAnsi"/>
                <w:b/>
                <w:bCs/>
                <w:sz w:val="20"/>
                <w:szCs w:val="20"/>
              </w:rPr>
              <w:t>způsob využití</w:t>
            </w:r>
          </w:p>
        </w:tc>
      </w:tr>
      <w:tr w:rsidR="006A6B25" w:rsidRPr="00E75716" w14:paraId="0F9963C2" w14:textId="77777777" w:rsidTr="00D854FA">
        <w:tc>
          <w:tcPr>
            <w:tcW w:w="1838" w:type="dxa"/>
          </w:tcPr>
          <w:p w14:paraId="1D73BDB6" w14:textId="45182E4D" w:rsidR="006A6B25" w:rsidRPr="00E75716" w:rsidRDefault="006A6B25" w:rsidP="00D854FA">
            <w:pPr>
              <w:jc w:val="center"/>
              <w:rPr>
                <w:rFonts w:asciiTheme="minorHAnsi" w:hAnsiTheme="minorHAnsi" w:cstheme="minorHAnsi"/>
                <w:b/>
                <w:bCs/>
                <w:sz w:val="20"/>
                <w:szCs w:val="20"/>
              </w:rPr>
            </w:pPr>
            <w:del w:id="54" w:author="Vlastimil Peterka" w:date="2023-03-08T13:57:00Z">
              <w:r w:rsidRPr="00E75716" w:rsidDel="00797956">
                <w:rPr>
                  <w:rFonts w:asciiTheme="minorHAnsi" w:hAnsiTheme="minorHAnsi" w:cstheme="minorHAnsi"/>
                  <w:b/>
                  <w:bCs/>
                  <w:sz w:val="20"/>
                  <w:szCs w:val="20"/>
                </w:rPr>
                <w:delText>BV 1</w:delText>
              </w:r>
            </w:del>
            <w:ins w:id="55" w:author="Vlastimil Peterka" w:date="2023-03-08T13:57:00Z">
              <w:r w:rsidR="00797956">
                <w:rPr>
                  <w:rFonts w:asciiTheme="minorHAnsi" w:hAnsiTheme="minorHAnsi" w:cstheme="minorHAnsi"/>
                  <w:b/>
                  <w:bCs/>
                  <w:sz w:val="20"/>
                  <w:szCs w:val="20"/>
                </w:rPr>
                <w:t>Z.1</w:t>
              </w:r>
            </w:ins>
          </w:p>
        </w:tc>
        <w:tc>
          <w:tcPr>
            <w:tcW w:w="1843" w:type="dxa"/>
          </w:tcPr>
          <w:p w14:paraId="7C41B625"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47.058,76</w:t>
            </w:r>
          </w:p>
        </w:tc>
        <w:tc>
          <w:tcPr>
            <w:tcW w:w="5389" w:type="dxa"/>
          </w:tcPr>
          <w:p w14:paraId="7FF5B122" w14:textId="77777777" w:rsidR="006A6B25" w:rsidRPr="00E75716" w:rsidRDefault="006A6B25" w:rsidP="00D854FA">
            <w:pPr>
              <w:jc w:val="center"/>
              <w:rPr>
                <w:rFonts w:asciiTheme="minorHAnsi" w:hAnsiTheme="minorHAnsi" w:cstheme="minorHAnsi"/>
                <w:bCs/>
                <w:iCs/>
                <w:sz w:val="20"/>
                <w:szCs w:val="20"/>
              </w:rPr>
            </w:pPr>
            <w:r w:rsidRPr="00E75716">
              <w:rPr>
                <w:rFonts w:asciiTheme="minorHAnsi" w:hAnsiTheme="minorHAnsi" w:cstheme="minorHAnsi"/>
                <w:bCs/>
                <w:iCs/>
                <w:sz w:val="20"/>
                <w:szCs w:val="20"/>
              </w:rPr>
              <w:t>plochy smíšené obytné – bydlení venkovské</w:t>
            </w:r>
          </w:p>
        </w:tc>
      </w:tr>
      <w:tr w:rsidR="006A6B25" w:rsidRPr="00E75716" w14:paraId="416478FA" w14:textId="77777777" w:rsidTr="00D854FA">
        <w:tc>
          <w:tcPr>
            <w:tcW w:w="1838" w:type="dxa"/>
          </w:tcPr>
          <w:p w14:paraId="0A94CD71" w14:textId="5836A5ED" w:rsidR="006A6B25" w:rsidRPr="00E75716" w:rsidRDefault="006A6B25" w:rsidP="00D854FA">
            <w:pPr>
              <w:jc w:val="center"/>
              <w:rPr>
                <w:rFonts w:asciiTheme="minorHAnsi" w:hAnsiTheme="minorHAnsi" w:cstheme="minorHAnsi"/>
                <w:b/>
                <w:bCs/>
                <w:sz w:val="20"/>
                <w:szCs w:val="20"/>
              </w:rPr>
            </w:pPr>
            <w:del w:id="56" w:author="Vlastimil Peterka" w:date="2023-03-08T13:57:00Z">
              <w:r w:rsidRPr="00E75716" w:rsidDel="00797956">
                <w:rPr>
                  <w:rFonts w:asciiTheme="minorHAnsi" w:hAnsiTheme="minorHAnsi" w:cstheme="minorHAnsi"/>
                  <w:b/>
                  <w:bCs/>
                  <w:sz w:val="20"/>
                  <w:szCs w:val="20"/>
                </w:rPr>
                <w:delText>BV 2</w:delText>
              </w:r>
            </w:del>
            <w:ins w:id="57" w:author="Vlastimil Peterka" w:date="2023-03-08T13:57:00Z">
              <w:r w:rsidR="00797956">
                <w:rPr>
                  <w:rFonts w:asciiTheme="minorHAnsi" w:hAnsiTheme="minorHAnsi" w:cstheme="minorHAnsi"/>
                  <w:b/>
                  <w:bCs/>
                  <w:sz w:val="20"/>
                  <w:szCs w:val="20"/>
                </w:rPr>
                <w:t>Z.2</w:t>
              </w:r>
            </w:ins>
          </w:p>
        </w:tc>
        <w:tc>
          <w:tcPr>
            <w:tcW w:w="1843" w:type="dxa"/>
          </w:tcPr>
          <w:p w14:paraId="099A11DD"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30.277,04</w:t>
            </w:r>
          </w:p>
        </w:tc>
        <w:tc>
          <w:tcPr>
            <w:tcW w:w="5389" w:type="dxa"/>
          </w:tcPr>
          <w:p w14:paraId="76AC0C65"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bCs/>
                <w:iCs/>
                <w:sz w:val="20"/>
                <w:szCs w:val="20"/>
              </w:rPr>
              <w:t>plochy smíšené obytné – bydlení venkovské</w:t>
            </w:r>
          </w:p>
        </w:tc>
      </w:tr>
      <w:tr w:rsidR="006A6B25" w:rsidRPr="00E75716" w14:paraId="2DEB9495" w14:textId="77777777" w:rsidTr="00D854FA">
        <w:tc>
          <w:tcPr>
            <w:tcW w:w="1838" w:type="dxa"/>
          </w:tcPr>
          <w:p w14:paraId="4681D314" w14:textId="2E566FA2" w:rsidR="006A6B25" w:rsidRPr="00E75716" w:rsidRDefault="006A6B25" w:rsidP="00D854FA">
            <w:pPr>
              <w:jc w:val="center"/>
              <w:rPr>
                <w:rFonts w:asciiTheme="minorHAnsi" w:hAnsiTheme="minorHAnsi" w:cstheme="minorHAnsi"/>
                <w:b/>
                <w:bCs/>
                <w:sz w:val="20"/>
                <w:szCs w:val="20"/>
              </w:rPr>
            </w:pPr>
            <w:del w:id="58" w:author="Vlastimil Peterka" w:date="2023-03-08T13:57:00Z">
              <w:r w:rsidRPr="00E75716" w:rsidDel="00797956">
                <w:rPr>
                  <w:rFonts w:asciiTheme="minorHAnsi" w:hAnsiTheme="minorHAnsi" w:cstheme="minorHAnsi"/>
                  <w:b/>
                  <w:bCs/>
                  <w:sz w:val="20"/>
                  <w:szCs w:val="20"/>
                </w:rPr>
                <w:delText>BV 3</w:delText>
              </w:r>
            </w:del>
            <w:ins w:id="59" w:author="Vlastimil Peterka" w:date="2023-03-08T13:57:00Z">
              <w:r w:rsidR="00797956">
                <w:rPr>
                  <w:rFonts w:asciiTheme="minorHAnsi" w:hAnsiTheme="minorHAnsi" w:cstheme="minorHAnsi"/>
                  <w:b/>
                  <w:bCs/>
                  <w:sz w:val="20"/>
                  <w:szCs w:val="20"/>
                </w:rPr>
                <w:t>Z.3</w:t>
              </w:r>
            </w:ins>
          </w:p>
        </w:tc>
        <w:tc>
          <w:tcPr>
            <w:tcW w:w="1843" w:type="dxa"/>
          </w:tcPr>
          <w:p w14:paraId="7D8B924F"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10.708</w:t>
            </w:r>
          </w:p>
        </w:tc>
        <w:tc>
          <w:tcPr>
            <w:tcW w:w="5389" w:type="dxa"/>
          </w:tcPr>
          <w:p w14:paraId="6E78DE0D"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bCs/>
                <w:iCs/>
                <w:sz w:val="20"/>
                <w:szCs w:val="20"/>
              </w:rPr>
              <w:t>plochy smíšené obytné – bydlení venkovské</w:t>
            </w:r>
          </w:p>
        </w:tc>
      </w:tr>
      <w:tr w:rsidR="006A6B25" w:rsidRPr="00E75716" w14:paraId="372F07FD" w14:textId="77777777" w:rsidTr="00D854FA">
        <w:tc>
          <w:tcPr>
            <w:tcW w:w="1838" w:type="dxa"/>
          </w:tcPr>
          <w:p w14:paraId="41AFD558" w14:textId="58C7D200" w:rsidR="006A6B25" w:rsidRPr="00E75716" w:rsidRDefault="006A6B25" w:rsidP="00D854FA">
            <w:pPr>
              <w:jc w:val="center"/>
              <w:rPr>
                <w:rFonts w:asciiTheme="minorHAnsi" w:hAnsiTheme="minorHAnsi" w:cstheme="minorHAnsi"/>
                <w:b/>
                <w:bCs/>
                <w:sz w:val="20"/>
                <w:szCs w:val="20"/>
              </w:rPr>
            </w:pPr>
            <w:del w:id="60" w:author="Vlastimil Peterka" w:date="2023-03-08T13:57:00Z">
              <w:r w:rsidRPr="00E75716" w:rsidDel="00797956">
                <w:rPr>
                  <w:rFonts w:asciiTheme="minorHAnsi" w:hAnsiTheme="minorHAnsi" w:cstheme="minorHAnsi"/>
                  <w:b/>
                  <w:bCs/>
                  <w:sz w:val="20"/>
                  <w:szCs w:val="20"/>
                </w:rPr>
                <w:delText>BV 4</w:delText>
              </w:r>
            </w:del>
            <w:ins w:id="61" w:author="Vlastimil Peterka" w:date="2023-03-08T13:57:00Z">
              <w:r w:rsidR="00797956">
                <w:rPr>
                  <w:rFonts w:asciiTheme="minorHAnsi" w:hAnsiTheme="minorHAnsi" w:cstheme="minorHAnsi"/>
                  <w:b/>
                  <w:bCs/>
                  <w:sz w:val="20"/>
                  <w:szCs w:val="20"/>
                </w:rPr>
                <w:t>Z.4</w:t>
              </w:r>
            </w:ins>
          </w:p>
        </w:tc>
        <w:tc>
          <w:tcPr>
            <w:tcW w:w="1843" w:type="dxa"/>
          </w:tcPr>
          <w:p w14:paraId="11987A2C"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 xml:space="preserve"> 645</w:t>
            </w:r>
          </w:p>
        </w:tc>
        <w:tc>
          <w:tcPr>
            <w:tcW w:w="5389" w:type="dxa"/>
          </w:tcPr>
          <w:p w14:paraId="21939E5D"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bCs/>
                <w:iCs/>
                <w:sz w:val="20"/>
                <w:szCs w:val="20"/>
              </w:rPr>
              <w:t>plochy smíšené obytné – bydlení venkovské</w:t>
            </w:r>
          </w:p>
        </w:tc>
      </w:tr>
      <w:tr w:rsidR="006A6B25" w:rsidRPr="00E75716" w14:paraId="3BA68620" w14:textId="77777777" w:rsidTr="00D854FA">
        <w:tc>
          <w:tcPr>
            <w:tcW w:w="1838" w:type="dxa"/>
          </w:tcPr>
          <w:p w14:paraId="22524336" w14:textId="5EE64B82" w:rsidR="006A6B25" w:rsidRPr="00E75716" w:rsidRDefault="006A6B25" w:rsidP="00D854FA">
            <w:pPr>
              <w:jc w:val="center"/>
              <w:rPr>
                <w:rFonts w:asciiTheme="minorHAnsi" w:hAnsiTheme="minorHAnsi" w:cstheme="minorHAnsi"/>
                <w:b/>
                <w:bCs/>
                <w:sz w:val="20"/>
                <w:szCs w:val="20"/>
              </w:rPr>
            </w:pPr>
            <w:del w:id="62" w:author="Vlastimil Peterka" w:date="2023-03-08T13:57:00Z">
              <w:r w:rsidRPr="00E75716" w:rsidDel="00797956">
                <w:rPr>
                  <w:rFonts w:asciiTheme="minorHAnsi" w:hAnsiTheme="minorHAnsi" w:cstheme="minorHAnsi"/>
                  <w:b/>
                  <w:bCs/>
                  <w:sz w:val="20"/>
                  <w:szCs w:val="20"/>
                </w:rPr>
                <w:delText>BV 5</w:delText>
              </w:r>
            </w:del>
            <w:ins w:id="63" w:author="Vlastimil Peterka" w:date="2023-03-08T13:57:00Z">
              <w:r w:rsidR="00797956">
                <w:rPr>
                  <w:rFonts w:asciiTheme="minorHAnsi" w:hAnsiTheme="minorHAnsi" w:cstheme="minorHAnsi"/>
                  <w:b/>
                  <w:bCs/>
                  <w:sz w:val="20"/>
                  <w:szCs w:val="20"/>
                </w:rPr>
                <w:t>Z.5</w:t>
              </w:r>
            </w:ins>
          </w:p>
        </w:tc>
        <w:tc>
          <w:tcPr>
            <w:tcW w:w="1843" w:type="dxa"/>
          </w:tcPr>
          <w:p w14:paraId="48E94156"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1.729</w:t>
            </w:r>
          </w:p>
        </w:tc>
        <w:tc>
          <w:tcPr>
            <w:tcW w:w="5389" w:type="dxa"/>
          </w:tcPr>
          <w:p w14:paraId="377C6E76" w14:textId="77777777" w:rsidR="006A6B25" w:rsidRPr="00E75716" w:rsidRDefault="006A6B25" w:rsidP="00D854FA">
            <w:pPr>
              <w:pStyle w:val="Zkladntext21"/>
              <w:overflowPunct/>
              <w:autoSpaceDE/>
              <w:autoSpaceDN/>
              <w:adjustRightInd/>
              <w:jc w:val="center"/>
              <w:textAlignment w:val="auto"/>
              <w:rPr>
                <w:rFonts w:asciiTheme="minorHAnsi" w:hAnsiTheme="minorHAnsi" w:cstheme="minorHAnsi"/>
                <w:sz w:val="20"/>
              </w:rPr>
            </w:pPr>
            <w:r w:rsidRPr="00E75716">
              <w:rPr>
                <w:rFonts w:asciiTheme="minorHAnsi" w:hAnsiTheme="minorHAnsi" w:cstheme="minorHAnsi"/>
                <w:bCs/>
                <w:iCs/>
                <w:sz w:val="20"/>
              </w:rPr>
              <w:t>plochy smíšené obytné – bydlení venkovské</w:t>
            </w:r>
          </w:p>
        </w:tc>
      </w:tr>
      <w:tr w:rsidR="006A6B25" w:rsidRPr="00E75716" w14:paraId="098FDD00" w14:textId="77777777" w:rsidTr="00D854FA">
        <w:tc>
          <w:tcPr>
            <w:tcW w:w="1838" w:type="dxa"/>
          </w:tcPr>
          <w:p w14:paraId="7E744A9E" w14:textId="0DEB63F4" w:rsidR="006A6B25" w:rsidRPr="00E75716" w:rsidRDefault="006A6B25" w:rsidP="00D854FA">
            <w:pPr>
              <w:jc w:val="center"/>
              <w:rPr>
                <w:rFonts w:asciiTheme="minorHAnsi" w:hAnsiTheme="minorHAnsi" w:cstheme="minorHAnsi"/>
                <w:b/>
                <w:bCs/>
                <w:sz w:val="20"/>
                <w:szCs w:val="20"/>
              </w:rPr>
            </w:pPr>
            <w:del w:id="64" w:author="Vlastimil Peterka" w:date="2023-03-08T13:57:00Z">
              <w:r w:rsidRPr="00E75716" w:rsidDel="00797956">
                <w:rPr>
                  <w:rFonts w:asciiTheme="minorHAnsi" w:hAnsiTheme="minorHAnsi" w:cstheme="minorHAnsi"/>
                  <w:b/>
                  <w:bCs/>
                  <w:sz w:val="20"/>
                  <w:szCs w:val="20"/>
                </w:rPr>
                <w:delText>BV 7</w:delText>
              </w:r>
            </w:del>
            <w:ins w:id="65" w:author="Vlastimil Peterka" w:date="2023-03-08T13:57:00Z">
              <w:r w:rsidR="00797956">
                <w:rPr>
                  <w:rFonts w:asciiTheme="minorHAnsi" w:hAnsiTheme="minorHAnsi" w:cstheme="minorHAnsi"/>
                  <w:b/>
                  <w:bCs/>
                  <w:sz w:val="20"/>
                  <w:szCs w:val="20"/>
                </w:rPr>
                <w:t>Z.7</w:t>
              </w:r>
            </w:ins>
          </w:p>
        </w:tc>
        <w:tc>
          <w:tcPr>
            <w:tcW w:w="1843" w:type="dxa"/>
          </w:tcPr>
          <w:p w14:paraId="4E5F9D2A"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624</w:t>
            </w:r>
          </w:p>
        </w:tc>
        <w:tc>
          <w:tcPr>
            <w:tcW w:w="5389" w:type="dxa"/>
          </w:tcPr>
          <w:p w14:paraId="451D2136"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bCs/>
                <w:iCs/>
                <w:sz w:val="20"/>
                <w:szCs w:val="20"/>
              </w:rPr>
              <w:t>plochy smíšené obytné – bydlení venkovské</w:t>
            </w:r>
          </w:p>
        </w:tc>
      </w:tr>
      <w:tr w:rsidR="006A6B25" w:rsidRPr="00E75716" w14:paraId="50830A51" w14:textId="77777777" w:rsidTr="00D854FA">
        <w:tc>
          <w:tcPr>
            <w:tcW w:w="1838" w:type="dxa"/>
          </w:tcPr>
          <w:p w14:paraId="6F1E0E4E" w14:textId="0A856E15" w:rsidR="006A6B25" w:rsidRPr="00E75716" w:rsidRDefault="006A6B25" w:rsidP="00D854FA">
            <w:pPr>
              <w:jc w:val="center"/>
              <w:rPr>
                <w:rFonts w:asciiTheme="minorHAnsi" w:hAnsiTheme="minorHAnsi" w:cstheme="minorHAnsi"/>
                <w:b/>
                <w:bCs/>
                <w:sz w:val="20"/>
                <w:szCs w:val="20"/>
              </w:rPr>
            </w:pPr>
            <w:del w:id="66" w:author="Vlastimil Peterka" w:date="2023-03-08T13:57:00Z">
              <w:r w:rsidRPr="00E75716" w:rsidDel="00797956">
                <w:rPr>
                  <w:rFonts w:asciiTheme="minorHAnsi" w:hAnsiTheme="minorHAnsi" w:cstheme="minorHAnsi"/>
                  <w:b/>
                  <w:bCs/>
                  <w:sz w:val="20"/>
                  <w:szCs w:val="20"/>
                </w:rPr>
                <w:delText>BV 8</w:delText>
              </w:r>
            </w:del>
            <w:ins w:id="67" w:author="Vlastimil Peterka" w:date="2023-03-08T13:57:00Z">
              <w:r w:rsidR="00797956">
                <w:rPr>
                  <w:rFonts w:asciiTheme="minorHAnsi" w:hAnsiTheme="minorHAnsi" w:cstheme="minorHAnsi"/>
                  <w:b/>
                  <w:bCs/>
                  <w:sz w:val="20"/>
                  <w:szCs w:val="20"/>
                </w:rPr>
                <w:t>Z.8</w:t>
              </w:r>
            </w:ins>
          </w:p>
        </w:tc>
        <w:tc>
          <w:tcPr>
            <w:tcW w:w="1843" w:type="dxa"/>
          </w:tcPr>
          <w:p w14:paraId="6F17C736"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3.316</w:t>
            </w:r>
          </w:p>
        </w:tc>
        <w:tc>
          <w:tcPr>
            <w:tcW w:w="5389" w:type="dxa"/>
          </w:tcPr>
          <w:p w14:paraId="7E424CA3" w14:textId="77777777" w:rsidR="006A6B25" w:rsidRPr="00E75716" w:rsidRDefault="006A6B25" w:rsidP="00D854FA">
            <w:pPr>
              <w:pStyle w:val="Zkladntext21"/>
              <w:overflowPunct/>
              <w:autoSpaceDE/>
              <w:autoSpaceDN/>
              <w:adjustRightInd/>
              <w:jc w:val="center"/>
              <w:textAlignment w:val="auto"/>
              <w:rPr>
                <w:rFonts w:asciiTheme="minorHAnsi" w:hAnsiTheme="minorHAnsi" w:cstheme="minorHAnsi"/>
                <w:sz w:val="20"/>
              </w:rPr>
            </w:pPr>
            <w:r w:rsidRPr="00E75716">
              <w:rPr>
                <w:rFonts w:asciiTheme="minorHAnsi" w:hAnsiTheme="minorHAnsi" w:cstheme="minorHAnsi"/>
                <w:bCs/>
                <w:iCs/>
                <w:sz w:val="20"/>
              </w:rPr>
              <w:t>plochy smíšené obytné – bydlení venkovské</w:t>
            </w:r>
          </w:p>
        </w:tc>
      </w:tr>
      <w:tr w:rsidR="006A6B25" w:rsidRPr="00E75716" w14:paraId="51CF74AF" w14:textId="77777777" w:rsidTr="00D854FA">
        <w:tc>
          <w:tcPr>
            <w:tcW w:w="1838" w:type="dxa"/>
          </w:tcPr>
          <w:p w14:paraId="4E2F9E11" w14:textId="373CD9FF" w:rsidR="006A6B25" w:rsidRPr="00E75716" w:rsidRDefault="006A6B25" w:rsidP="00D854FA">
            <w:pPr>
              <w:jc w:val="center"/>
              <w:rPr>
                <w:rFonts w:asciiTheme="minorHAnsi" w:hAnsiTheme="minorHAnsi" w:cstheme="minorHAnsi"/>
                <w:b/>
                <w:bCs/>
                <w:sz w:val="20"/>
                <w:szCs w:val="20"/>
              </w:rPr>
            </w:pPr>
            <w:del w:id="68" w:author="Vlastimil Peterka" w:date="2023-03-08T13:58:00Z">
              <w:r w:rsidRPr="00E75716" w:rsidDel="00797956">
                <w:rPr>
                  <w:rFonts w:asciiTheme="minorHAnsi" w:hAnsiTheme="minorHAnsi" w:cstheme="minorHAnsi"/>
                  <w:b/>
                  <w:bCs/>
                  <w:sz w:val="20"/>
                  <w:szCs w:val="20"/>
                </w:rPr>
                <w:delText>BV 9</w:delText>
              </w:r>
            </w:del>
            <w:ins w:id="69" w:author="Vlastimil Peterka" w:date="2023-03-08T13:58:00Z">
              <w:r w:rsidR="00797956">
                <w:rPr>
                  <w:rFonts w:asciiTheme="minorHAnsi" w:hAnsiTheme="minorHAnsi" w:cstheme="minorHAnsi"/>
                  <w:b/>
                  <w:bCs/>
                  <w:sz w:val="20"/>
                  <w:szCs w:val="20"/>
                </w:rPr>
                <w:t>Z.9</w:t>
              </w:r>
            </w:ins>
          </w:p>
        </w:tc>
        <w:tc>
          <w:tcPr>
            <w:tcW w:w="1843" w:type="dxa"/>
          </w:tcPr>
          <w:p w14:paraId="13CFC772"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20.239,5</w:t>
            </w:r>
          </w:p>
        </w:tc>
        <w:tc>
          <w:tcPr>
            <w:tcW w:w="5389" w:type="dxa"/>
          </w:tcPr>
          <w:p w14:paraId="25232F04"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bCs/>
                <w:iCs/>
                <w:sz w:val="20"/>
                <w:szCs w:val="20"/>
              </w:rPr>
              <w:t>plochy smíšené obytné – bydlení venkovské</w:t>
            </w:r>
          </w:p>
        </w:tc>
      </w:tr>
      <w:tr w:rsidR="006A6B25" w:rsidRPr="00E75716" w14:paraId="5D34F16C" w14:textId="77777777" w:rsidTr="00D854FA">
        <w:tc>
          <w:tcPr>
            <w:tcW w:w="1838" w:type="dxa"/>
          </w:tcPr>
          <w:p w14:paraId="1EBC3B50" w14:textId="77777777" w:rsidR="006A6B25" w:rsidRPr="00E75716" w:rsidRDefault="006A6B25" w:rsidP="00D854FA">
            <w:pPr>
              <w:jc w:val="center"/>
              <w:rPr>
                <w:rFonts w:asciiTheme="minorHAnsi" w:hAnsiTheme="minorHAnsi" w:cstheme="minorHAnsi"/>
                <w:b/>
                <w:bCs/>
                <w:sz w:val="20"/>
                <w:szCs w:val="20"/>
              </w:rPr>
            </w:pPr>
            <w:r w:rsidRPr="00E75716">
              <w:rPr>
                <w:rFonts w:asciiTheme="minorHAnsi" w:hAnsiTheme="minorHAnsi" w:cstheme="minorHAnsi"/>
                <w:b/>
                <w:bCs/>
                <w:sz w:val="20"/>
                <w:szCs w:val="20"/>
              </w:rPr>
              <w:t>lokalita</w:t>
            </w:r>
          </w:p>
        </w:tc>
        <w:tc>
          <w:tcPr>
            <w:tcW w:w="1843" w:type="dxa"/>
          </w:tcPr>
          <w:p w14:paraId="3CE8D36A" w14:textId="793AB9A8" w:rsidR="006A6B25" w:rsidRPr="00E75716" w:rsidRDefault="006A6B25" w:rsidP="00E75716">
            <w:pPr>
              <w:jc w:val="center"/>
              <w:rPr>
                <w:rFonts w:asciiTheme="minorHAnsi" w:hAnsiTheme="minorHAnsi" w:cstheme="minorHAnsi"/>
                <w:b/>
                <w:bCs/>
                <w:sz w:val="20"/>
                <w:szCs w:val="20"/>
              </w:rPr>
            </w:pPr>
            <w:r w:rsidRPr="00E75716">
              <w:rPr>
                <w:rFonts w:asciiTheme="minorHAnsi" w:hAnsiTheme="minorHAnsi" w:cstheme="minorHAnsi"/>
                <w:b/>
                <w:bCs/>
                <w:sz w:val="20"/>
                <w:szCs w:val="20"/>
              </w:rPr>
              <w:t xml:space="preserve">plocha </w:t>
            </w:r>
            <w:r w:rsidRPr="00E75716">
              <w:rPr>
                <w:rFonts w:asciiTheme="minorHAnsi" w:hAnsiTheme="minorHAnsi" w:cstheme="minorHAnsi"/>
                <w:sz w:val="20"/>
                <w:szCs w:val="20"/>
              </w:rPr>
              <w:t>(m</w:t>
            </w:r>
            <w:r w:rsidRPr="00E75716">
              <w:rPr>
                <w:rFonts w:asciiTheme="minorHAnsi" w:hAnsiTheme="minorHAnsi" w:cstheme="minorHAnsi"/>
                <w:sz w:val="20"/>
                <w:szCs w:val="20"/>
                <w:vertAlign w:val="superscript"/>
              </w:rPr>
              <w:t>2</w:t>
            </w:r>
            <w:r w:rsidRPr="00E75716">
              <w:rPr>
                <w:rFonts w:asciiTheme="minorHAnsi" w:hAnsiTheme="minorHAnsi" w:cstheme="minorHAnsi"/>
                <w:sz w:val="20"/>
                <w:szCs w:val="20"/>
              </w:rPr>
              <w:t>)</w:t>
            </w:r>
          </w:p>
        </w:tc>
        <w:tc>
          <w:tcPr>
            <w:tcW w:w="5389" w:type="dxa"/>
          </w:tcPr>
          <w:p w14:paraId="4B036B37" w14:textId="77777777" w:rsidR="006A6B25" w:rsidRPr="00E75716" w:rsidRDefault="006A6B25" w:rsidP="00D854FA">
            <w:pPr>
              <w:jc w:val="center"/>
              <w:rPr>
                <w:rFonts w:asciiTheme="minorHAnsi" w:hAnsiTheme="minorHAnsi" w:cstheme="minorHAnsi"/>
                <w:b/>
                <w:bCs/>
                <w:sz w:val="20"/>
                <w:szCs w:val="20"/>
              </w:rPr>
            </w:pPr>
            <w:r w:rsidRPr="00E75716">
              <w:rPr>
                <w:rFonts w:asciiTheme="minorHAnsi" w:hAnsiTheme="minorHAnsi" w:cstheme="minorHAnsi"/>
                <w:b/>
                <w:bCs/>
                <w:sz w:val="20"/>
                <w:szCs w:val="20"/>
              </w:rPr>
              <w:t>způsob využití</w:t>
            </w:r>
          </w:p>
        </w:tc>
      </w:tr>
      <w:tr w:rsidR="006A6B25" w:rsidRPr="00E75716" w14:paraId="1DE3BB94" w14:textId="77777777" w:rsidTr="00D854FA">
        <w:tc>
          <w:tcPr>
            <w:tcW w:w="1838" w:type="dxa"/>
          </w:tcPr>
          <w:p w14:paraId="531EB146" w14:textId="3355883E" w:rsidR="006A6B25" w:rsidRPr="00E75716" w:rsidRDefault="006A6B25" w:rsidP="00D854FA">
            <w:pPr>
              <w:jc w:val="center"/>
              <w:rPr>
                <w:rFonts w:asciiTheme="minorHAnsi" w:hAnsiTheme="minorHAnsi" w:cstheme="minorHAnsi"/>
                <w:b/>
                <w:bCs/>
                <w:sz w:val="20"/>
                <w:szCs w:val="20"/>
              </w:rPr>
            </w:pPr>
            <w:del w:id="70" w:author="Vlastimil Peterka" w:date="2023-03-08T13:58:00Z">
              <w:r w:rsidRPr="00E75716" w:rsidDel="00797956">
                <w:rPr>
                  <w:rFonts w:asciiTheme="minorHAnsi" w:hAnsiTheme="minorHAnsi" w:cstheme="minorHAnsi"/>
                  <w:b/>
                  <w:bCs/>
                  <w:sz w:val="20"/>
                  <w:szCs w:val="20"/>
                </w:rPr>
                <w:delText>BV 10</w:delText>
              </w:r>
            </w:del>
            <w:ins w:id="71" w:author="Vlastimil Peterka" w:date="2023-03-08T13:58:00Z">
              <w:r w:rsidR="00797956">
                <w:rPr>
                  <w:rFonts w:asciiTheme="minorHAnsi" w:hAnsiTheme="minorHAnsi" w:cstheme="minorHAnsi"/>
                  <w:b/>
                  <w:bCs/>
                  <w:sz w:val="20"/>
                  <w:szCs w:val="20"/>
                </w:rPr>
                <w:t>Z.10</w:t>
              </w:r>
            </w:ins>
          </w:p>
        </w:tc>
        <w:tc>
          <w:tcPr>
            <w:tcW w:w="1843" w:type="dxa"/>
          </w:tcPr>
          <w:p w14:paraId="5B8399A1"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11.164</w:t>
            </w:r>
          </w:p>
        </w:tc>
        <w:tc>
          <w:tcPr>
            <w:tcW w:w="5389" w:type="dxa"/>
          </w:tcPr>
          <w:p w14:paraId="62A98F1A"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bCs/>
                <w:iCs/>
                <w:sz w:val="20"/>
                <w:szCs w:val="20"/>
              </w:rPr>
              <w:t>plochy smíšené obytné – bydlení venkovské</w:t>
            </w:r>
          </w:p>
        </w:tc>
      </w:tr>
      <w:tr w:rsidR="006A6B25" w:rsidRPr="00E75716" w14:paraId="1F7C8D0E" w14:textId="77777777" w:rsidTr="00D854FA">
        <w:tc>
          <w:tcPr>
            <w:tcW w:w="1838" w:type="dxa"/>
          </w:tcPr>
          <w:p w14:paraId="449FDC28" w14:textId="49B9DB7A" w:rsidR="006A6B25" w:rsidRPr="00E75716" w:rsidRDefault="006A6B25" w:rsidP="00D854FA">
            <w:pPr>
              <w:jc w:val="center"/>
              <w:rPr>
                <w:rFonts w:asciiTheme="minorHAnsi" w:hAnsiTheme="minorHAnsi" w:cstheme="minorHAnsi"/>
                <w:b/>
                <w:bCs/>
                <w:sz w:val="20"/>
                <w:szCs w:val="20"/>
              </w:rPr>
            </w:pPr>
            <w:del w:id="72" w:author="Vlastimil Peterka" w:date="2023-03-08T13:58:00Z">
              <w:r w:rsidRPr="00E75716" w:rsidDel="00797956">
                <w:rPr>
                  <w:rFonts w:asciiTheme="minorHAnsi" w:hAnsiTheme="minorHAnsi" w:cstheme="minorHAnsi"/>
                  <w:b/>
                  <w:bCs/>
                  <w:sz w:val="20"/>
                  <w:szCs w:val="20"/>
                </w:rPr>
                <w:delText>BV 11</w:delText>
              </w:r>
            </w:del>
            <w:ins w:id="73" w:author="Vlastimil Peterka" w:date="2023-03-08T13:58:00Z">
              <w:r w:rsidR="00797956">
                <w:rPr>
                  <w:rFonts w:asciiTheme="minorHAnsi" w:hAnsiTheme="minorHAnsi" w:cstheme="minorHAnsi"/>
                  <w:b/>
                  <w:bCs/>
                  <w:sz w:val="20"/>
                  <w:szCs w:val="20"/>
                </w:rPr>
                <w:t>Z.11</w:t>
              </w:r>
            </w:ins>
          </w:p>
        </w:tc>
        <w:tc>
          <w:tcPr>
            <w:tcW w:w="1843" w:type="dxa"/>
          </w:tcPr>
          <w:p w14:paraId="43CDB7A2"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5.837</w:t>
            </w:r>
          </w:p>
        </w:tc>
        <w:tc>
          <w:tcPr>
            <w:tcW w:w="5389" w:type="dxa"/>
          </w:tcPr>
          <w:p w14:paraId="460A982B"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bCs/>
                <w:iCs/>
                <w:sz w:val="20"/>
                <w:szCs w:val="20"/>
              </w:rPr>
              <w:t>plochy smíšené obytné – bydlení venkovské</w:t>
            </w:r>
          </w:p>
        </w:tc>
      </w:tr>
      <w:tr w:rsidR="006A6B25" w:rsidRPr="00E75716" w14:paraId="780BCB44" w14:textId="77777777" w:rsidTr="00D854FA">
        <w:tc>
          <w:tcPr>
            <w:tcW w:w="1838" w:type="dxa"/>
          </w:tcPr>
          <w:p w14:paraId="083C06FD" w14:textId="348F810F" w:rsidR="006A6B25" w:rsidRPr="00E75716" w:rsidRDefault="006A6B25" w:rsidP="00D854FA">
            <w:pPr>
              <w:jc w:val="center"/>
              <w:rPr>
                <w:rFonts w:asciiTheme="minorHAnsi" w:hAnsiTheme="minorHAnsi" w:cstheme="minorHAnsi"/>
                <w:b/>
                <w:bCs/>
                <w:sz w:val="20"/>
                <w:szCs w:val="20"/>
              </w:rPr>
            </w:pPr>
            <w:del w:id="74" w:author="Vlastimil Peterka" w:date="2023-03-08T13:58:00Z">
              <w:r w:rsidRPr="00E75716" w:rsidDel="00797956">
                <w:rPr>
                  <w:rFonts w:asciiTheme="minorHAnsi" w:hAnsiTheme="minorHAnsi" w:cstheme="minorHAnsi"/>
                  <w:b/>
                  <w:bCs/>
                  <w:sz w:val="20"/>
                  <w:szCs w:val="20"/>
                </w:rPr>
                <w:delText>SP 1</w:delText>
              </w:r>
            </w:del>
            <w:ins w:id="75" w:author="Vlastimil Peterka" w:date="2023-03-08T13:58:00Z">
              <w:r w:rsidR="00797956">
                <w:rPr>
                  <w:rFonts w:asciiTheme="minorHAnsi" w:hAnsiTheme="minorHAnsi" w:cstheme="minorHAnsi"/>
                  <w:b/>
                  <w:bCs/>
                  <w:sz w:val="20"/>
                  <w:szCs w:val="20"/>
                </w:rPr>
                <w:t>Z.12</w:t>
              </w:r>
            </w:ins>
          </w:p>
        </w:tc>
        <w:tc>
          <w:tcPr>
            <w:tcW w:w="1843" w:type="dxa"/>
          </w:tcPr>
          <w:p w14:paraId="01E4D488"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1.797,6</w:t>
            </w:r>
          </w:p>
        </w:tc>
        <w:tc>
          <w:tcPr>
            <w:tcW w:w="5389" w:type="dxa"/>
          </w:tcPr>
          <w:p w14:paraId="42BA16DC" w14:textId="77777777" w:rsidR="006A6B25" w:rsidRPr="00E75716" w:rsidRDefault="006A6B25" w:rsidP="00D854FA">
            <w:pPr>
              <w:pStyle w:val="Zkladntext21"/>
              <w:jc w:val="center"/>
              <w:rPr>
                <w:rFonts w:asciiTheme="minorHAnsi" w:hAnsiTheme="minorHAnsi" w:cstheme="minorHAnsi"/>
                <w:sz w:val="20"/>
              </w:rPr>
            </w:pPr>
            <w:r w:rsidRPr="00E75716">
              <w:rPr>
                <w:rFonts w:asciiTheme="minorHAnsi" w:hAnsiTheme="minorHAnsi" w:cstheme="minorHAnsi"/>
                <w:sz w:val="20"/>
              </w:rPr>
              <w:t>plochy občanského vybavení – sport a rekreace</w:t>
            </w:r>
          </w:p>
        </w:tc>
      </w:tr>
      <w:tr w:rsidR="006A6B25" w:rsidRPr="00E75716" w14:paraId="598B5FC4" w14:textId="77777777" w:rsidTr="00D854FA">
        <w:tc>
          <w:tcPr>
            <w:tcW w:w="1838" w:type="dxa"/>
          </w:tcPr>
          <w:p w14:paraId="7781DC45" w14:textId="5748CD93" w:rsidR="006A6B25" w:rsidRPr="00E75716" w:rsidRDefault="006A6B25" w:rsidP="00D854FA">
            <w:pPr>
              <w:jc w:val="center"/>
              <w:rPr>
                <w:rFonts w:asciiTheme="minorHAnsi" w:hAnsiTheme="minorHAnsi" w:cstheme="minorHAnsi"/>
                <w:b/>
                <w:bCs/>
                <w:sz w:val="20"/>
                <w:szCs w:val="20"/>
              </w:rPr>
            </w:pPr>
            <w:del w:id="76" w:author="Vlastimil Peterka" w:date="2023-03-08T13:59:00Z">
              <w:r w:rsidRPr="00E75716" w:rsidDel="000301E2">
                <w:rPr>
                  <w:rFonts w:asciiTheme="minorHAnsi" w:hAnsiTheme="minorHAnsi" w:cstheme="minorHAnsi"/>
                  <w:b/>
                  <w:bCs/>
                  <w:sz w:val="20"/>
                  <w:szCs w:val="20"/>
                </w:rPr>
                <w:delText>IR1</w:delText>
              </w:r>
            </w:del>
            <w:ins w:id="77" w:author="Vlastimil Peterka" w:date="2023-03-08T13:59:00Z">
              <w:r w:rsidR="000301E2">
                <w:rPr>
                  <w:rFonts w:asciiTheme="minorHAnsi" w:hAnsiTheme="minorHAnsi" w:cstheme="minorHAnsi"/>
                  <w:b/>
                  <w:bCs/>
                  <w:sz w:val="20"/>
                  <w:szCs w:val="20"/>
                </w:rPr>
                <w:t>Z.13</w:t>
              </w:r>
            </w:ins>
          </w:p>
        </w:tc>
        <w:tc>
          <w:tcPr>
            <w:tcW w:w="1843" w:type="dxa"/>
          </w:tcPr>
          <w:p w14:paraId="4BEC4AE9"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50</w:t>
            </w:r>
          </w:p>
        </w:tc>
        <w:tc>
          <w:tcPr>
            <w:tcW w:w="5389" w:type="dxa"/>
          </w:tcPr>
          <w:p w14:paraId="4302B29F" w14:textId="77777777" w:rsidR="006A6B25" w:rsidRPr="00E75716" w:rsidRDefault="006A6B25" w:rsidP="00D854FA">
            <w:pPr>
              <w:jc w:val="center"/>
              <w:rPr>
                <w:rFonts w:asciiTheme="minorHAnsi" w:hAnsiTheme="minorHAnsi" w:cstheme="minorHAnsi"/>
                <w:sz w:val="20"/>
                <w:szCs w:val="20"/>
              </w:rPr>
            </w:pPr>
            <w:r w:rsidRPr="00E75716">
              <w:rPr>
                <w:rFonts w:asciiTheme="minorHAnsi" w:hAnsiTheme="minorHAnsi" w:cstheme="minorHAnsi"/>
                <w:sz w:val="20"/>
                <w:szCs w:val="20"/>
              </w:rPr>
              <w:t>plochy rekreace – individuální rekreace</w:t>
            </w:r>
          </w:p>
        </w:tc>
      </w:tr>
      <w:tr w:rsidR="006A6B25" w:rsidRPr="00E75716" w14:paraId="4E117CA5" w14:textId="77777777" w:rsidTr="00D854FA">
        <w:tc>
          <w:tcPr>
            <w:tcW w:w="1838" w:type="dxa"/>
            <w:tcBorders>
              <w:top w:val="single" w:sz="4" w:space="0" w:color="auto"/>
              <w:left w:val="single" w:sz="4" w:space="0" w:color="auto"/>
              <w:bottom w:val="single" w:sz="4" w:space="0" w:color="auto"/>
              <w:right w:val="single" w:sz="4" w:space="0" w:color="auto"/>
            </w:tcBorders>
          </w:tcPr>
          <w:p w14:paraId="52E5D285" w14:textId="7AB103F9" w:rsidR="006A6B25" w:rsidRPr="00E75716" w:rsidRDefault="006A6B25" w:rsidP="00D854FA">
            <w:pPr>
              <w:jc w:val="center"/>
              <w:rPr>
                <w:rFonts w:asciiTheme="minorHAnsi" w:hAnsiTheme="minorHAnsi" w:cstheme="minorHAnsi"/>
                <w:b/>
                <w:bCs/>
                <w:sz w:val="20"/>
                <w:szCs w:val="20"/>
              </w:rPr>
            </w:pPr>
            <w:del w:id="78" w:author="uživatel" w:date="2023-08-04T11:30:00Z">
              <w:r w:rsidRPr="00E75716" w:rsidDel="004932C6">
                <w:rPr>
                  <w:rFonts w:asciiTheme="minorHAnsi" w:hAnsiTheme="minorHAnsi" w:cstheme="minorHAnsi"/>
                  <w:b/>
                  <w:bCs/>
                  <w:sz w:val="20"/>
                  <w:szCs w:val="20"/>
                </w:rPr>
                <w:delText>ZÚR D 10/1</w:delText>
              </w:r>
            </w:del>
          </w:p>
        </w:tc>
        <w:tc>
          <w:tcPr>
            <w:tcW w:w="1843" w:type="dxa"/>
            <w:tcBorders>
              <w:top w:val="single" w:sz="4" w:space="0" w:color="auto"/>
              <w:left w:val="single" w:sz="4" w:space="0" w:color="auto"/>
              <w:bottom w:val="single" w:sz="4" w:space="0" w:color="auto"/>
              <w:right w:val="single" w:sz="4" w:space="0" w:color="auto"/>
            </w:tcBorders>
          </w:tcPr>
          <w:p w14:paraId="55CA1CDF" w14:textId="223F8A80" w:rsidR="006A6B25" w:rsidRPr="00E75716" w:rsidRDefault="006A6B25" w:rsidP="00D854FA">
            <w:pPr>
              <w:jc w:val="center"/>
              <w:rPr>
                <w:rFonts w:asciiTheme="minorHAnsi" w:hAnsiTheme="minorHAnsi" w:cstheme="minorHAnsi"/>
                <w:sz w:val="20"/>
                <w:szCs w:val="20"/>
              </w:rPr>
            </w:pPr>
            <w:del w:id="79" w:author="uživatel" w:date="2023-08-04T11:30:00Z">
              <w:r w:rsidRPr="00E75716" w:rsidDel="004932C6">
                <w:rPr>
                  <w:rFonts w:asciiTheme="minorHAnsi" w:hAnsiTheme="minorHAnsi" w:cstheme="minorHAnsi"/>
                  <w:sz w:val="20"/>
                  <w:szCs w:val="20"/>
                </w:rPr>
                <w:delText>102.745</w:delText>
              </w:r>
            </w:del>
          </w:p>
        </w:tc>
        <w:tc>
          <w:tcPr>
            <w:tcW w:w="5389" w:type="dxa"/>
            <w:tcBorders>
              <w:top w:val="single" w:sz="4" w:space="0" w:color="auto"/>
              <w:left w:val="single" w:sz="4" w:space="0" w:color="auto"/>
              <w:bottom w:val="single" w:sz="4" w:space="0" w:color="auto"/>
              <w:right w:val="single" w:sz="4" w:space="0" w:color="auto"/>
            </w:tcBorders>
          </w:tcPr>
          <w:p w14:paraId="45C267B6" w14:textId="5A87AE88" w:rsidR="006A6B25" w:rsidRPr="00E75716" w:rsidRDefault="006A6B25" w:rsidP="00D854FA">
            <w:pPr>
              <w:pStyle w:val="Zkladntext21"/>
              <w:jc w:val="center"/>
              <w:rPr>
                <w:rFonts w:asciiTheme="minorHAnsi" w:hAnsiTheme="minorHAnsi" w:cstheme="minorHAnsi"/>
                <w:sz w:val="20"/>
              </w:rPr>
            </w:pPr>
            <w:del w:id="80" w:author="uživatel" w:date="2023-08-04T11:30:00Z">
              <w:r w:rsidRPr="00E75716" w:rsidDel="004932C6">
                <w:rPr>
                  <w:rFonts w:asciiTheme="minorHAnsi" w:hAnsiTheme="minorHAnsi" w:cstheme="minorHAnsi"/>
                  <w:sz w:val="20"/>
                </w:rPr>
                <w:delText>plochy dopravní infrastruktury</w:delText>
              </w:r>
            </w:del>
          </w:p>
        </w:tc>
      </w:tr>
      <w:tr w:rsidR="006A6B25" w:rsidRPr="00E75716" w14:paraId="4AAEA43D" w14:textId="77777777" w:rsidTr="00D854FA">
        <w:tc>
          <w:tcPr>
            <w:tcW w:w="1838" w:type="dxa"/>
            <w:tcBorders>
              <w:top w:val="single" w:sz="4" w:space="0" w:color="auto"/>
              <w:left w:val="single" w:sz="4" w:space="0" w:color="auto"/>
              <w:bottom w:val="single" w:sz="4" w:space="0" w:color="auto"/>
              <w:right w:val="single" w:sz="4" w:space="0" w:color="auto"/>
            </w:tcBorders>
          </w:tcPr>
          <w:p w14:paraId="0FE7A361" w14:textId="05D15F4E" w:rsidR="006A6B25" w:rsidRPr="00E75716" w:rsidRDefault="006A6B25" w:rsidP="00D854FA">
            <w:pPr>
              <w:jc w:val="center"/>
              <w:rPr>
                <w:rFonts w:asciiTheme="minorHAnsi" w:hAnsiTheme="minorHAnsi" w:cstheme="minorHAnsi"/>
                <w:b/>
                <w:bCs/>
                <w:sz w:val="20"/>
                <w:szCs w:val="20"/>
              </w:rPr>
            </w:pPr>
            <w:del w:id="81" w:author="uživatel" w:date="2023-08-04T11:30:00Z">
              <w:r w:rsidRPr="00E75716" w:rsidDel="004932C6">
                <w:rPr>
                  <w:rFonts w:asciiTheme="minorHAnsi" w:hAnsiTheme="minorHAnsi" w:cstheme="minorHAnsi"/>
                  <w:b/>
                  <w:bCs/>
                  <w:sz w:val="20"/>
                  <w:szCs w:val="20"/>
                </w:rPr>
                <w:delText>ZÚR D 10/2</w:delText>
              </w:r>
            </w:del>
          </w:p>
        </w:tc>
        <w:tc>
          <w:tcPr>
            <w:tcW w:w="1843" w:type="dxa"/>
            <w:tcBorders>
              <w:top w:val="single" w:sz="4" w:space="0" w:color="auto"/>
              <w:left w:val="single" w:sz="4" w:space="0" w:color="auto"/>
              <w:bottom w:val="single" w:sz="4" w:space="0" w:color="auto"/>
              <w:right w:val="single" w:sz="4" w:space="0" w:color="auto"/>
            </w:tcBorders>
          </w:tcPr>
          <w:p w14:paraId="4473871F" w14:textId="34463E50" w:rsidR="006A6B25" w:rsidRPr="00E75716" w:rsidRDefault="006A6B25" w:rsidP="00D854FA">
            <w:pPr>
              <w:jc w:val="center"/>
              <w:rPr>
                <w:rFonts w:asciiTheme="minorHAnsi" w:hAnsiTheme="minorHAnsi" w:cstheme="minorHAnsi"/>
                <w:sz w:val="20"/>
                <w:szCs w:val="20"/>
              </w:rPr>
            </w:pPr>
            <w:del w:id="82" w:author="uživatel" w:date="2023-08-04T11:30:00Z">
              <w:r w:rsidRPr="00E75716" w:rsidDel="004932C6">
                <w:rPr>
                  <w:rFonts w:asciiTheme="minorHAnsi" w:hAnsiTheme="minorHAnsi" w:cstheme="minorHAnsi"/>
                  <w:sz w:val="20"/>
                  <w:szCs w:val="20"/>
                </w:rPr>
                <w:delText>129.047</w:delText>
              </w:r>
            </w:del>
          </w:p>
        </w:tc>
        <w:tc>
          <w:tcPr>
            <w:tcW w:w="5389" w:type="dxa"/>
            <w:tcBorders>
              <w:top w:val="single" w:sz="4" w:space="0" w:color="auto"/>
              <w:left w:val="single" w:sz="4" w:space="0" w:color="auto"/>
              <w:bottom w:val="single" w:sz="4" w:space="0" w:color="auto"/>
              <w:right w:val="single" w:sz="4" w:space="0" w:color="auto"/>
            </w:tcBorders>
          </w:tcPr>
          <w:p w14:paraId="1F1383A9" w14:textId="73F25F7D" w:rsidR="006A6B25" w:rsidRPr="00E75716" w:rsidRDefault="006A6B25" w:rsidP="00D854FA">
            <w:pPr>
              <w:pStyle w:val="Zkladntext21"/>
              <w:jc w:val="center"/>
              <w:rPr>
                <w:rFonts w:asciiTheme="minorHAnsi" w:hAnsiTheme="minorHAnsi" w:cstheme="minorHAnsi"/>
                <w:sz w:val="20"/>
              </w:rPr>
            </w:pPr>
            <w:del w:id="83" w:author="uživatel" w:date="2023-08-04T11:30:00Z">
              <w:r w:rsidRPr="00E75716" w:rsidDel="004932C6">
                <w:rPr>
                  <w:rFonts w:asciiTheme="minorHAnsi" w:hAnsiTheme="minorHAnsi" w:cstheme="minorHAnsi"/>
                  <w:sz w:val="20"/>
                </w:rPr>
                <w:delText>plochy dopravní infrastruktury</w:delText>
              </w:r>
            </w:del>
          </w:p>
        </w:tc>
      </w:tr>
      <w:tr w:rsidR="006A6B25" w:rsidRPr="00E75716" w14:paraId="212F6D20" w14:textId="77777777" w:rsidTr="00D854FA">
        <w:tc>
          <w:tcPr>
            <w:tcW w:w="1838" w:type="dxa"/>
            <w:tcBorders>
              <w:top w:val="single" w:sz="4" w:space="0" w:color="auto"/>
              <w:left w:val="single" w:sz="4" w:space="0" w:color="auto"/>
              <w:bottom w:val="single" w:sz="4" w:space="0" w:color="auto"/>
              <w:right w:val="single" w:sz="4" w:space="0" w:color="auto"/>
            </w:tcBorders>
          </w:tcPr>
          <w:p w14:paraId="28DF9AB1" w14:textId="53C78A99" w:rsidR="006A6B25" w:rsidRPr="00E75716" w:rsidRDefault="006A6B25" w:rsidP="00D854FA">
            <w:pPr>
              <w:jc w:val="center"/>
              <w:rPr>
                <w:rFonts w:asciiTheme="minorHAnsi" w:hAnsiTheme="minorHAnsi" w:cstheme="minorHAnsi"/>
                <w:b/>
                <w:bCs/>
                <w:sz w:val="20"/>
                <w:szCs w:val="20"/>
              </w:rPr>
            </w:pPr>
            <w:del w:id="84" w:author="uživatel" w:date="2023-08-04T11:30:00Z">
              <w:r w:rsidRPr="00E75716" w:rsidDel="004932C6">
                <w:rPr>
                  <w:rFonts w:asciiTheme="minorHAnsi" w:hAnsiTheme="minorHAnsi" w:cstheme="minorHAnsi"/>
                  <w:b/>
                  <w:bCs/>
                  <w:sz w:val="20"/>
                  <w:szCs w:val="20"/>
                </w:rPr>
                <w:delText>ZÚR D 15</w:delText>
              </w:r>
            </w:del>
          </w:p>
        </w:tc>
        <w:tc>
          <w:tcPr>
            <w:tcW w:w="1843" w:type="dxa"/>
            <w:tcBorders>
              <w:top w:val="single" w:sz="4" w:space="0" w:color="auto"/>
              <w:left w:val="single" w:sz="4" w:space="0" w:color="auto"/>
              <w:bottom w:val="single" w:sz="4" w:space="0" w:color="auto"/>
              <w:right w:val="single" w:sz="4" w:space="0" w:color="auto"/>
            </w:tcBorders>
          </w:tcPr>
          <w:p w14:paraId="253E4CAC" w14:textId="14F345C0" w:rsidR="006A6B25" w:rsidRPr="00E75716" w:rsidRDefault="006A6B25" w:rsidP="00D854FA">
            <w:pPr>
              <w:jc w:val="center"/>
              <w:rPr>
                <w:rFonts w:asciiTheme="minorHAnsi" w:hAnsiTheme="minorHAnsi" w:cstheme="minorHAnsi"/>
                <w:sz w:val="20"/>
                <w:szCs w:val="20"/>
              </w:rPr>
            </w:pPr>
            <w:del w:id="85" w:author="uživatel" w:date="2023-08-04T11:30:00Z">
              <w:r w:rsidRPr="00E75716" w:rsidDel="004932C6">
                <w:rPr>
                  <w:rFonts w:asciiTheme="minorHAnsi" w:hAnsiTheme="minorHAnsi" w:cstheme="minorHAnsi"/>
                  <w:sz w:val="20"/>
                  <w:szCs w:val="20"/>
                </w:rPr>
                <w:delText>329.004</w:delText>
              </w:r>
            </w:del>
          </w:p>
        </w:tc>
        <w:tc>
          <w:tcPr>
            <w:tcW w:w="5389" w:type="dxa"/>
            <w:tcBorders>
              <w:top w:val="single" w:sz="4" w:space="0" w:color="auto"/>
              <w:left w:val="single" w:sz="4" w:space="0" w:color="auto"/>
              <w:bottom w:val="single" w:sz="4" w:space="0" w:color="auto"/>
              <w:right w:val="single" w:sz="4" w:space="0" w:color="auto"/>
            </w:tcBorders>
          </w:tcPr>
          <w:p w14:paraId="62102A30" w14:textId="4C41D773" w:rsidR="006A6B25" w:rsidRPr="00E75716" w:rsidRDefault="006A6B25" w:rsidP="00D854FA">
            <w:pPr>
              <w:pStyle w:val="Zkladntext21"/>
              <w:jc w:val="center"/>
              <w:rPr>
                <w:rFonts w:asciiTheme="minorHAnsi" w:hAnsiTheme="minorHAnsi" w:cstheme="minorHAnsi"/>
                <w:sz w:val="20"/>
              </w:rPr>
            </w:pPr>
            <w:del w:id="86" w:author="uživatel" w:date="2023-08-04T11:30:00Z">
              <w:r w:rsidRPr="00E75716" w:rsidDel="004932C6">
                <w:rPr>
                  <w:rFonts w:asciiTheme="minorHAnsi" w:hAnsiTheme="minorHAnsi" w:cstheme="minorHAnsi"/>
                  <w:sz w:val="20"/>
                </w:rPr>
                <w:delText>plochy dopravní infrastruktury</w:delText>
              </w:r>
            </w:del>
          </w:p>
        </w:tc>
      </w:tr>
    </w:tbl>
    <w:p w14:paraId="7469EA46" w14:textId="40EC0854" w:rsidR="002A2EA1" w:rsidRDefault="002A2EA1" w:rsidP="001F1DAA">
      <w:pPr>
        <w:pStyle w:val="0CalibriNadpis2"/>
      </w:pPr>
      <w:bookmarkStart w:id="87" w:name="_Toc130381964"/>
      <w:r>
        <w:t>DOPRAVNÍ INFRASTRUKTURA</w:t>
      </w:r>
      <w:bookmarkEnd w:id="87"/>
    </w:p>
    <w:p w14:paraId="0EC8282C" w14:textId="604AD11F" w:rsidR="002A2EA1" w:rsidRPr="00F76345" w:rsidRDefault="002A2EA1" w:rsidP="001F1DAA">
      <w:pPr>
        <w:pStyle w:val="0Calibrizakladnitext"/>
        <w:rPr>
          <w:lang w:val="cs-CZ"/>
        </w:rPr>
      </w:pPr>
      <w:r>
        <w:t xml:space="preserve">Územní plán považuje za stabilizovaný současný systém dopravní obsluhy správního území s vedením páteřní trasy silnice I/24, tras silnic III. třídy a navazujícího systému místních a účelových komunikací. Návrh územního plánu považuje rovněž za stabilizovaný současný systém turisticky značených pěších a cyklistických tras. Územní plán respektuje koridory pro úpravy silnice I/24 a úprav železniční tratě č. 226 stanovené v souladu se Zásadami územního rozvoje Jihočeského kraje </w:t>
      </w:r>
      <w:del w:id="88" w:author="uživatel" w:date="2023-03-17T07:34:00Z">
        <w:r w:rsidDel="00B60794">
          <w:delText>po 7. aktualizaci (nabytí účinnosti dne 9. 4. 2021)</w:delText>
        </w:r>
      </w:del>
      <w:ins w:id="89" w:author="uživatel" w:date="2023-03-17T07:34:00Z">
        <w:r w:rsidR="00B60794">
          <w:rPr>
            <w:lang w:val="cs-CZ"/>
          </w:rPr>
          <w:t>v platném znění</w:t>
        </w:r>
      </w:ins>
      <w:r>
        <w:t xml:space="preserve">. Územní </w:t>
      </w:r>
      <w:r w:rsidRPr="00075763">
        <w:t xml:space="preserve">plán respektuje koridor </w:t>
      </w:r>
      <w:del w:id="90" w:author="uživatel" w:date="2023-03-17T07:48:00Z">
        <w:r w:rsidRPr="00075763" w:rsidDel="00AB3F3E">
          <w:delText xml:space="preserve">územní </w:delText>
        </w:r>
      </w:del>
      <w:del w:id="91" w:author="uživatel" w:date="2023-03-17T07:46:00Z">
        <w:r w:rsidRPr="00075763" w:rsidDel="00B60794">
          <w:delText xml:space="preserve">rezervy </w:delText>
        </w:r>
      </w:del>
      <w:r w:rsidRPr="00075763">
        <w:t>pro vybudování cyklostezky</w:t>
      </w:r>
      <w:ins w:id="92" w:author="uživatel" w:date="2023-03-20T10:16:00Z">
        <w:r w:rsidR="00F76345" w:rsidRPr="00075763">
          <w:rPr>
            <w:lang w:val="cs-CZ"/>
          </w:rPr>
          <w:t xml:space="preserve"> </w:t>
        </w:r>
        <w:r w:rsidR="00F76345" w:rsidRPr="00075763">
          <w:rPr>
            <w:lang w:val="cs-CZ"/>
          </w:rPr>
          <w:lastRenderedPageBreak/>
          <w:t>DC1/2 v</w:t>
        </w:r>
      </w:ins>
      <w:ins w:id="93" w:author="uživatel" w:date="2023-03-20T10:17:00Z">
        <w:r w:rsidR="00F76345" w:rsidRPr="00075763">
          <w:rPr>
            <w:lang w:val="cs-CZ"/>
          </w:rPr>
          <w:t> </w:t>
        </w:r>
      </w:ins>
      <w:ins w:id="94" w:author="uživatel" w:date="2023-03-20T10:16:00Z">
        <w:r w:rsidR="00F76345" w:rsidRPr="00075763">
          <w:rPr>
            <w:lang w:val="cs-CZ"/>
          </w:rPr>
          <w:t xml:space="preserve">souběhu </w:t>
        </w:r>
      </w:ins>
      <w:ins w:id="95" w:author="uživatel" w:date="2023-03-20T10:17:00Z">
        <w:r w:rsidR="00F76345" w:rsidRPr="00075763">
          <w:rPr>
            <w:lang w:val="cs-CZ"/>
          </w:rPr>
          <w:t>s I/24</w:t>
        </w:r>
      </w:ins>
      <w:r w:rsidRPr="00075763">
        <w:t xml:space="preserve"> dle Územní studie Třeboňsko – Novohradsko.</w:t>
      </w:r>
      <w:ins w:id="96" w:author="uživatel" w:date="2023-03-20T10:17:00Z">
        <w:r w:rsidR="00F76345" w:rsidRPr="00075763">
          <w:rPr>
            <w:lang w:val="cs-CZ"/>
          </w:rPr>
          <w:t xml:space="preserve"> Konkrétní trasa a parametry budou upřesněny až na základě konkrétní projektové dokumentace. Návrh a trasa cyklostezky nesmí znemožnit vybudování záměrů dopravní infrastruktury uvedené v ZÚR".</w:t>
        </w:r>
      </w:ins>
    </w:p>
    <w:p w14:paraId="56E90D8F" w14:textId="6F8A097D" w:rsidR="002A2EA1" w:rsidRDefault="002A2EA1" w:rsidP="001F1DAA">
      <w:pPr>
        <w:pStyle w:val="0CalibriNadpis2"/>
      </w:pPr>
      <w:bookmarkStart w:id="97" w:name="_Toc130381965"/>
      <w:r>
        <w:t>TECHNICKÁ INFRASTRUKTURA</w:t>
      </w:r>
      <w:bookmarkEnd w:id="97"/>
    </w:p>
    <w:p w14:paraId="0A422164" w14:textId="5FA44F90" w:rsidR="002A2EA1" w:rsidRDefault="002A2EA1" w:rsidP="001F1DAA">
      <w:pPr>
        <w:pStyle w:val="0Calibrizakladnitext"/>
      </w:pPr>
      <w:r>
        <w:t xml:space="preserve">Stávající technická infrastruktura, zejména její viditelná nadzemní součást, odpovídá době svého vzniku a bývalým požadavkům a podmínkám, podle nichž byla zakládána a později často živelně rozšiřována. V současném územním plánu je návrh technické infrastruktury veden snahou o dosažení co možná nejmenších negativních dopadů na okolní prostředí. Z převážné části se jedná o výstavbu podzemních inženýrských sítí a zařízení. Trasy sledují současné komunikace, v nových rozvojových plochách budou přizpůsobeny urbanisticko-architektonickému návrhu zástavby. Pokud jde výjimečně o návrh nadzemního zařízení technického vybavení, je nezbytné při jednání s jeho budoucím vlastníkem a provozovatelem hledat dohodu o takovém řešení, které by nebylo výsledkem pouhých technických a ekonomických požadavků. Z hlediska podzemního urbanismu technické infrastruktury bude nutné v rozvojových plochách dbát na odpovědné dodržování podmínek normy, která řeší prostorovou úpravu vedení a zařízení technické infrastruktury. </w:t>
      </w:r>
    </w:p>
    <w:p w14:paraId="383699E3" w14:textId="7C0F4F78" w:rsidR="002A2EA1" w:rsidRDefault="002A2EA1" w:rsidP="001F1DAA">
      <w:pPr>
        <w:pStyle w:val="0CalibriNadpis2"/>
      </w:pPr>
      <w:bookmarkStart w:id="98" w:name="_Toc130381966"/>
      <w:r>
        <w:t>SYSTÉM SÍDELNÍ ZELENĚ, ZELEŇ V SÍDLE – NÁVRH OPATŘENÍ</w:t>
      </w:r>
      <w:bookmarkEnd w:id="98"/>
    </w:p>
    <w:p w14:paraId="09FFFC56" w14:textId="77777777" w:rsidR="002A2EA1" w:rsidRDefault="002A2EA1" w:rsidP="001F1DAA">
      <w:pPr>
        <w:pStyle w:val="0Calibrizakladnitext"/>
      </w:pPr>
      <w:r>
        <w:t>Součástí návrhu rozvojových ploch je požadované zastoupení zeleně. Při zakládání nových ploch zeleně i při úpravách stávajících ploch sídelní zeleně je zapotřebí preferovat původní druhy dřevin.</w:t>
      </w:r>
    </w:p>
    <w:p w14:paraId="3C803467" w14:textId="77777777" w:rsidR="002A2EA1" w:rsidRDefault="002A2EA1" w:rsidP="001F1DAA">
      <w:pPr>
        <w:pStyle w:val="0Calibrizakladnitext"/>
      </w:pPr>
      <w:r>
        <w:tab/>
        <w:t xml:space="preserve">Pro výsadby zeleně pronikající do otevřené krajiny, jako je zeleň podél komunikací a doprovodná zeleň vodních toků a ploch je možné využívat pouze původní přirozené druhy rostlin dle daného stanoviště. </w:t>
      </w:r>
    </w:p>
    <w:p w14:paraId="1D671FFF" w14:textId="77777777" w:rsidR="002A2EA1" w:rsidRDefault="002A2EA1" w:rsidP="001F1DAA">
      <w:pPr>
        <w:pStyle w:val="0Calibrizakladnitext"/>
      </w:pPr>
      <w:r>
        <w:t>Opatření:</w:t>
      </w:r>
    </w:p>
    <w:p w14:paraId="1843458B" w14:textId="5F018689" w:rsidR="002A2EA1" w:rsidRDefault="002A2EA1">
      <w:pPr>
        <w:pStyle w:val="0Calibrizakladnitext"/>
        <w:numPr>
          <w:ilvl w:val="0"/>
          <w:numId w:val="8"/>
        </w:numPr>
      </w:pPr>
      <w:r>
        <w:t xml:space="preserve">U všech rozvojových ploch dodržovat minimální zastoupení zeleně navržené územním plánem v kapitole F. </w:t>
      </w:r>
    </w:p>
    <w:p w14:paraId="67CF990B" w14:textId="25A0B6C8" w:rsidR="002A2EA1" w:rsidRDefault="002A2EA1">
      <w:pPr>
        <w:pStyle w:val="0Calibrizakladnitext"/>
        <w:numPr>
          <w:ilvl w:val="0"/>
          <w:numId w:val="8"/>
        </w:numPr>
      </w:pPr>
      <w:r>
        <w:t>Při výsadbách zeleně preferovat původní přirozené druhy rostlin.</w:t>
      </w:r>
    </w:p>
    <w:p w14:paraId="222F3A00" w14:textId="2190D214" w:rsidR="002A2EA1" w:rsidRDefault="002A2EA1">
      <w:pPr>
        <w:pStyle w:val="0Calibrizakladnitext"/>
        <w:numPr>
          <w:ilvl w:val="0"/>
          <w:numId w:val="8"/>
        </w:numPr>
      </w:pPr>
      <w:r>
        <w:t xml:space="preserve">Směrem do volné krajiny situovat nezastavěné části pozemků – zahrady. </w:t>
      </w:r>
    </w:p>
    <w:p w14:paraId="08D0E746" w14:textId="4BD7FE51" w:rsidR="002A2EA1" w:rsidRDefault="002A2EA1">
      <w:pPr>
        <w:pStyle w:val="0Calibrizakladnitext"/>
        <w:numPr>
          <w:ilvl w:val="0"/>
          <w:numId w:val="8"/>
        </w:numPr>
      </w:pPr>
      <w:r>
        <w:t>Pro výsadbu zeleně též využít plochu protipovodňových opatření PPO1 (protipovodňový val)</w:t>
      </w:r>
    </w:p>
    <w:p w14:paraId="5BD508B7" w14:textId="2462EDB6" w:rsidR="002A2EA1" w:rsidRDefault="002A2EA1" w:rsidP="001F1DAA">
      <w:pPr>
        <w:pStyle w:val="0CalibriNadpis1"/>
      </w:pPr>
      <w:bookmarkStart w:id="99" w:name="_Toc130381967"/>
      <w:r>
        <w:t>KONCEPCE VEŘEJNÉ INFRASTRUKTURY</w:t>
      </w:r>
      <w:bookmarkEnd w:id="99"/>
    </w:p>
    <w:p w14:paraId="4E99F6D2" w14:textId="77777777" w:rsidR="002A2EA1" w:rsidRDefault="002A2EA1" w:rsidP="001F1DAA">
      <w:pPr>
        <w:pStyle w:val="0CalibriNadpis2"/>
      </w:pPr>
      <w:bookmarkStart w:id="100" w:name="_Toc130381968"/>
      <w:r>
        <w:t>NÁVRH KONCEPCE DOPRAVNÍ INFRASTRUKTURY</w:t>
      </w:r>
      <w:bookmarkEnd w:id="100"/>
    </w:p>
    <w:p w14:paraId="5F466BA8" w14:textId="7A08C87B" w:rsidR="002A2EA1" w:rsidRDefault="002A2EA1" w:rsidP="001F1DAA">
      <w:pPr>
        <w:pStyle w:val="0Calibrizakladnitext"/>
      </w:pPr>
      <w:r>
        <w:t>Zásady uspořádání dopravní infrastruktury jsou vyjádřeny v Hlavním výkrese.</w:t>
      </w:r>
    </w:p>
    <w:p w14:paraId="3D25ADF1" w14:textId="57363110" w:rsidR="002A2EA1" w:rsidRDefault="002A2EA1" w:rsidP="001F1DAA">
      <w:pPr>
        <w:pStyle w:val="0Calibrizakladnitext"/>
      </w:pPr>
      <w:r>
        <w:t xml:space="preserve">Územní plán považuje za stabilizovaný současný systém dopravní obsluhy správního území s vedením páteřní trasy silnice I/24, tras silnic III. třídy a navazujícího systému místních a účelových komunikací. Návrh územního plánu považuje rovněž za stabilizovaný současný systém turisticky značených pěších a cyklistických tras. Územní plán respektuje koridory pro úpravy silnice I/24 a úpravy železniční tratě č. 226 stanovené v souladu se  Zásadami územního rozvoje Jihočeského kraje po 7. aktualizaci (nabytí účinnosti dne 9. 4. 2021). </w:t>
      </w:r>
    </w:p>
    <w:p w14:paraId="698ED82E" w14:textId="77777777" w:rsidR="002A2EA1" w:rsidRDefault="002A2EA1" w:rsidP="001F1DAA">
      <w:pPr>
        <w:pStyle w:val="0CalibriNadpis3"/>
      </w:pPr>
      <w:bookmarkStart w:id="101" w:name="_Toc130381969"/>
      <w:r>
        <w:t>SILNIČNÍ DOPRAVA</w:t>
      </w:r>
      <w:bookmarkEnd w:id="101"/>
      <w:r>
        <w:t xml:space="preserve"> </w:t>
      </w:r>
    </w:p>
    <w:p w14:paraId="2808508D" w14:textId="27BDC6AB" w:rsidR="002A2EA1" w:rsidRPr="006927FB" w:rsidRDefault="002A2EA1" w:rsidP="001F1DAA">
      <w:pPr>
        <w:pStyle w:val="0Calibrizakladnitext"/>
        <w:rPr>
          <w:lang w:val="cs-CZ"/>
        </w:rPr>
      </w:pPr>
      <w:r>
        <w:t xml:space="preserve">Územní plán považuje za stabilizovanou páteřní trasu silnice I/24 procházející správním územím ve směru sever – jih od Veselí nad Lužnicí do Třeboně a dále k hraničnímu přechodu Halámky. Územní plán respektuje koridor úprav silnice I/24 vyplývajících ze ZÚR Jihočeského kraje a to: D10/1 – začátek koridoru pro východní obchvat </w:t>
      </w:r>
      <w:r w:rsidRPr="00075763">
        <w:t>Lomnice nad Lužnicí</w:t>
      </w:r>
      <w:ins w:id="102" w:author="Vlastimil Peterka" w:date="2023-03-08T14:01:00Z">
        <w:r w:rsidR="000301E2" w:rsidRPr="00075763">
          <w:rPr>
            <w:lang w:val="cs-CZ"/>
          </w:rPr>
          <w:t xml:space="preserve"> (CNZ.D10/1)</w:t>
        </w:r>
      </w:ins>
      <w:r w:rsidRPr="00075763">
        <w:t xml:space="preserve"> a D10/2 – železniční přejezd Lužnice</w:t>
      </w:r>
      <w:ins w:id="103" w:author="Vlastimil Peterka" w:date="2023-03-08T14:01:00Z">
        <w:r w:rsidR="000301E2" w:rsidRPr="00075763">
          <w:rPr>
            <w:lang w:val="cs-CZ"/>
          </w:rPr>
          <w:t xml:space="preserve"> (CNZ.D10/2)</w:t>
        </w:r>
      </w:ins>
      <w:r w:rsidRPr="00075763">
        <w:t xml:space="preserve">, křížení s tratí č. 226.  </w:t>
      </w:r>
      <w:ins w:id="104" w:author="uživatel" w:date="2023-03-16T10:36:00Z">
        <w:r w:rsidR="006927FB" w:rsidRPr="00075763">
          <w:rPr>
            <w:lang w:val="cs-CZ"/>
          </w:rPr>
          <w:t>Koridory pro plánovanou přeložku a úpravu silnice I/24 jsou vymezeny pro umístění stavby hlavní a některé ze staveb vedlejších mohou být umístění i s</w:t>
        </w:r>
      </w:ins>
      <w:ins w:id="105" w:author="uživatel" w:date="2023-03-16T10:37:00Z">
        <w:r w:rsidR="006927FB" w:rsidRPr="00075763">
          <w:rPr>
            <w:lang w:val="cs-CZ"/>
          </w:rPr>
          <w:t> </w:t>
        </w:r>
      </w:ins>
      <w:ins w:id="106" w:author="uživatel" w:date="2023-03-16T10:36:00Z">
        <w:r w:rsidR="006927FB" w:rsidRPr="00075763">
          <w:rPr>
            <w:lang w:val="cs-CZ"/>
          </w:rPr>
          <w:t xml:space="preserve">přesahem </w:t>
        </w:r>
      </w:ins>
      <w:ins w:id="107" w:author="uživatel" w:date="2023-03-16T10:37:00Z">
        <w:r w:rsidR="006927FB" w:rsidRPr="00075763">
          <w:rPr>
            <w:lang w:val="cs-CZ"/>
          </w:rPr>
          <w:t>mimo vymezené koridory.</w:t>
        </w:r>
      </w:ins>
    </w:p>
    <w:p w14:paraId="62070404" w14:textId="77777777" w:rsidR="002A2EA1" w:rsidRDefault="002A2EA1" w:rsidP="001F1DAA">
      <w:pPr>
        <w:pStyle w:val="0Calibrizakladnitext"/>
      </w:pPr>
      <w:r>
        <w:t xml:space="preserve">Územní plán dále považuje rovněž za stabilizované vedení tras silnic III. třídy, které procházejí správním územím obce a zajišťují komunikační vazby jednotlivých částí správního území. Jedná se o následující trasy: silnice </w:t>
      </w:r>
      <w:r>
        <w:lastRenderedPageBreak/>
        <w:t xml:space="preserve">III/15510, silnice III/15510a, silnice III/15511. Při úpravách silničních tras III. třídy bude respektována normová kategorizace krajských silnic a bude uplatněna kategorie S7,5/60, případně S6,5/50. </w:t>
      </w:r>
    </w:p>
    <w:p w14:paraId="139C2AB8" w14:textId="77777777" w:rsidR="002A2EA1" w:rsidRDefault="002A2EA1" w:rsidP="001F1DAA">
      <w:pPr>
        <w:pStyle w:val="0CalibriNadpis3"/>
      </w:pPr>
      <w:bookmarkStart w:id="108" w:name="_Toc130381970"/>
      <w:r>
        <w:t>SÍŤ MÍSTNÍCH A ÚČELOVÝCH KOMUNIKACÍ</w:t>
      </w:r>
      <w:bookmarkEnd w:id="108"/>
      <w:r>
        <w:t xml:space="preserve"> </w:t>
      </w:r>
    </w:p>
    <w:p w14:paraId="691F7FDA" w14:textId="77777777" w:rsidR="002A2EA1" w:rsidRDefault="002A2EA1" w:rsidP="001F1DAA">
      <w:pPr>
        <w:pStyle w:val="0Calibrizakladnitext"/>
      </w:pPr>
      <w:r>
        <w:t xml:space="preserve">Návrh územního plánu považuje soustavu místních a účelových komunikací ve správním území za stabilizovanou. </w:t>
      </w:r>
    </w:p>
    <w:p w14:paraId="7878B212" w14:textId="77777777" w:rsidR="002A2EA1" w:rsidRDefault="002A2EA1" w:rsidP="001F1DAA">
      <w:pPr>
        <w:pStyle w:val="0Calibrizakladnitext"/>
      </w:pPr>
      <w:r>
        <w:t>Nově navrhované místní komunikace zajišťující komunikační dostupnost a obsluhu nových rozvojových lokalit zástavby obce budou navrženy buď jako obslužné komunikace funkční skupiny C, v kategorii MO7/30(20) s oboustrannými chodníky šířky nejméně 2x2,0m, což tedy představuje šířku uličního prostoru nejméně 10,0m mezi hranicemi protilehlých pozemků, nebo jako komunikace pro smíšený provoz funkční skupiny D1 - obytné ulice – navrhované v souladu s technickými podmínkami TP103 pro jejich navrhování, v šířce uličního prostoru nejméně 8,0m mezi hranicemi protilehlých pozemků.</w:t>
      </w:r>
    </w:p>
    <w:p w14:paraId="45318E4A" w14:textId="77777777" w:rsidR="002A2EA1" w:rsidRDefault="002A2EA1" w:rsidP="001F1DAA">
      <w:pPr>
        <w:pStyle w:val="0CalibriNadpis3"/>
      </w:pPr>
      <w:bookmarkStart w:id="109" w:name="_Toc130381971"/>
      <w:r>
        <w:t>PĚŠÍ A CYKLISTICKÁ DOPRAVA</w:t>
      </w:r>
      <w:bookmarkEnd w:id="109"/>
    </w:p>
    <w:p w14:paraId="192C86F3" w14:textId="77777777" w:rsidR="002A2EA1" w:rsidRDefault="002A2EA1" w:rsidP="001F1DAA">
      <w:pPr>
        <w:pStyle w:val="0Calibrizakladnitext"/>
      </w:pPr>
      <w:r>
        <w:t>Návrh územního plánu považuje za stabilizovaný současný systém turisticky značených pěších a cyklistických tras. Územní plán dále doporučuje vypracování generelu cyklistické dopravy, který se problematikou cykloturistické dopravy ve vazbách na širší region bude zabývat v širších územních a komunikačních souvislostech.</w:t>
      </w:r>
    </w:p>
    <w:p w14:paraId="5C41D87D" w14:textId="348B13AA" w:rsidR="002A2EA1" w:rsidRDefault="002A2EA1" w:rsidP="001F1DAA">
      <w:pPr>
        <w:pStyle w:val="0Calibrizakladnitext"/>
      </w:pPr>
      <w:r>
        <w:t xml:space="preserve">Územní plán </w:t>
      </w:r>
      <w:r w:rsidRPr="00075763">
        <w:t xml:space="preserve">respektuje </w:t>
      </w:r>
      <w:del w:id="110" w:author="uživatel" w:date="2023-03-20T10:17:00Z">
        <w:r w:rsidRPr="00075763" w:rsidDel="00F76345">
          <w:delText xml:space="preserve">koridor </w:delText>
        </w:r>
      </w:del>
      <w:del w:id="111" w:author="uživatel" w:date="2023-03-17T07:50:00Z">
        <w:r w:rsidRPr="00075763" w:rsidDel="00AB3F3E">
          <w:delText>územní rezervy</w:delText>
        </w:r>
      </w:del>
      <w:ins w:id="112" w:author="uživatel" w:date="2023-03-20T10:17:00Z">
        <w:r w:rsidR="00F76345" w:rsidRPr="00075763">
          <w:rPr>
            <w:lang w:val="cs-CZ"/>
          </w:rPr>
          <w:t xml:space="preserve"> záměr </w:t>
        </w:r>
      </w:ins>
      <w:ins w:id="113" w:author="uživatel" w:date="2023-03-17T07:50:00Z">
        <w:r w:rsidR="00AB3F3E" w:rsidRPr="00075763">
          <w:rPr>
            <w:lang w:val="cs-CZ"/>
          </w:rPr>
          <w:t>DC1/2</w:t>
        </w:r>
      </w:ins>
      <w:r w:rsidRPr="00075763">
        <w:t xml:space="preserve"> pro</w:t>
      </w:r>
      <w:r>
        <w:t xml:space="preserve"> vybudování cyklostezky dle Územní studie Třeboňsko – Novohradsko.  </w:t>
      </w:r>
    </w:p>
    <w:p w14:paraId="5DAC55D2" w14:textId="693A1D52" w:rsidR="002A2EA1" w:rsidRDefault="002A2EA1" w:rsidP="001F1DAA">
      <w:pPr>
        <w:pStyle w:val="0CalibriNadpis3"/>
      </w:pPr>
      <w:r>
        <w:t xml:space="preserve"> </w:t>
      </w:r>
      <w:bookmarkStart w:id="114" w:name="_Toc130381972"/>
      <w:r>
        <w:t>ŽELEZNIČNÍ DOPRAVA</w:t>
      </w:r>
      <w:bookmarkEnd w:id="114"/>
    </w:p>
    <w:p w14:paraId="376540D7" w14:textId="3E7DD7D7" w:rsidR="002A2EA1" w:rsidRDefault="002A2EA1" w:rsidP="001F1DAA">
      <w:pPr>
        <w:pStyle w:val="0Calibrizakladnitext"/>
      </w:pPr>
      <w:r>
        <w:t>Návrh územního plánu považuje za stabilizované plochy celostátní jednokolejné tratě č. 226 Veselí nad Lužnicí – České Velenice. Územní plán respektuje koridor pro optimalizační úpravy včetně elektrizace tratě č. 226 vyplývající ze ZÚR Jihočeského kraje - D15</w:t>
      </w:r>
      <w:ins w:id="115" w:author="Vlastimil Peterka" w:date="2023-03-08T14:02:00Z">
        <w:r w:rsidR="000301E2">
          <w:rPr>
            <w:lang w:val="cs-CZ"/>
          </w:rPr>
          <w:t xml:space="preserve"> (CNZ.D15)</w:t>
        </w:r>
      </w:ins>
      <w:r>
        <w:t xml:space="preserve">. </w:t>
      </w:r>
    </w:p>
    <w:p w14:paraId="29FDC0C7" w14:textId="77777777" w:rsidR="002A2EA1" w:rsidRDefault="002A2EA1" w:rsidP="001F1DAA">
      <w:pPr>
        <w:pStyle w:val="0CalibriNadpis3"/>
      </w:pPr>
      <w:bookmarkStart w:id="116" w:name="_Toc130381973"/>
      <w:r>
        <w:t>DOPRAVA V KLIDU</w:t>
      </w:r>
      <w:bookmarkEnd w:id="116"/>
    </w:p>
    <w:p w14:paraId="06D9585B" w14:textId="77777777" w:rsidR="002A2EA1" w:rsidRDefault="002A2EA1" w:rsidP="001F1DAA">
      <w:pPr>
        <w:pStyle w:val="0Calibrizakladnitext"/>
      </w:pPr>
      <w:r>
        <w:t xml:space="preserve">Pro krytí potřeb dopravy v klidu u navrhovaných objektů bydlení či vybavenosti, je třeba postupovat důsledně podle skutečně navrhovaných kapacit objektů v souladu s vyhláškou MMR ČR č. 268/2009 Sb., o technických požadavcích na stavby, a postupy stanovenými v příslušných částech ČSN 736110.  </w:t>
      </w:r>
    </w:p>
    <w:p w14:paraId="263A32BC" w14:textId="77777777" w:rsidR="002A2EA1" w:rsidRDefault="002A2EA1" w:rsidP="001F1DAA">
      <w:pPr>
        <w:pStyle w:val="0CalibriNadpis2"/>
      </w:pPr>
      <w:bookmarkStart w:id="117" w:name="_Toc130381974"/>
      <w:r>
        <w:t>NÁVRH KONCEPCE TECHNICKÉ INFRASTRUKTURY</w:t>
      </w:r>
      <w:bookmarkEnd w:id="117"/>
    </w:p>
    <w:p w14:paraId="57B5092E" w14:textId="77777777" w:rsidR="002A2EA1" w:rsidRDefault="002A2EA1" w:rsidP="001F1DAA">
      <w:pPr>
        <w:pStyle w:val="0Calibrizakladnitext"/>
      </w:pPr>
      <w:r>
        <w:t>Zásady uspořádání technické infrastruktury jsou vyjádřeny ve výkresu technické infrastruktury, který zahrnuje vedení a zařízení vodního hospodářství, zásobování plynem a teplem, energetiky a telekomunikací.</w:t>
      </w:r>
    </w:p>
    <w:p w14:paraId="572E0ECA" w14:textId="77777777" w:rsidR="002A2EA1" w:rsidRDefault="002A2EA1" w:rsidP="001F1DAA">
      <w:pPr>
        <w:pStyle w:val="0CalibriNadpis3"/>
      </w:pPr>
      <w:bookmarkStart w:id="118" w:name="_Toc130381975"/>
      <w:r>
        <w:t>VÝČET NOVÝCH STAVEB TECHNICKÉ INFRASTRUKTURY</w:t>
      </w:r>
      <w:bookmarkEnd w:id="118"/>
    </w:p>
    <w:p w14:paraId="1CFA3680" w14:textId="77777777" w:rsidR="002A2EA1" w:rsidRDefault="002A2EA1" w:rsidP="001F1DAA">
      <w:pPr>
        <w:pStyle w:val="0Calibrizakladnitext"/>
      </w:pPr>
      <w:r>
        <w:t xml:space="preserve">Navrhované stavby technické infrastruktury jsou nové investice, které souvisejí s plánovaným rozvojem výstavby v lokalitách podle příslušného funkčního využití území. Jsou to inženýrské sítě, navržené pro zásobování jednotlivých rozvojových lokalit podle urbanistického návrhu, napojené v nejbližších místech na stávající dostupnou infrastrukturu podle zákresu v grafických přílohách, včetně doplňujících sítí elektronických  komunikací a veřejného osvětlení. </w:t>
      </w:r>
    </w:p>
    <w:p w14:paraId="46097B2E" w14:textId="77777777" w:rsidR="002A2EA1" w:rsidRDefault="002A2EA1" w:rsidP="001F1DAA">
      <w:pPr>
        <w:pStyle w:val="0CalibriNadpis3"/>
      </w:pPr>
      <w:bookmarkStart w:id="119" w:name="_Toc130381976"/>
      <w:r>
        <w:t>TECHNICKÁ INFRASTRUKTURA V RÁMCI ZASTAVITELNÝCH PLOCH</w:t>
      </w:r>
      <w:bookmarkEnd w:id="119"/>
    </w:p>
    <w:p w14:paraId="74C773C4" w14:textId="1C3AA4B8" w:rsidR="002A2EA1" w:rsidRDefault="002A2EA1" w:rsidP="001F1DAA">
      <w:pPr>
        <w:pStyle w:val="0Calibrizakladnitext"/>
      </w:pPr>
      <w:r>
        <w:t>V územním plánu je na základě urbanistického návrhu rozvoje území navržena možnost zásobování nových objektů v plochách vymezených k zástavbě, s napojením v nejbližších místech na stávající  dostupnou infrastrukturu. Navrhované sítě jsou zobrazeny v grafických přílohách většinou podél hranic jednotlivých rozvojových lokalit. Vnitřní území rozvojových ploch není návrhem detailně řešeno a bude předmětem navazujících stupňů projektové dokumentace po zpracování podrobnějšího urbanisticko-architektonického návrhu zástavby. V některých rozvojových plochách (</w:t>
      </w:r>
      <w:del w:id="120" w:author="Vlastimil Peterka" w:date="2023-03-08T14:02:00Z">
        <w:r w:rsidDel="000301E2">
          <w:delText>BV1</w:delText>
        </w:r>
      </w:del>
      <w:ins w:id="121" w:author="Vlastimil Peterka" w:date="2023-03-08T14:02:00Z">
        <w:r w:rsidR="000301E2">
          <w:rPr>
            <w:lang w:val="cs-CZ"/>
          </w:rPr>
          <w:t>Z</w:t>
        </w:r>
      </w:ins>
      <w:ins w:id="122" w:author="Vlastimil Peterka" w:date="2023-03-08T14:03:00Z">
        <w:r w:rsidR="000301E2">
          <w:rPr>
            <w:lang w:val="cs-CZ"/>
          </w:rPr>
          <w:t>.1</w:t>
        </w:r>
      </w:ins>
      <w:r>
        <w:t xml:space="preserve">, </w:t>
      </w:r>
      <w:del w:id="123" w:author="Vlastimil Peterka" w:date="2023-03-08T14:03:00Z">
        <w:r w:rsidDel="000301E2">
          <w:delText>BV2</w:delText>
        </w:r>
      </w:del>
      <w:ins w:id="124" w:author="Vlastimil Peterka" w:date="2023-03-08T14:03:00Z">
        <w:r w:rsidR="000301E2">
          <w:rPr>
            <w:lang w:val="cs-CZ"/>
          </w:rPr>
          <w:t>Z.2</w:t>
        </w:r>
      </w:ins>
      <w:r>
        <w:t xml:space="preserve">, </w:t>
      </w:r>
      <w:del w:id="125" w:author="Vlastimil Peterka" w:date="2023-03-08T14:03:00Z">
        <w:r w:rsidDel="000301E2">
          <w:delText>BV11</w:delText>
        </w:r>
      </w:del>
      <w:ins w:id="126" w:author="Vlastimil Peterka" w:date="2023-03-08T14:03:00Z">
        <w:r w:rsidR="000301E2">
          <w:rPr>
            <w:lang w:val="cs-CZ"/>
          </w:rPr>
          <w:t>Z.11</w:t>
        </w:r>
      </w:ins>
      <w:r>
        <w:t xml:space="preserve">) jsou vedeny trasy stávajících inženýrských sítí – nadzemní vedení VN 22 kV, plynovody VTL a STL, kabely sítě elektronických komunikací. Zde jsou možné dvě alternativy řešení – buď trasy v území ponechat jako věcná břemena a budoucí zástavbu jejich průběhu a </w:t>
      </w:r>
      <w:r>
        <w:lastRenderedPageBreak/>
        <w:t>ochranným resp. bezpečnostním pásmům přizpůsobit nebo je v příslušném úseku pro uvolnění území přeložit. Konkrétní způsob bude nutno posoudit spolu s provozovatelem vedení v průběhu zpracování podrobnější dokumentace pro předmětné lokality na základě technicko – ekonomické rozvahy a v souvislosti s požadavky na celkový způsob využití plochy.</w:t>
      </w:r>
    </w:p>
    <w:p w14:paraId="22B1212A" w14:textId="77777777" w:rsidR="002A2EA1" w:rsidRDefault="002A2EA1" w:rsidP="001F1DAA">
      <w:pPr>
        <w:pStyle w:val="0CalibriNadpis3"/>
      </w:pPr>
      <w:bookmarkStart w:id="127" w:name="_Toc130381977"/>
      <w:r>
        <w:t>POPIS NAVRHOVANÉ KONCEPCE TECHNICKÉ INFRASTRUKTURY</w:t>
      </w:r>
      <w:bookmarkEnd w:id="127"/>
    </w:p>
    <w:p w14:paraId="0051FE96" w14:textId="77777777" w:rsidR="002A2EA1" w:rsidRDefault="002A2EA1" w:rsidP="001F1DAA">
      <w:pPr>
        <w:pStyle w:val="0CalibriNadpis4"/>
      </w:pPr>
      <w:r>
        <w:t>VODNÍ HOSPODÁŘSTVÍ</w:t>
      </w:r>
    </w:p>
    <w:p w14:paraId="64A0680D" w14:textId="77777777" w:rsidR="002A2EA1" w:rsidRDefault="002A2EA1" w:rsidP="001F1DAA">
      <w:pPr>
        <w:pStyle w:val="0Calibrizakladnitext"/>
      </w:pPr>
      <w:r>
        <w:t>Plán rozvoje vodovodů a kanalizací</w:t>
      </w:r>
    </w:p>
    <w:p w14:paraId="78C4B754" w14:textId="77777777" w:rsidR="002A2EA1" w:rsidRDefault="002A2EA1" w:rsidP="001F1DAA">
      <w:pPr>
        <w:pStyle w:val="0Calibrizakladnitext"/>
      </w:pPr>
      <w:r>
        <w:t>Problematika vodního hospodářství je v porovnání s PRVK Územním plánem aktualizována a doplněna. Jsou doplněny již realizované trasy nové kanalizační sítě včetně přečerpávacích stanic, výtlačných řádů a ČOV, dle dokumentace skutečného provedení stavby. Návrh nového vodního zdroje a skupinového vodovodu Hamr – Třeboň, případně Frahelž – Klec, zmíněný ve Změně 2008 PRVK, nebyl v době pořizování Územního plánu konkrétně rozpracován. V časovém horizontu návrhového období ÚPN se jeví jeho realizace jako nereálná. ÚPN obsahuje navíc návrh odkanalizování zástavby pravobřežní části obce splaškovou tlakovou kanalizací.</w:t>
      </w:r>
    </w:p>
    <w:p w14:paraId="53135686" w14:textId="77777777" w:rsidR="002A2EA1" w:rsidRDefault="002A2EA1" w:rsidP="001F1DAA">
      <w:pPr>
        <w:pStyle w:val="0CalibriNadpis4"/>
      </w:pPr>
      <w:r>
        <w:t>ZÁSOBOVÁNÍ VODOU</w:t>
      </w:r>
    </w:p>
    <w:p w14:paraId="27EB2B3F" w14:textId="77777777" w:rsidR="002A2EA1" w:rsidRDefault="002A2EA1" w:rsidP="001F1DAA">
      <w:pPr>
        <w:pStyle w:val="0Calibrizakladnitext"/>
      </w:pPr>
      <w:r>
        <w:t xml:space="preserve">Z výše uvedených důvodů je v konceptu územního plánu na základě urbanistického návrhu rozvoje obce navrženo zásobování nových objektů v plochách vymezených k zástavbě z jediného stávajícího zdroje, vrtu HV-1 a z navazujícího gravitačního vodovodního rozvodu po obci. V souvislosti s pokračujícími dostavbami v navržených rozvojových plochách bude pravděpodobně k cílovému stavu rozvoje mírně překročen limit vydatnosti tohoto zařízení a další rozvoj bude podmíněn buď posílením stávajícího zdroje nebo připojením na popsaný skupinový vodovod. </w:t>
      </w:r>
    </w:p>
    <w:p w14:paraId="4AE6AA28" w14:textId="77777777" w:rsidR="002A2EA1" w:rsidRDefault="002A2EA1" w:rsidP="001F1DAA">
      <w:pPr>
        <w:pStyle w:val="0CalibriNadpis4"/>
      </w:pPr>
      <w:r>
        <w:t>ODKANALIZOVÁNÍ, LIKVIDACE ODPADNÍCH VOD</w:t>
      </w:r>
    </w:p>
    <w:p w14:paraId="0E1AAEC1" w14:textId="77777777" w:rsidR="002A2EA1" w:rsidRDefault="002A2EA1" w:rsidP="001F1DAA">
      <w:pPr>
        <w:pStyle w:val="0Calibrizakladnitext"/>
      </w:pPr>
      <w:r>
        <w:t>Splaškové vody z objektů v rozvojových plochách budou odváděny novou splaškovou kanalizací do nejbližších projektovaných stok splaškového kanalizačního systému obce a dále do ČOV. Kapacitu stávající ČOV (600EO) bude nutno v souvislosti s výstavbou RD v navržených rozvojových plochách posílit. V pravobřežní části zástavby obce je navržena splašková tlaková kanalizace, napojená na stávající kanalizaci u ČS3. Jednotná kanalizace není v návrhu rozvoje přípustná. Základním předpokladem pro odvádění dešťových vod je podmínka, že odtokové poměry z povrchu urbanizovaného území zůstanou srovnatelné se stavem před výstavbou, tj. změnou v území by nemělo za deště docházet  ke zhoršení průtokových poměrů v toku. Při nakládání s dešťovými vodami v nových rozvojových lokalitách bude respektováno ustanovení § 20 odst. 5) c) vyhlášky MMR č. 501/2006 Sb.  o obecných požadavcích na využívání území.</w:t>
      </w:r>
    </w:p>
    <w:p w14:paraId="3F6166B9" w14:textId="77777777" w:rsidR="002A2EA1" w:rsidRDefault="002A2EA1" w:rsidP="001F1DAA">
      <w:pPr>
        <w:pStyle w:val="0CalibriNadpis4"/>
      </w:pPr>
      <w:r>
        <w:t>ENERGETIKA – ZÁSOBOVÁNÍ ELEKTRICKOU ENERGIÍ</w:t>
      </w:r>
    </w:p>
    <w:p w14:paraId="16AEAE9C" w14:textId="77777777" w:rsidR="002A2EA1" w:rsidRDefault="002A2EA1" w:rsidP="001F1DAA">
      <w:pPr>
        <w:pStyle w:val="0Calibrizakladnitext"/>
      </w:pPr>
      <w:r>
        <w:t xml:space="preserve">Pro zajištění příkonu pro obytnou výstavbu v  rozvojových lokalitách podle urbanistického návrhu rozvoje a posílení distribuce nejsou navržena žádná nová vedení a zařízení primérní sítě VN. Stávající trafostanice zajistí zásobování elektrickou energií nových rozvojových lokalit včetně posílení stávající zástavby. Výkonově vyčerpané trafostanice budou v případě požadavků na zvýšení příkonu rekonstruovány. </w:t>
      </w:r>
    </w:p>
    <w:p w14:paraId="6D93B981" w14:textId="77777777" w:rsidR="002A2EA1" w:rsidRDefault="002A2EA1" w:rsidP="001F1DAA">
      <w:pPr>
        <w:pStyle w:val="0CalibriNadpis4"/>
      </w:pPr>
      <w:r>
        <w:t>ZÁSOBOVÁNÍ TEPLEM A PLYNEM</w:t>
      </w:r>
    </w:p>
    <w:p w14:paraId="57407589" w14:textId="77777777" w:rsidR="002A2EA1" w:rsidRDefault="002A2EA1" w:rsidP="001F1DAA">
      <w:pPr>
        <w:pStyle w:val="0Calibrizakladnitext"/>
      </w:pPr>
      <w:r>
        <w:t xml:space="preserve">Návrh zásobování teplem v rozvojových lokalitách je orientován na využití zemního plynu. Obec Lužnice je zásobena zemním plynem z vysokotlakého plynovodu Obrataň – České Budějovice, vedeného jižní částí katastrálního území obce. Vysokotlaká přípojka DN 150 je ukončena na jihozápadním okraji obce regulační stanicí VTL/STL. Vlastní distribuce energetického plynu je realizována středotlakou sítí s provozním přetlakem 300 kPa, rozvedenou po celé obci. </w:t>
      </w:r>
    </w:p>
    <w:p w14:paraId="5EE9E35B" w14:textId="18588434" w:rsidR="002A2EA1" w:rsidRDefault="002A2EA1" w:rsidP="001F1DAA">
      <w:pPr>
        <w:pStyle w:val="0Calibrizakladnitext"/>
      </w:pPr>
      <w:r>
        <w:t xml:space="preserve">Stav vybudovaných vedení je dobrý s minimální poruchovostí, ostatní zařízení plynovodního systému (hlavně regulační stanice)  plní plynule svoji funkci. V původní zástavbě obce je vybudován systém středotlakých rozvodů a tvoří základní skelet bezpečné dodávky pro uvažované energetické funkce (teplo, ohřev TUV, ostatní komunální a bytové  energetické funkce). Tyto rozvody budou prodlouženy k navrhovaným rozvojovým plochám. </w:t>
      </w:r>
    </w:p>
    <w:p w14:paraId="74E8C843" w14:textId="77777777" w:rsidR="002A2EA1" w:rsidRDefault="002A2EA1" w:rsidP="001F1DAA">
      <w:pPr>
        <w:pStyle w:val="0CalibriNadpis4"/>
      </w:pPr>
      <w:r>
        <w:lastRenderedPageBreak/>
        <w:t>NAKLÁDÁNÍ S ODPADY</w:t>
      </w:r>
    </w:p>
    <w:p w14:paraId="2157AAAD" w14:textId="77777777" w:rsidR="002A2EA1" w:rsidRDefault="002A2EA1" w:rsidP="001F1DAA">
      <w:pPr>
        <w:pStyle w:val="0Calibrizakladnitext"/>
      </w:pPr>
      <w:r>
        <w:t>Stávající koncepce nakládání s odpady se nemění.</w:t>
      </w:r>
    </w:p>
    <w:p w14:paraId="7459AC3B" w14:textId="77777777" w:rsidR="002A2EA1" w:rsidRDefault="002A2EA1" w:rsidP="001F1DAA">
      <w:pPr>
        <w:pStyle w:val="0CalibriNadpis4"/>
      </w:pPr>
      <w:r>
        <w:t>KONCEPCE OBČANSKÉHO VYBAVENÍ VEŘEJNÉ INFRASTRUKTURY</w:t>
      </w:r>
    </w:p>
    <w:p w14:paraId="0F4349EB" w14:textId="77777777" w:rsidR="002A2EA1" w:rsidRDefault="002A2EA1" w:rsidP="001F1DAA">
      <w:pPr>
        <w:pStyle w:val="0Calibrizakladnitext"/>
      </w:pPr>
      <w:r>
        <w:t>Zásady uspořádání občanského vybavení veřejné infrastruktury jsou vyjádřeny v Hlavním výkresu.</w:t>
      </w:r>
    </w:p>
    <w:p w14:paraId="2377711F" w14:textId="77777777" w:rsidR="002A2EA1" w:rsidRDefault="002A2EA1" w:rsidP="001F1DAA">
      <w:pPr>
        <w:pStyle w:val="0Calibrizakladnitext"/>
      </w:pPr>
      <w:r>
        <w:t>Návrh územního plánu považuje stávající veřejnou infrastrukturu – občanské vybavení za plošně stabilizovanou.</w:t>
      </w:r>
    </w:p>
    <w:p w14:paraId="5EC29B64" w14:textId="77777777" w:rsidR="002A2EA1" w:rsidRDefault="002A2EA1" w:rsidP="001F1DAA">
      <w:pPr>
        <w:pStyle w:val="0CalibriNadpis4"/>
      </w:pPr>
      <w:r>
        <w:t>KONCEPCE VEŘEJNÝCH PROSTRANSTVÍ</w:t>
      </w:r>
    </w:p>
    <w:p w14:paraId="53253B21" w14:textId="77777777" w:rsidR="002A2EA1" w:rsidRDefault="002A2EA1" w:rsidP="001F1DAA">
      <w:pPr>
        <w:pStyle w:val="0Calibrizakladnitext"/>
      </w:pPr>
      <w:r>
        <w:t>Zásady uspořádání veřejných prostranství jsou vyjádřeny v Hlavním výkresu.</w:t>
      </w:r>
    </w:p>
    <w:p w14:paraId="565A4E4F" w14:textId="77777777" w:rsidR="002A2EA1" w:rsidRDefault="002A2EA1" w:rsidP="001F1DAA">
      <w:pPr>
        <w:pStyle w:val="0Calibrizakladnitext"/>
      </w:pPr>
      <w:r>
        <w:t xml:space="preserve">Územní plán klade velký význam na uspokojivý standard veřejných prostranství, který je určujícím pro celkový obytný standard území; územní plán potvrzuje stávající hlavní veřejná prostranství. </w:t>
      </w:r>
    </w:p>
    <w:p w14:paraId="617B0710" w14:textId="77777777" w:rsidR="002A2EA1" w:rsidRDefault="002A2EA1" w:rsidP="001F1DAA">
      <w:pPr>
        <w:pStyle w:val="0Calibrizakladnitext"/>
      </w:pPr>
      <w:r>
        <w:t>Územní plán předpokládá, že pozornost bude věnována obnově stávajících veřejných prostranství.</w:t>
      </w:r>
    </w:p>
    <w:p w14:paraId="47CACCE6" w14:textId="77777777" w:rsidR="002A2EA1" w:rsidRDefault="002A2EA1" w:rsidP="001F1DAA">
      <w:pPr>
        <w:pStyle w:val="0Calibrizakladnitext"/>
      </w:pPr>
      <w:r>
        <w:t>V rámci regulativů pro jednotlivé rozvojové lokality jsou stanoveny rovněž základní podmínky pro vznik kvalitních veřejných prostranství v těchto nových urbanistických strukturách.</w:t>
      </w:r>
    </w:p>
    <w:p w14:paraId="4A237676" w14:textId="77777777" w:rsidR="002A2EA1" w:rsidRDefault="002A2EA1" w:rsidP="001F1DAA">
      <w:pPr>
        <w:pStyle w:val="0Calibrizakladnitext"/>
      </w:pPr>
      <w:r>
        <w:t>Pro hlavní rozvojové lokality, jež významným způsobem doplňují stávající zastavěné území, bude podmínkou pro jejich rozvoj prořízení regulačního plánu, resp. územní studie, ve které budou vymezena i nová veřejná prostranství odpovídajícího standardu.</w:t>
      </w:r>
    </w:p>
    <w:p w14:paraId="6BA62F1B" w14:textId="54CA0B49" w:rsidR="002A2EA1" w:rsidRDefault="002A2EA1" w:rsidP="001F1DAA">
      <w:pPr>
        <w:pStyle w:val="0CalibriNadpis1"/>
      </w:pPr>
      <w:bookmarkStart w:id="128" w:name="_Toc130381978"/>
      <w:r>
        <w:t>KONCEPCE USPOŘÁDÁNÍ KRAJINY</w:t>
      </w:r>
      <w:bookmarkEnd w:id="128"/>
    </w:p>
    <w:p w14:paraId="3C7A0730" w14:textId="77777777" w:rsidR="002A2EA1" w:rsidRDefault="002A2EA1" w:rsidP="001F1DAA">
      <w:pPr>
        <w:pStyle w:val="0CalibriNadpis2"/>
      </w:pPr>
      <w:bookmarkStart w:id="129" w:name="_Toc130381979"/>
      <w:r>
        <w:t>KONCEPCE USPOŘÁDÁNÍ KRAJINY</w:t>
      </w:r>
      <w:bookmarkEnd w:id="129"/>
      <w:r>
        <w:t xml:space="preserve"> </w:t>
      </w:r>
    </w:p>
    <w:p w14:paraId="37830D63" w14:textId="77777777" w:rsidR="002A2EA1" w:rsidRDefault="002A2EA1" w:rsidP="001F1DAA">
      <w:pPr>
        <w:pStyle w:val="0CalibriNadpis3"/>
      </w:pPr>
      <w:bookmarkStart w:id="130" w:name="_Toc130381980"/>
      <w:r>
        <w:t>KRAJINA - NÁVRH OPATŘENÍ</w:t>
      </w:r>
      <w:bookmarkEnd w:id="130"/>
    </w:p>
    <w:p w14:paraId="39A5667B" w14:textId="77777777" w:rsidR="002A2EA1" w:rsidRDefault="002A2EA1" w:rsidP="001F1DAA">
      <w:pPr>
        <w:pStyle w:val="0Calibrizakladnitext"/>
      </w:pPr>
      <w:r>
        <w:t xml:space="preserve">Pro zachování a posílení krajinářské hodnoty zájmového území je nutná ochrana všech důležitých krajinných složek, které vytvářejí jeho jedinečnost. Ochranu je třeba věnovat veškeré zeleni v krajině, a to jak plošné, tak především rozptýlené, která se významně podílí na tradiční podobě území – charakteristická stromořadí na březích a hrázích rybníků, mokřadní vegetace a početné solitérní dřeviny. </w:t>
      </w:r>
    </w:p>
    <w:p w14:paraId="143F1A02" w14:textId="77777777" w:rsidR="002A2EA1" w:rsidRDefault="002A2EA1" w:rsidP="001F1DAA">
      <w:pPr>
        <w:pStyle w:val="0Calibrizakladnitext"/>
      </w:pPr>
      <w:r>
        <w:t>Zeleň ve volné krajině - návrh opatření:</w:t>
      </w:r>
    </w:p>
    <w:p w14:paraId="53D58156" w14:textId="242A08AF" w:rsidR="002A2EA1" w:rsidRDefault="002A2EA1">
      <w:pPr>
        <w:pStyle w:val="0Calibrizakladnitext"/>
        <w:numPr>
          <w:ilvl w:val="0"/>
          <w:numId w:val="9"/>
        </w:numPr>
      </w:pPr>
      <w:r>
        <w:t>Pro všechny výsadby ve volné krajině používat výhradně původní přirozené druhy rostlin.</w:t>
      </w:r>
    </w:p>
    <w:p w14:paraId="40CFAC70" w14:textId="53E5934F" w:rsidR="002A2EA1" w:rsidRDefault="002A2EA1">
      <w:pPr>
        <w:pStyle w:val="0Calibrizakladnitext"/>
        <w:numPr>
          <w:ilvl w:val="0"/>
          <w:numId w:val="9"/>
        </w:numPr>
      </w:pPr>
      <w:r>
        <w:t>Diverzifikovat druhovou skladbu dřevin v rámci výsadeb.</w:t>
      </w:r>
    </w:p>
    <w:p w14:paraId="7A17299D" w14:textId="29511179" w:rsidR="002A2EA1" w:rsidRDefault="002A2EA1">
      <w:pPr>
        <w:pStyle w:val="0Calibrizakladnitext"/>
        <w:numPr>
          <w:ilvl w:val="0"/>
          <w:numId w:val="9"/>
        </w:numPr>
      </w:pPr>
      <w:r>
        <w:t>Po výsadbách zajistit management; kromě zajištění dobrého zdravotního stavu dbát na příznivé krajinotvorné působení; bránit degradaci.</w:t>
      </w:r>
    </w:p>
    <w:p w14:paraId="65A45F93" w14:textId="26180548" w:rsidR="002A2EA1" w:rsidRDefault="002A2EA1">
      <w:pPr>
        <w:pStyle w:val="0Calibrizakladnitext"/>
        <w:numPr>
          <w:ilvl w:val="0"/>
          <w:numId w:val="9"/>
        </w:numPr>
      </w:pPr>
      <w:r>
        <w:t>Minimalizovat úpravy porostních okrajů.</w:t>
      </w:r>
    </w:p>
    <w:p w14:paraId="6DF367D6" w14:textId="028F6916" w:rsidR="002A2EA1" w:rsidRDefault="002A2EA1">
      <w:pPr>
        <w:pStyle w:val="0Calibrizakladnitext"/>
        <w:numPr>
          <w:ilvl w:val="0"/>
          <w:numId w:val="9"/>
        </w:numPr>
      </w:pPr>
      <w:r>
        <w:t>Směrem do volné krajiny situovat nezastavěné části pozemků – zahrady.</w:t>
      </w:r>
    </w:p>
    <w:p w14:paraId="0865E275" w14:textId="77777777" w:rsidR="002A2EA1" w:rsidRDefault="002A2EA1" w:rsidP="001F1DAA">
      <w:pPr>
        <w:pStyle w:val="0CalibriNadpis3"/>
      </w:pPr>
      <w:bookmarkStart w:id="131" w:name="_Toc130381981"/>
      <w:r>
        <w:t>KONCEPCE USPOŘÁDÁNÍ KRAJINY</w:t>
      </w:r>
      <w:bookmarkEnd w:id="131"/>
      <w:r>
        <w:t xml:space="preserve"> </w:t>
      </w:r>
    </w:p>
    <w:p w14:paraId="47AD6A49" w14:textId="77777777" w:rsidR="002A2EA1" w:rsidRDefault="002A2EA1" w:rsidP="001F1DAA">
      <w:pPr>
        <w:pStyle w:val="0Calibrizakladnitext"/>
      </w:pPr>
      <w:r>
        <w:t xml:space="preserve">Územní plán zachovává současný hodnotný charakter zdejší krajiny. Především se jedná o zachování charakteristických přírodních hodnot území. Zároveň zachovává současné využití krajiny s ohledem na funkce krajiny jako jsou: ekologická, hospodářská, vodohospodářská, lesnická a dále jako mimolesní zeleň, trvalé travní porosty a vodní toky. </w:t>
      </w:r>
    </w:p>
    <w:p w14:paraId="62D34CCE" w14:textId="1BE52757" w:rsidR="002A2EA1" w:rsidRDefault="002A2EA1" w:rsidP="001F1DAA">
      <w:pPr>
        <w:pStyle w:val="0Calibrizakladnitext"/>
      </w:pPr>
      <w:r>
        <w:t>Územní plán využívá pro rozvoj především plochy v zastavěném území a takové plochy, které nezpochybnitelně navazují na již zastavěné území, které jsou vhodné k zastavění a nevytváření nevhodný zásah do volné krajiny. Územním plánem nejsou navrhovány žádné nové plochy pro využití, jež by znamenalo vytváření nových nevhodných dominant v území.</w:t>
      </w:r>
    </w:p>
    <w:p w14:paraId="4765E874" w14:textId="78FF4966" w:rsidR="002A2EA1" w:rsidRDefault="002A2EA1" w:rsidP="001F1DAA">
      <w:pPr>
        <w:pStyle w:val="0Calibrizakladnitext"/>
      </w:pPr>
      <w:r>
        <w:lastRenderedPageBreak/>
        <w:t>Územní plán zachovává současné využití krajiny s ohledem na funkce krajiny jako jsou:  ekologická, hospodářská, vodohospodářská, lesnická a dále jako mimolesní zeleň, trvalé travní porosty a vodní toky.</w:t>
      </w:r>
    </w:p>
    <w:p w14:paraId="2B937A9D" w14:textId="77777777" w:rsidR="002A2EA1" w:rsidRDefault="002A2EA1" w:rsidP="001F1DAA">
      <w:pPr>
        <w:pStyle w:val="0CalibriNadpis3"/>
      </w:pPr>
      <w:bookmarkStart w:id="132" w:name="_Toc130381982"/>
      <w:r>
        <w:t>USPOŘÁDÁNÍ KRAJINY</w:t>
      </w:r>
      <w:bookmarkEnd w:id="132"/>
    </w:p>
    <w:p w14:paraId="53D3B605" w14:textId="77777777" w:rsidR="002A2EA1" w:rsidRDefault="002A2EA1" w:rsidP="001F1DAA">
      <w:pPr>
        <w:pStyle w:val="0Calibrizakladnitext"/>
      </w:pPr>
      <w:r>
        <w:t>Územní plán řeší využití území tak, aby nenarušil hodnoty krajiny a jejího uspořádání. Rozvojové plochy jsou řešeny tak, aby nenarušovaly obhospodařování zemědělské půdy a aby nedošlo ke kolizím ve využívání krajiny a nebyl narušen hodnotný krajinný ráz řešeného území. Návrh ÚP vymezuje plochy s rozdílným využitím v nezastavitelném území a stanovuje podmínky pro změny jejich využití viz kapitola F.</w:t>
      </w:r>
    </w:p>
    <w:p w14:paraId="5EC8BE28" w14:textId="06002767" w:rsidR="002A2EA1" w:rsidRDefault="002A2EA1" w:rsidP="001F1DAA">
      <w:pPr>
        <w:pStyle w:val="0Calibrizakladnitext"/>
      </w:pPr>
      <w:r>
        <w:t xml:space="preserve">Jedná se o: plochy vodní; plochy zemědělské; plochy lesní. </w:t>
      </w:r>
    </w:p>
    <w:p w14:paraId="5633E291" w14:textId="77777777" w:rsidR="002A2EA1" w:rsidRDefault="002A2EA1" w:rsidP="001F1DAA">
      <w:pPr>
        <w:pStyle w:val="0CalibriNadpis2"/>
      </w:pPr>
      <w:bookmarkStart w:id="133" w:name="_Toc130381983"/>
      <w:r>
        <w:t>ÚZEMNÍ SYSTÉM EKOLOGICKÉ STABILITY</w:t>
      </w:r>
      <w:bookmarkEnd w:id="133"/>
    </w:p>
    <w:p w14:paraId="33027258" w14:textId="77777777" w:rsidR="002A2EA1" w:rsidRDefault="002A2EA1" w:rsidP="001F1DAA">
      <w:pPr>
        <w:pStyle w:val="0Calibrizakladnitext"/>
      </w:pPr>
      <w:r>
        <w:t xml:space="preserve">Pro vymezení prvků ÚSES v řešeném území se vycházelo z ÚAP a dříve zpracovaných generelů ÚSES. Územní plán ctí jak lokalizaci nadregionálního a regionálního ÚSES dle ÚAP, tak i v převážné většině řešení ÚSES dle generelů v území zpracovaných. Návrh ÚSES respektuje řešení systému ÚSES vycházející z Generelu krajinného rázu jihočeského kraje, který byl podkladem pro zapracování ÚSES do Zásad územního rozvoje Jihočeského kraje, včetně řešení lokálního ÚSES prověřeného v ÚS Třeboňsko – Novohradsko. </w:t>
      </w:r>
    </w:p>
    <w:p w14:paraId="7FE956CF" w14:textId="1D3ACA75" w:rsidR="002A2EA1" w:rsidRDefault="002A2EA1" w:rsidP="001F1DAA">
      <w:pPr>
        <w:pStyle w:val="0Calibrizakladnitext"/>
      </w:pPr>
      <w:r>
        <w:t>Při jižní a jihozápadní hranici s územím obce Lužnice sousedí a částečně na území zasahuje nadregionální biocentrum „Stará řeka“. Po toku řeky Lužnice prochází územím přibližně ve směru jih – sever regionální biokoridor 478</w:t>
      </w:r>
      <w:ins w:id="134" w:author="Vlastimil Peterka" w:date="2023-03-08T14:04:00Z">
        <w:r w:rsidR="000301E2">
          <w:rPr>
            <w:lang w:val="cs-CZ"/>
          </w:rPr>
          <w:t xml:space="preserve"> (RBK.478)</w:t>
        </w:r>
      </w:ins>
      <w:r>
        <w:t xml:space="preserve"> „Rod – Stará řeka“, rozdělený do úseků: 22056A, 22056B, 22057, 22064, 22108</w:t>
      </w:r>
      <w:del w:id="135" w:author="uživatel" w:date="2023-08-04T11:43:00Z">
        <w:r w:rsidDel="00C11EB7">
          <w:delText xml:space="preserve"> </w:delText>
        </w:r>
        <w:r w:rsidRPr="00C11EB7" w:rsidDel="00C11EB7">
          <w:delText>a nově navržený 22-N</w:delText>
        </w:r>
      </w:del>
      <w:ins w:id="136" w:author="uživatel" w:date="2023-08-04T11:43:00Z">
        <w:r w:rsidR="00C11EB7" w:rsidRPr="00C11EB7">
          <w:rPr>
            <w:lang w:val="cs-CZ"/>
          </w:rPr>
          <w:t>.</w:t>
        </w:r>
      </w:ins>
      <w:r>
        <w:t xml:space="preserve">. V severozápadní části území obce prochází přibližně ve směru západ – severovýchod regionální biokoridor 482 „Stará řeka – </w:t>
      </w:r>
      <w:del w:id="137" w:author="Vlastimil Peterka" w:date="2023-03-08T14:04:00Z">
        <w:r w:rsidDel="000301E2">
          <w:delText>RK 478</w:delText>
        </w:r>
      </w:del>
      <w:ins w:id="138" w:author="Vlastimil Peterka" w:date="2023-03-08T14:04:00Z">
        <w:r w:rsidR="000301E2">
          <w:rPr>
            <w:lang w:val="cs-CZ"/>
          </w:rPr>
          <w:t>RBK.478</w:t>
        </w:r>
      </w:ins>
      <w:r>
        <w:t>“, rozdělený do úseků: 22053, 22054 a 22055 a na severu od toku Lužnice severovýchodním směrem v krátkém úseku prochází regionální biokoridor 483</w:t>
      </w:r>
      <w:ins w:id="139" w:author="Vlastimil Peterka" w:date="2023-03-08T14:04:00Z">
        <w:r w:rsidR="000301E2">
          <w:rPr>
            <w:lang w:val="cs-CZ"/>
          </w:rPr>
          <w:t xml:space="preserve"> (RBK.483)</w:t>
        </w:r>
      </w:ins>
      <w:r>
        <w:t xml:space="preserve"> „Píska – </w:t>
      </w:r>
      <w:del w:id="140" w:author="Vlastimil Peterka" w:date="2023-03-08T14:05:00Z">
        <w:r w:rsidDel="000301E2">
          <w:delText>RK 478</w:delText>
        </w:r>
      </w:del>
      <w:ins w:id="141" w:author="Vlastimil Peterka" w:date="2023-03-08T14:05:00Z">
        <w:r w:rsidR="000301E2">
          <w:rPr>
            <w:lang w:val="cs-CZ"/>
          </w:rPr>
          <w:t>RBK.483</w:t>
        </w:r>
      </w:ins>
      <w:r>
        <w:t xml:space="preserve">“ číslo 22068. Regionální biokoridory procházející územím jsou děleny do kratších úseků vloženými lokálními biocentry. Územní systém ekologické stability je dále doplněn lokálními biocentry, která jsou spolu i s prvky ÚSES vyšší úrovně propojena lokálními biokoridory. </w:t>
      </w:r>
    </w:p>
    <w:p w14:paraId="35B42FEC" w14:textId="4FC93623" w:rsidR="002A2EA1" w:rsidRDefault="002A2EA1" w:rsidP="001F1DAA">
      <w:pPr>
        <w:pStyle w:val="0Calibrizakladnitext"/>
      </w:pPr>
      <w:r>
        <w:t xml:space="preserve">V rámci ÚP obce Lužnice byl v zájmovém území vymezen lokální ÚSES. Lokalizace prvků ÚSES v územním plánu byla převzata z ÚAP a podkladů poskytnutých CHKO Třeboňsko. Jednotlivé prvky, biocentra a biokoridory byly, pokud to bylo možné, pouze vymezeny do hranic parcel. Tam, kde nebylo možné vymezení do hranic parcel a mimo řešené území, jsou hranice prvků ÚSES převzaty z ÚAP, případně upraveny s ohledem na funkčnost prvku a využití okolních ploch. To se týká především regionálního biokoridoru </w:t>
      </w:r>
      <w:ins w:id="142" w:author="Vlastimil Peterka" w:date="2023-03-08T14:05:00Z">
        <w:r w:rsidR="000301E2">
          <w:rPr>
            <w:lang w:val="cs-CZ"/>
          </w:rPr>
          <w:t>RBK.</w:t>
        </w:r>
      </w:ins>
      <w:r>
        <w:t>478 „Rod – Stará řeka“ rozděleného do úseků: 22056A, 22056B, 22057, 22064, 22108</w:t>
      </w:r>
      <w:ins w:id="143" w:author="uživatel" w:date="2023-08-04T11:42:00Z">
        <w:r w:rsidR="00C11EB7">
          <w:rPr>
            <w:lang w:val="cs-CZ"/>
          </w:rPr>
          <w:t>.</w:t>
        </w:r>
      </w:ins>
      <w:r>
        <w:t xml:space="preserve"> </w:t>
      </w:r>
      <w:del w:id="144" w:author="uživatel" w:date="2023-08-04T11:43:00Z">
        <w:r w:rsidRPr="00C11EB7" w:rsidDel="00C11EB7">
          <w:delText>a nově navržený 22-N, který je vymezen tak aby splňoval minimální a maximální parametry regionálního biokoridoru a snížily se na minimum možné konflikty s využíváním okolních ploch.</w:delText>
        </w:r>
        <w:r w:rsidDel="00C11EB7">
          <w:delText xml:space="preserve"> </w:delText>
        </w:r>
      </w:del>
    </w:p>
    <w:p w14:paraId="5C9F39CA" w14:textId="77777777" w:rsidR="002A2EA1" w:rsidRDefault="002A2EA1" w:rsidP="001F1DAA">
      <w:pPr>
        <w:pStyle w:val="0Calibrizakladnitext"/>
      </w:pPr>
      <w:r>
        <w:t>V území je vymezeno celkem jedenáct lokálních biocenter, z toho sedm vložených do regionálního biokoridoru. Dvě lokální biocentra jsou zčásti vymezena v řešeném území a z části leží mimo řešené území, kde nejsou tato biocentra přesně vymezena.</w:t>
      </w:r>
    </w:p>
    <w:p w14:paraId="6378D80B" w14:textId="4DCA1D79" w:rsidR="002A2EA1" w:rsidRDefault="002A2EA1" w:rsidP="001F1DAA">
      <w:pPr>
        <w:pStyle w:val="0Calibrizakladnitext"/>
      </w:pPr>
      <w:r>
        <w:t>Prvky ÚSES jsou lokalizovány se snahou o bezkolizní průběh s nadějí na plnou funkčnost v budoucnosti. Plán ÚSES je řešen tak, aby byly splněny maximální a minimální doporučené rozměry prvků ÚSES. Délka lokálních biokoridorů nepřesahuje 2 000 m, jejich šířka je minimálně 15 m.</w:t>
      </w:r>
    </w:p>
    <w:p w14:paraId="2E04F9C9" w14:textId="77777777" w:rsidR="002A2EA1" w:rsidRDefault="002A2EA1" w:rsidP="001F1DAA">
      <w:pPr>
        <w:pStyle w:val="0Calibrizakladnitext"/>
      </w:pPr>
      <w:r>
        <w:t>Významnou součástí ÚSES jsou interakční prvky, které zprostředkovávají příznivé působení biocenter a biokoridorů na okolní ekologicky méně stabilní krajinu. Pro vymezení interakčních prvků byly využity plochy s vyšším stupněm ekologické stability v plochách zemědělské půdy, často drobné vodní toky (VKP), remízky a lesní lemy.</w:t>
      </w:r>
    </w:p>
    <w:p w14:paraId="0FEF5B0E" w14:textId="77777777" w:rsidR="002A2EA1" w:rsidRDefault="002A2EA1" w:rsidP="001F1DAA">
      <w:pPr>
        <w:pStyle w:val="0Calibrizakladnitext"/>
      </w:pPr>
      <w:r>
        <w:t xml:space="preserve">Na pozemcích, které jsou zahrnuty do územního systému ekologické stability nesmí dojít ke snížení současného stupně ekologické stability. </w:t>
      </w:r>
    </w:p>
    <w:p w14:paraId="6C84E30D" w14:textId="77777777" w:rsidR="002A2EA1" w:rsidRDefault="002A2EA1" w:rsidP="001F1DAA">
      <w:pPr>
        <w:pStyle w:val="0Calibrizakladnitext"/>
        <w:rPr>
          <w:ins w:id="145" w:author="uživatel" w:date="2023-03-17T10:37:00Z"/>
        </w:rPr>
      </w:pPr>
      <w:r>
        <w:t>V grafické části dokumentace územního plánu jsou zakresleny plochy nadregionálního, regionálního a lokálního  ÚSES a interakční prvky vymezené na území obce Lužnice.</w:t>
      </w:r>
    </w:p>
    <w:p w14:paraId="3648B490" w14:textId="7C8519D7" w:rsidR="00632875" w:rsidRPr="00632875" w:rsidRDefault="00632875" w:rsidP="001F1DAA">
      <w:pPr>
        <w:pStyle w:val="0Calibrizakladnitext"/>
        <w:rPr>
          <w:lang w:val="cs-CZ"/>
        </w:rPr>
      </w:pPr>
      <w:ins w:id="146" w:author="uživatel" w:date="2023-03-17T10:37:00Z">
        <w:r w:rsidRPr="00075763">
          <w:rPr>
            <w:lang w:val="cs-CZ"/>
          </w:rPr>
          <w:t>Prvky ÚSES</w:t>
        </w:r>
      </w:ins>
      <w:ins w:id="147" w:author="uživatel" w:date="2023-03-17T10:39:00Z">
        <w:r w:rsidRPr="00075763">
          <w:rPr>
            <w:lang w:val="cs-CZ"/>
          </w:rPr>
          <w:t xml:space="preserve"> (lokální biokoridory)</w:t>
        </w:r>
      </w:ins>
      <w:ins w:id="148" w:author="uživatel" w:date="2023-03-17T10:37:00Z">
        <w:r w:rsidRPr="00075763">
          <w:rPr>
            <w:lang w:val="cs-CZ"/>
          </w:rPr>
          <w:t xml:space="preserve"> k založení jsou vymezeny též jako plochy změn v</w:t>
        </w:r>
      </w:ins>
      <w:ins w:id="149" w:author="uživatel" w:date="2023-03-17T10:38:00Z">
        <w:r w:rsidRPr="00075763">
          <w:rPr>
            <w:lang w:val="cs-CZ"/>
          </w:rPr>
          <w:t> </w:t>
        </w:r>
      </w:ins>
      <w:ins w:id="150" w:author="uživatel" w:date="2023-03-17T10:37:00Z">
        <w:r w:rsidRPr="00075763">
          <w:rPr>
            <w:lang w:val="cs-CZ"/>
          </w:rPr>
          <w:t xml:space="preserve">krajině </w:t>
        </w:r>
      </w:ins>
      <w:ins w:id="151" w:author="uživatel" w:date="2023-03-17T10:38:00Z">
        <w:r w:rsidRPr="00075763">
          <w:rPr>
            <w:lang w:val="cs-CZ"/>
          </w:rPr>
          <w:t>K.1 (LBK.1938) a K.2 (LBK.1973B).</w:t>
        </w:r>
      </w:ins>
    </w:p>
    <w:p w14:paraId="5A8373F1" w14:textId="68777BAD" w:rsidR="002A2EA1" w:rsidRDefault="002A2EA1" w:rsidP="001F1DAA">
      <w:pPr>
        <w:pStyle w:val="0CalibriNadpis3"/>
      </w:pPr>
      <w:r>
        <w:lastRenderedPageBreak/>
        <w:t xml:space="preserve"> </w:t>
      </w:r>
      <w:r>
        <w:tab/>
      </w:r>
      <w:bookmarkStart w:id="152" w:name="_Toc130381984"/>
      <w:r>
        <w:t>TABULKY BIOCENTER A BIOKORIDORŮ:</w:t>
      </w:r>
      <w:bookmarkEnd w:id="1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C65461" w:rsidRPr="00C65461" w14:paraId="703F3277" w14:textId="77777777" w:rsidTr="00C65461">
        <w:tc>
          <w:tcPr>
            <w:tcW w:w="4537" w:type="dxa"/>
            <w:tcBorders>
              <w:top w:val="single" w:sz="4" w:space="0" w:color="auto"/>
              <w:left w:val="single" w:sz="4" w:space="0" w:color="auto"/>
              <w:bottom w:val="single" w:sz="4" w:space="0" w:color="auto"/>
              <w:right w:val="nil"/>
            </w:tcBorders>
          </w:tcPr>
          <w:p w14:paraId="6D00EC64"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sz w:val="20"/>
                <w:szCs w:val="20"/>
              </w:rPr>
              <w:br w:type="page"/>
            </w:r>
            <w:r w:rsidRPr="001F1DAA">
              <w:rPr>
                <w:rFonts w:asciiTheme="minorHAnsi" w:hAnsiTheme="minorHAnsi" w:cstheme="minorHAnsi"/>
                <w:b/>
                <w:bCs/>
                <w:sz w:val="20"/>
                <w:szCs w:val="20"/>
              </w:rPr>
              <w:t>Číslo:</w:t>
            </w:r>
          </w:p>
        </w:tc>
        <w:tc>
          <w:tcPr>
            <w:tcW w:w="4525" w:type="dxa"/>
            <w:tcBorders>
              <w:top w:val="single" w:sz="4" w:space="0" w:color="auto"/>
              <w:left w:val="nil"/>
              <w:bottom w:val="single" w:sz="4" w:space="0" w:color="auto"/>
              <w:right w:val="single" w:sz="4" w:space="0" w:color="auto"/>
            </w:tcBorders>
          </w:tcPr>
          <w:p w14:paraId="5779A1C0" w14:textId="5A9F7C83" w:rsidR="00FF3E0F" w:rsidRPr="001F1DAA" w:rsidRDefault="00FF3E0F" w:rsidP="001F1DAA">
            <w:pPr>
              <w:pStyle w:val="Zkladntext"/>
              <w:rPr>
                <w:rFonts w:asciiTheme="minorHAnsi" w:hAnsiTheme="minorHAnsi" w:cstheme="minorHAnsi"/>
                <w:sz w:val="20"/>
                <w:szCs w:val="20"/>
              </w:rPr>
            </w:pPr>
            <w:del w:id="153" w:author="Vlastimil Peterka" w:date="2023-03-08T14:05:00Z">
              <w:r w:rsidRPr="001F1DAA" w:rsidDel="000301E2">
                <w:rPr>
                  <w:rFonts w:asciiTheme="minorHAnsi" w:hAnsiTheme="minorHAnsi" w:cstheme="minorHAnsi"/>
                  <w:sz w:val="20"/>
                  <w:szCs w:val="20"/>
                </w:rPr>
                <w:delText>NBC 38</w:delText>
              </w:r>
            </w:del>
            <w:ins w:id="154" w:author="Vlastimil Peterka" w:date="2023-03-08T14:05:00Z">
              <w:r w:rsidR="000301E2">
                <w:rPr>
                  <w:rFonts w:asciiTheme="minorHAnsi" w:hAnsiTheme="minorHAnsi" w:cstheme="minorHAnsi"/>
                  <w:sz w:val="20"/>
                  <w:szCs w:val="20"/>
                </w:rPr>
                <w:t>NBC.38</w:t>
              </w:r>
            </w:ins>
          </w:p>
        </w:tc>
      </w:tr>
      <w:tr w:rsidR="00C65461" w:rsidRPr="00C65461" w14:paraId="3D44FD80" w14:textId="77777777" w:rsidTr="00C65461">
        <w:tc>
          <w:tcPr>
            <w:tcW w:w="4537" w:type="dxa"/>
            <w:tcBorders>
              <w:top w:val="single" w:sz="4" w:space="0" w:color="auto"/>
              <w:left w:val="single" w:sz="4" w:space="0" w:color="auto"/>
              <w:bottom w:val="single" w:sz="4" w:space="0" w:color="auto"/>
              <w:right w:val="nil"/>
            </w:tcBorders>
          </w:tcPr>
          <w:p w14:paraId="437FF8C4"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Název:</w:t>
            </w:r>
          </w:p>
        </w:tc>
        <w:tc>
          <w:tcPr>
            <w:tcW w:w="4525" w:type="dxa"/>
            <w:tcBorders>
              <w:top w:val="single" w:sz="4" w:space="0" w:color="auto"/>
              <w:left w:val="nil"/>
              <w:bottom w:val="single" w:sz="4" w:space="0" w:color="auto"/>
              <w:right w:val="single" w:sz="4" w:space="0" w:color="auto"/>
            </w:tcBorders>
          </w:tcPr>
          <w:p w14:paraId="1F7742A9" w14:textId="77777777"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Stará řeka</w:t>
            </w:r>
          </w:p>
        </w:tc>
      </w:tr>
      <w:tr w:rsidR="00C65461" w:rsidRPr="00C65461" w14:paraId="08975ED6" w14:textId="77777777" w:rsidTr="00C65461">
        <w:tc>
          <w:tcPr>
            <w:tcW w:w="4537" w:type="dxa"/>
            <w:tcBorders>
              <w:top w:val="single" w:sz="4" w:space="0" w:color="auto"/>
              <w:left w:val="single" w:sz="4" w:space="0" w:color="auto"/>
              <w:bottom w:val="single" w:sz="4" w:space="0" w:color="auto"/>
              <w:right w:val="nil"/>
            </w:tcBorders>
          </w:tcPr>
          <w:p w14:paraId="1ABDE281"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NKOD</w:t>
            </w:r>
          </w:p>
        </w:tc>
        <w:tc>
          <w:tcPr>
            <w:tcW w:w="4525" w:type="dxa"/>
            <w:tcBorders>
              <w:top w:val="single" w:sz="4" w:space="0" w:color="auto"/>
              <w:left w:val="nil"/>
              <w:bottom w:val="single" w:sz="4" w:space="0" w:color="auto"/>
              <w:right w:val="single" w:sz="4" w:space="0" w:color="auto"/>
            </w:tcBorders>
          </w:tcPr>
          <w:p w14:paraId="01A741E3" w14:textId="77777777"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38</w:t>
            </w:r>
          </w:p>
        </w:tc>
      </w:tr>
      <w:tr w:rsidR="00C65461" w:rsidRPr="00C65461" w14:paraId="6F9FBAF4" w14:textId="77777777" w:rsidTr="00C65461">
        <w:tc>
          <w:tcPr>
            <w:tcW w:w="4537" w:type="dxa"/>
            <w:tcBorders>
              <w:top w:val="single" w:sz="4" w:space="0" w:color="auto"/>
              <w:bottom w:val="single" w:sz="4" w:space="0" w:color="auto"/>
            </w:tcBorders>
          </w:tcPr>
          <w:p w14:paraId="321DE227"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Kostra ek. stability:</w:t>
            </w:r>
          </w:p>
          <w:p w14:paraId="3F79D02A" w14:textId="77777777"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VKP rybniky, vodní plochy, niva, mokřady, lesy</w:t>
            </w:r>
          </w:p>
        </w:tc>
        <w:tc>
          <w:tcPr>
            <w:tcW w:w="4525" w:type="dxa"/>
            <w:tcBorders>
              <w:top w:val="single" w:sz="4" w:space="0" w:color="auto"/>
              <w:bottom w:val="single" w:sz="4" w:space="0" w:color="auto"/>
            </w:tcBorders>
          </w:tcPr>
          <w:p w14:paraId="3F33C339"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Prvek ÚSES:</w:t>
            </w:r>
          </w:p>
          <w:p w14:paraId="3FD52957" w14:textId="77777777"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 xml:space="preserve">nadregionální biocentrum, funkční </w:t>
            </w:r>
          </w:p>
        </w:tc>
      </w:tr>
      <w:tr w:rsidR="00C65461" w:rsidRPr="00C65461" w14:paraId="15389113" w14:textId="77777777" w:rsidTr="00C65461">
        <w:tc>
          <w:tcPr>
            <w:tcW w:w="4537" w:type="dxa"/>
            <w:tcBorders>
              <w:top w:val="single" w:sz="4" w:space="0" w:color="auto"/>
              <w:left w:val="single" w:sz="4" w:space="0" w:color="auto"/>
              <w:bottom w:val="single" w:sz="4" w:space="0" w:color="auto"/>
              <w:right w:val="nil"/>
            </w:tcBorders>
          </w:tcPr>
          <w:p w14:paraId="5DD4265D"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Geobiocenologická typizace:</w:t>
            </w:r>
          </w:p>
        </w:tc>
        <w:tc>
          <w:tcPr>
            <w:tcW w:w="4525" w:type="dxa"/>
            <w:tcBorders>
              <w:top w:val="single" w:sz="4" w:space="0" w:color="auto"/>
              <w:left w:val="nil"/>
              <w:bottom w:val="single" w:sz="4" w:space="0" w:color="auto"/>
              <w:right w:val="single" w:sz="4" w:space="0" w:color="auto"/>
            </w:tcBorders>
          </w:tcPr>
          <w:p w14:paraId="2ED0A437" w14:textId="77777777"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na řešeném území: 3 B, BC 4-5, 4 BC 5a 5b</w:t>
            </w:r>
          </w:p>
        </w:tc>
      </w:tr>
      <w:tr w:rsidR="00C65461" w:rsidRPr="00C65461" w14:paraId="632ECE50" w14:textId="77777777" w:rsidTr="00C65461">
        <w:tc>
          <w:tcPr>
            <w:tcW w:w="4537" w:type="dxa"/>
            <w:tcBorders>
              <w:top w:val="single" w:sz="4" w:space="0" w:color="auto"/>
              <w:left w:val="single" w:sz="4" w:space="0" w:color="auto"/>
              <w:bottom w:val="single" w:sz="4" w:space="0" w:color="auto"/>
              <w:right w:val="nil"/>
            </w:tcBorders>
          </w:tcPr>
          <w:p w14:paraId="36223722"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Katastrální území:</w:t>
            </w:r>
          </w:p>
        </w:tc>
        <w:tc>
          <w:tcPr>
            <w:tcW w:w="4525" w:type="dxa"/>
            <w:tcBorders>
              <w:top w:val="single" w:sz="4" w:space="0" w:color="auto"/>
              <w:left w:val="nil"/>
              <w:bottom w:val="single" w:sz="4" w:space="0" w:color="auto"/>
              <w:right w:val="single" w:sz="4" w:space="0" w:color="auto"/>
            </w:tcBorders>
          </w:tcPr>
          <w:p w14:paraId="59A9D3CA" w14:textId="77777777"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Třeboň, Lužnice, Lomnice n. Luž., Přeseka, Stará Hlína, Holičky u Staré Hlíny</w:t>
            </w:r>
          </w:p>
        </w:tc>
      </w:tr>
      <w:tr w:rsidR="00C65461" w:rsidRPr="00C65461" w14:paraId="4220789D" w14:textId="77777777" w:rsidTr="00C65461">
        <w:tc>
          <w:tcPr>
            <w:tcW w:w="4537" w:type="dxa"/>
            <w:tcBorders>
              <w:top w:val="single" w:sz="4" w:space="0" w:color="auto"/>
              <w:left w:val="single" w:sz="4" w:space="0" w:color="auto"/>
              <w:bottom w:val="single" w:sz="4" w:space="0" w:color="auto"/>
              <w:right w:val="nil"/>
            </w:tcBorders>
          </w:tcPr>
          <w:p w14:paraId="15ADBC6A"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Rozloha:</w:t>
            </w:r>
          </w:p>
        </w:tc>
        <w:tc>
          <w:tcPr>
            <w:tcW w:w="4525" w:type="dxa"/>
            <w:tcBorders>
              <w:top w:val="single" w:sz="4" w:space="0" w:color="auto"/>
              <w:left w:val="nil"/>
              <w:bottom w:val="single" w:sz="4" w:space="0" w:color="auto"/>
              <w:right w:val="single" w:sz="4" w:space="0" w:color="auto"/>
            </w:tcBorders>
          </w:tcPr>
          <w:p w14:paraId="4521F0D2" w14:textId="77777777" w:rsidR="00FF3E0F" w:rsidRPr="001F1DAA" w:rsidRDefault="00FF3E0F" w:rsidP="001F1DAA">
            <w:pPr>
              <w:pStyle w:val="Zkladntext"/>
              <w:rPr>
                <w:rFonts w:asciiTheme="minorHAnsi" w:hAnsiTheme="minorHAnsi" w:cstheme="minorHAnsi"/>
                <w:sz w:val="20"/>
                <w:szCs w:val="20"/>
              </w:rPr>
            </w:pPr>
            <w:smartTag w:uri="urn:schemas-microsoft-com:office:smarttags" w:element="metricconverter">
              <w:smartTagPr>
                <w:attr w:name="ProductID" w:val="4590,793 ha"/>
              </w:smartTagPr>
              <w:r w:rsidRPr="001F1DAA">
                <w:rPr>
                  <w:rFonts w:asciiTheme="minorHAnsi" w:hAnsiTheme="minorHAnsi" w:cstheme="minorHAnsi"/>
                  <w:sz w:val="20"/>
                  <w:szCs w:val="20"/>
                </w:rPr>
                <w:t>4590,793 ha</w:t>
              </w:r>
            </w:smartTag>
            <w:r w:rsidRPr="001F1DAA">
              <w:rPr>
                <w:rFonts w:asciiTheme="minorHAnsi" w:hAnsiTheme="minorHAnsi" w:cstheme="minorHAnsi"/>
                <w:sz w:val="20"/>
                <w:szCs w:val="20"/>
              </w:rPr>
              <w:t xml:space="preserve">, z toho 63,841 na řeš. úz. </w:t>
            </w:r>
          </w:p>
        </w:tc>
      </w:tr>
      <w:tr w:rsidR="00FF3E0F" w:rsidRPr="00FF3E0F" w14:paraId="3A444C38" w14:textId="77777777" w:rsidTr="001F1DAA">
        <w:tc>
          <w:tcPr>
            <w:tcW w:w="9062" w:type="dxa"/>
            <w:gridSpan w:val="2"/>
            <w:tcBorders>
              <w:top w:val="single" w:sz="4" w:space="0" w:color="auto"/>
            </w:tcBorders>
          </w:tcPr>
          <w:p w14:paraId="72BFEE15"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Charakteristika ekotopu a bioty:</w:t>
            </w:r>
          </w:p>
          <w:p w14:paraId="5414BA84" w14:textId="6D54E5D4"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vodní plochy, les, podmáčené louky, vřesoviště, vrbiny, olšiny</w:t>
            </w:r>
          </w:p>
        </w:tc>
      </w:tr>
      <w:tr w:rsidR="00FF3E0F" w:rsidRPr="00FF3E0F" w14:paraId="55C1EF2E" w14:textId="77777777" w:rsidTr="001F1DAA">
        <w:tc>
          <w:tcPr>
            <w:tcW w:w="9062" w:type="dxa"/>
            <w:gridSpan w:val="2"/>
            <w:tcBorders>
              <w:bottom w:val="single" w:sz="4" w:space="0" w:color="auto"/>
            </w:tcBorders>
          </w:tcPr>
          <w:p w14:paraId="692CDA41"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Opatření:</w:t>
            </w:r>
          </w:p>
          <w:p w14:paraId="7A8B86DE" w14:textId="517FB378"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 xml:space="preserve">zachování a ochrana současných biotopů   </w:t>
            </w:r>
          </w:p>
        </w:tc>
      </w:tr>
      <w:tr w:rsidR="00C65461" w:rsidRPr="00C65461" w14:paraId="2550C3B5" w14:textId="77777777" w:rsidTr="00C65461">
        <w:tc>
          <w:tcPr>
            <w:tcW w:w="4537" w:type="dxa"/>
            <w:tcBorders>
              <w:top w:val="single" w:sz="4" w:space="0" w:color="auto"/>
              <w:left w:val="single" w:sz="4" w:space="0" w:color="auto"/>
              <w:bottom w:val="single" w:sz="4" w:space="0" w:color="auto"/>
              <w:right w:val="nil"/>
            </w:tcBorders>
          </w:tcPr>
          <w:p w14:paraId="0C018D5C" w14:textId="77777777" w:rsidR="00FF3E0F" w:rsidRPr="001F1DAA" w:rsidRDefault="00FF3E0F" w:rsidP="001F1DAA">
            <w:pPr>
              <w:pStyle w:val="Zkladntext"/>
              <w:rPr>
                <w:rFonts w:asciiTheme="minorHAnsi" w:hAnsiTheme="minorHAnsi" w:cstheme="minorHAnsi"/>
                <w:b/>
                <w:bCs/>
                <w:sz w:val="20"/>
                <w:szCs w:val="20"/>
              </w:rPr>
            </w:pPr>
            <w:r w:rsidRPr="001F1DAA">
              <w:rPr>
                <w:rFonts w:asciiTheme="minorHAnsi" w:hAnsiTheme="minorHAnsi" w:cstheme="minorHAnsi"/>
                <w:b/>
                <w:bCs/>
                <w:sz w:val="20"/>
                <w:szCs w:val="20"/>
              </w:rPr>
              <w:t>Kultura:</w:t>
            </w:r>
          </w:p>
        </w:tc>
        <w:tc>
          <w:tcPr>
            <w:tcW w:w="4525" w:type="dxa"/>
            <w:tcBorders>
              <w:top w:val="single" w:sz="4" w:space="0" w:color="auto"/>
              <w:left w:val="nil"/>
              <w:bottom w:val="single" w:sz="4" w:space="0" w:color="auto"/>
              <w:right w:val="single" w:sz="4" w:space="0" w:color="auto"/>
            </w:tcBorders>
          </w:tcPr>
          <w:p w14:paraId="3298A723" w14:textId="77777777" w:rsidR="00FF3E0F" w:rsidRPr="001F1DAA" w:rsidRDefault="00FF3E0F" w:rsidP="001F1DAA">
            <w:pPr>
              <w:pStyle w:val="Zkladntext"/>
              <w:rPr>
                <w:rFonts w:asciiTheme="minorHAnsi" w:hAnsiTheme="minorHAnsi" w:cstheme="minorHAnsi"/>
                <w:sz w:val="20"/>
                <w:szCs w:val="20"/>
              </w:rPr>
            </w:pPr>
            <w:r w:rsidRPr="001F1DAA">
              <w:rPr>
                <w:rFonts w:asciiTheme="minorHAnsi" w:hAnsiTheme="minorHAnsi" w:cstheme="minorHAnsi"/>
                <w:sz w:val="20"/>
                <w:szCs w:val="20"/>
              </w:rPr>
              <w:t>vodní plochy, les, louky, ostatní plochy</w:t>
            </w:r>
          </w:p>
        </w:tc>
      </w:tr>
    </w:tbl>
    <w:p w14:paraId="2670B000"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1"/>
        <w:gridCol w:w="4521"/>
      </w:tblGrid>
      <w:tr w:rsidR="00FF3E0F" w:rsidRPr="00FF3E0F" w14:paraId="420DCD47" w14:textId="77777777" w:rsidTr="001F1DAA">
        <w:tc>
          <w:tcPr>
            <w:tcW w:w="4541" w:type="dxa"/>
            <w:tcBorders>
              <w:top w:val="single" w:sz="4" w:space="0" w:color="auto"/>
              <w:left w:val="single" w:sz="4" w:space="0" w:color="auto"/>
              <w:bottom w:val="single" w:sz="4" w:space="0" w:color="auto"/>
              <w:right w:val="nil"/>
            </w:tcBorders>
          </w:tcPr>
          <w:p w14:paraId="062A9DC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1" w:type="dxa"/>
            <w:tcBorders>
              <w:top w:val="single" w:sz="4" w:space="0" w:color="auto"/>
              <w:left w:val="nil"/>
              <w:bottom w:val="single" w:sz="4" w:space="0" w:color="auto"/>
              <w:right w:val="single" w:sz="4" w:space="0" w:color="auto"/>
            </w:tcBorders>
          </w:tcPr>
          <w:p w14:paraId="2BF3C65E" w14:textId="50A3EF1B"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55" w:author="uživatel" w:date="2023-03-16T10:26:00Z">
              <w:r w:rsidR="00D854FA" w:rsidRPr="00D854FA">
                <w:rPr>
                  <w:rFonts w:asciiTheme="minorHAnsi" w:hAnsiTheme="minorHAnsi" w:cstheme="minorHAnsi"/>
                  <w:kern w:val="1"/>
                  <w:sz w:val="20"/>
                  <w:szCs w:val="20"/>
                </w:rPr>
                <w:t>.</w:t>
              </w:r>
            </w:ins>
            <w:del w:id="156" w:author="uživatel" w:date="2023-03-16T10:26: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478/11029-NBC38</w:t>
            </w:r>
          </w:p>
        </w:tc>
      </w:tr>
      <w:tr w:rsidR="00FF3E0F" w:rsidRPr="00FF3E0F" w14:paraId="69ED5C53" w14:textId="77777777" w:rsidTr="001F1DAA">
        <w:tc>
          <w:tcPr>
            <w:tcW w:w="4541" w:type="dxa"/>
            <w:tcBorders>
              <w:top w:val="single" w:sz="4" w:space="0" w:color="auto"/>
              <w:left w:val="single" w:sz="4" w:space="0" w:color="auto"/>
              <w:bottom w:val="single" w:sz="4" w:space="0" w:color="auto"/>
              <w:right w:val="nil"/>
            </w:tcBorders>
          </w:tcPr>
          <w:p w14:paraId="2689016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1" w:type="dxa"/>
            <w:tcBorders>
              <w:top w:val="single" w:sz="4" w:space="0" w:color="auto"/>
              <w:left w:val="nil"/>
              <w:bottom w:val="single" w:sz="4" w:space="0" w:color="auto"/>
              <w:right w:val="single" w:sz="4" w:space="0" w:color="auto"/>
            </w:tcBorders>
          </w:tcPr>
          <w:p w14:paraId="710863E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Rod – Stará řeka úsek 7</w:t>
            </w:r>
          </w:p>
        </w:tc>
      </w:tr>
      <w:tr w:rsidR="00FF3E0F" w:rsidRPr="00FF3E0F" w14:paraId="0B2F4D67" w14:textId="77777777" w:rsidTr="001F1DAA">
        <w:tc>
          <w:tcPr>
            <w:tcW w:w="4541" w:type="dxa"/>
            <w:tcBorders>
              <w:top w:val="single" w:sz="4" w:space="0" w:color="auto"/>
              <w:left w:val="single" w:sz="4" w:space="0" w:color="auto"/>
              <w:bottom w:val="single" w:sz="4" w:space="0" w:color="auto"/>
              <w:right w:val="nil"/>
            </w:tcBorders>
          </w:tcPr>
          <w:p w14:paraId="51FBBA0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NKOD</w:t>
            </w:r>
          </w:p>
        </w:tc>
        <w:tc>
          <w:tcPr>
            <w:tcW w:w="4521" w:type="dxa"/>
            <w:tcBorders>
              <w:top w:val="single" w:sz="4" w:space="0" w:color="auto"/>
              <w:left w:val="nil"/>
              <w:bottom w:val="single" w:sz="4" w:space="0" w:color="auto"/>
              <w:right w:val="single" w:sz="4" w:space="0" w:color="auto"/>
            </w:tcBorders>
          </w:tcPr>
          <w:p w14:paraId="411CDBF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478</w:t>
            </w:r>
          </w:p>
        </w:tc>
      </w:tr>
      <w:tr w:rsidR="00FF3E0F" w:rsidRPr="00FF3E0F" w14:paraId="430DF717" w14:textId="77777777" w:rsidTr="001F1DAA">
        <w:tc>
          <w:tcPr>
            <w:tcW w:w="4541" w:type="dxa"/>
            <w:tcBorders>
              <w:top w:val="single" w:sz="4" w:space="0" w:color="auto"/>
              <w:bottom w:val="single" w:sz="4" w:space="0" w:color="auto"/>
            </w:tcBorders>
          </w:tcPr>
          <w:p w14:paraId="30B9248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49BA82F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521" w:type="dxa"/>
            <w:tcBorders>
              <w:top w:val="single" w:sz="4" w:space="0" w:color="auto"/>
              <w:bottom w:val="single" w:sz="4" w:space="0" w:color="auto"/>
            </w:tcBorders>
          </w:tcPr>
          <w:p w14:paraId="1340161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1C9CB66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nefunkční </w:t>
            </w:r>
          </w:p>
        </w:tc>
      </w:tr>
      <w:tr w:rsidR="00FF3E0F" w:rsidRPr="00FF3E0F" w14:paraId="5045D059" w14:textId="77777777" w:rsidTr="001F1DAA">
        <w:tc>
          <w:tcPr>
            <w:tcW w:w="4541" w:type="dxa"/>
            <w:tcBorders>
              <w:top w:val="single" w:sz="4" w:space="0" w:color="auto"/>
              <w:left w:val="single" w:sz="4" w:space="0" w:color="auto"/>
              <w:bottom w:val="single" w:sz="4" w:space="0" w:color="auto"/>
              <w:right w:val="nil"/>
            </w:tcBorders>
          </w:tcPr>
          <w:p w14:paraId="09CD024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1" w:type="dxa"/>
            <w:tcBorders>
              <w:top w:val="single" w:sz="4" w:space="0" w:color="auto"/>
              <w:left w:val="nil"/>
              <w:bottom w:val="single" w:sz="4" w:space="0" w:color="auto"/>
              <w:right w:val="single" w:sz="4" w:space="0" w:color="auto"/>
            </w:tcBorders>
          </w:tcPr>
          <w:p w14:paraId="18DC236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5</w:t>
            </w:r>
          </w:p>
        </w:tc>
      </w:tr>
      <w:tr w:rsidR="00FF3E0F" w:rsidRPr="00FF3E0F" w14:paraId="6D131677" w14:textId="77777777" w:rsidTr="001F1DAA">
        <w:tc>
          <w:tcPr>
            <w:tcW w:w="4541" w:type="dxa"/>
            <w:tcBorders>
              <w:top w:val="single" w:sz="4" w:space="0" w:color="auto"/>
              <w:left w:val="single" w:sz="4" w:space="0" w:color="auto"/>
              <w:bottom w:val="single" w:sz="4" w:space="0" w:color="auto"/>
              <w:right w:val="nil"/>
            </w:tcBorders>
          </w:tcPr>
          <w:p w14:paraId="2156C23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1" w:type="dxa"/>
            <w:tcBorders>
              <w:top w:val="single" w:sz="4" w:space="0" w:color="auto"/>
              <w:left w:val="nil"/>
              <w:bottom w:val="single" w:sz="4" w:space="0" w:color="auto"/>
              <w:right w:val="single" w:sz="4" w:space="0" w:color="auto"/>
            </w:tcBorders>
          </w:tcPr>
          <w:p w14:paraId="1864C62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5C801C15" w14:textId="77777777" w:rsidTr="001F1DAA">
        <w:tc>
          <w:tcPr>
            <w:tcW w:w="4541" w:type="dxa"/>
            <w:tcBorders>
              <w:top w:val="single" w:sz="4" w:space="0" w:color="auto"/>
              <w:left w:val="single" w:sz="4" w:space="0" w:color="auto"/>
              <w:bottom w:val="single" w:sz="4" w:space="0" w:color="auto"/>
              <w:right w:val="nil"/>
            </w:tcBorders>
          </w:tcPr>
          <w:p w14:paraId="1051D1F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1" w:type="dxa"/>
            <w:tcBorders>
              <w:top w:val="single" w:sz="4" w:space="0" w:color="auto"/>
              <w:left w:val="nil"/>
              <w:bottom w:val="single" w:sz="4" w:space="0" w:color="auto"/>
              <w:right w:val="single" w:sz="4" w:space="0" w:color="auto"/>
            </w:tcBorders>
          </w:tcPr>
          <w:p w14:paraId="2DEF9DA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196 m"/>
              </w:smartTagPr>
              <w:r w:rsidRPr="001F1DAA">
                <w:rPr>
                  <w:rFonts w:asciiTheme="minorHAnsi" w:hAnsiTheme="minorHAnsi" w:cstheme="minorHAnsi"/>
                  <w:kern w:val="1"/>
                  <w:sz w:val="20"/>
                  <w:szCs w:val="20"/>
                </w:rPr>
                <w:t>196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31 m"/>
              </w:smartTagPr>
              <w:r w:rsidRPr="001F1DAA">
                <w:rPr>
                  <w:rFonts w:asciiTheme="minorHAnsi" w:hAnsiTheme="minorHAnsi" w:cstheme="minorHAnsi"/>
                  <w:kern w:val="1"/>
                  <w:sz w:val="20"/>
                  <w:szCs w:val="20"/>
                </w:rPr>
                <w:t>31 m</w:t>
              </w:r>
            </w:smartTag>
            <w:r w:rsidRPr="001F1DAA">
              <w:rPr>
                <w:rFonts w:asciiTheme="minorHAnsi" w:hAnsiTheme="minorHAnsi" w:cstheme="minorHAnsi"/>
                <w:kern w:val="1"/>
                <w:sz w:val="20"/>
                <w:szCs w:val="20"/>
              </w:rPr>
              <w:t xml:space="preserve"> </w:t>
            </w:r>
          </w:p>
        </w:tc>
      </w:tr>
      <w:tr w:rsidR="00FF3E0F" w:rsidRPr="00FF3E0F" w14:paraId="0D43E414" w14:textId="77777777" w:rsidTr="001F1DAA">
        <w:tc>
          <w:tcPr>
            <w:tcW w:w="9062" w:type="dxa"/>
            <w:gridSpan w:val="2"/>
            <w:tcBorders>
              <w:top w:val="single" w:sz="4" w:space="0" w:color="auto"/>
            </w:tcBorders>
          </w:tcPr>
          <w:p w14:paraId="39C23A9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370D1DFA" w14:textId="40896141"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směrově i spádově upravený vodní tok s opevněným korytem, výpustný objekt, zpevněné plochy, nevyvinut břehový porost</w:t>
            </w:r>
          </w:p>
        </w:tc>
      </w:tr>
      <w:tr w:rsidR="00FF3E0F" w:rsidRPr="00FF3E0F" w14:paraId="2420B2AC" w14:textId="77777777" w:rsidTr="001F1DAA">
        <w:tc>
          <w:tcPr>
            <w:tcW w:w="9062" w:type="dxa"/>
            <w:gridSpan w:val="2"/>
            <w:tcBorders>
              <w:bottom w:val="single" w:sz="4" w:space="0" w:color="auto"/>
            </w:tcBorders>
          </w:tcPr>
          <w:p w14:paraId="0091881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3C40FC6D" w14:textId="6638D3AD"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revitalizace není možná, značnou část tvoří výpustný vodohospodářský objekt rybníka</w:t>
            </w:r>
          </w:p>
        </w:tc>
      </w:tr>
      <w:tr w:rsidR="00FF3E0F" w:rsidRPr="00FF3E0F" w14:paraId="58AFBD10" w14:textId="77777777" w:rsidTr="001F1DAA">
        <w:tc>
          <w:tcPr>
            <w:tcW w:w="4541" w:type="dxa"/>
            <w:tcBorders>
              <w:top w:val="single" w:sz="4" w:space="0" w:color="auto"/>
              <w:left w:val="single" w:sz="4" w:space="0" w:color="auto"/>
              <w:bottom w:val="single" w:sz="4" w:space="0" w:color="auto"/>
              <w:right w:val="nil"/>
            </w:tcBorders>
          </w:tcPr>
          <w:p w14:paraId="1573387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1" w:type="dxa"/>
            <w:tcBorders>
              <w:top w:val="single" w:sz="4" w:space="0" w:color="auto"/>
              <w:left w:val="nil"/>
              <w:bottom w:val="single" w:sz="4" w:space="0" w:color="auto"/>
              <w:right w:val="single" w:sz="4" w:space="0" w:color="auto"/>
            </w:tcBorders>
          </w:tcPr>
          <w:p w14:paraId="004B029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ostatní plochy</w:t>
            </w:r>
          </w:p>
        </w:tc>
      </w:tr>
    </w:tbl>
    <w:p w14:paraId="68F4F6F6"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FF3E0F" w:rsidRPr="00FF3E0F" w14:paraId="791C8098" w14:textId="77777777" w:rsidTr="00D854FA">
        <w:tc>
          <w:tcPr>
            <w:tcW w:w="4606" w:type="dxa"/>
            <w:tcBorders>
              <w:top w:val="single" w:sz="4" w:space="0" w:color="auto"/>
              <w:left w:val="single" w:sz="4" w:space="0" w:color="auto"/>
              <w:bottom w:val="single" w:sz="4" w:space="0" w:color="auto"/>
              <w:right w:val="nil"/>
            </w:tcBorders>
          </w:tcPr>
          <w:p w14:paraId="18B3360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2E2C6B48" w14:textId="42984729" w:rsidR="00FF3E0F" w:rsidRPr="001F1DAA" w:rsidRDefault="00D854FA" w:rsidP="00D854FA">
            <w:pPr>
              <w:pStyle w:val="Zkladntext"/>
              <w:widowControl w:val="0"/>
              <w:suppressLineNumbers/>
              <w:suppressAutoHyphens/>
              <w:spacing w:before="60"/>
              <w:rPr>
                <w:rFonts w:asciiTheme="minorHAnsi" w:hAnsiTheme="minorHAnsi" w:cstheme="minorHAnsi"/>
                <w:kern w:val="1"/>
                <w:sz w:val="20"/>
                <w:szCs w:val="20"/>
              </w:rPr>
            </w:pPr>
            <w:ins w:id="157" w:author="uživatel" w:date="2023-03-16T10:27:00Z">
              <w:r>
                <w:rPr>
                  <w:rFonts w:asciiTheme="minorHAnsi" w:hAnsiTheme="minorHAnsi" w:cstheme="minorHAnsi"/>
                  <w:kern w:val="1"/>
                  <w:sz w:val="20"/>
                  <w:szCs w:val="20"/>
                </w:rPr>
                <w:t>LB</w:t>
              </w:r>
            </w:ins>
            <w:ins w:id="158" w:author="uživatel" w:date="2023-08-04T11:49:00Z">
              <w:r w:rsidR="00C11EB7">
                <w:rPr>
                  <w:rFonts w:asciiTheme="minorHAnsi" w:hAnsiTheme="minorHAnsi" w:cstheme="minorHAnsi"/>
                  <w:kern w:val="1"/>
                  <w:sz w:val="20"/>
                  <w:szCs w:val="20"/>
                </w:rPr>
                <w:t>K</w:t>
              </w:r>
            </w:ins>
            <w:ins w:id="159" w:author="uživatel" w:date="2023-03-16T10:27:00Z">
              <w:r>
                <w:rPr>
                  <w:rFonts w:asciiTheme="minorHAnsi" w:hAnsiTheme="minorHAnsi" w:cstheme="minorHAnsi"/>
                  <w:kern w:val="1"/>
                  <w:sz w:val="20"/>
                  <w:szCs w:val="20"/>
                </w:rPr>
                <w:t>.</w:t>
              </w:r>
            </w:ins>
            <w:r w:rsidR="00FF3E0F" w:rsidRPr="00D854FA">
              <w:rPr>
                <w:rFonts w:asciiTheme="minorHAnsi" w:hAnsiTheme="minorHAnsi" w:cstheme="minorHAnsi"/>
                <w:kern w:val="1"/>
                <w:sz w:val="20"/>
                <w:szCs w:val="20"/>
              </w:rPr>
              <w:t>22-N</w:t>
            </w:r>
            <w:r w:rsidR="00FF3E0F" w:rsidRPr="001F1DAA">
              <w:rPr>
                <w:rFonts w:asciiTheme="minorHAnsi" w:hAnsiTheme="minorHAnsi" w:cstheme="minorHAnsi"/>
                <w:kern w:val="1"/>
                <w:sz w:val="20"/>
                <w:szCs w:val="20"/>
              </w:rPr>
              <w:t xml:space="preserve"> </w:t>
            </w:r>
          </w:p>
        </w:tc>
      </w:tr>
      <w:tr w:rsidR="00FF3E0F" w:rsidRPr="00FF3E0F" w14:paraId="7CBBBBD4" w14:textId="77777777" w:rsidTr="00D854FA">
        <w:tc>
          <w:tcPr>
            <w:tcW w:w="4606" w:type="dxa"/>
            <w:tcBorders>
              <w:top w:val="single" w:sz="4" w:space="0" w:color="auto"/>
              <w:left w:val="single" w:sz="4" w:space="0" w:color="auto"/>
              <w:bottom w:val="single" w:sz="4" w:space="0" w:color="auto"/>
              <w:right w:val="nil"/>
            </w:tcBorders>
          </w:tcPr>
          <w:p w14:paraId="557E467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68616DB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Rod – Stará řeka (nově navržený úsek)</w:t>
            </w:r>
          </w:p>
        </w:tc>
      </w:tr>
      <w:tr w:rsidR="00FF3E0F" w:rsidRPr="00FF3E0F" w14:paraId="17328CD1" w14:textId="77777777" w:rsidTr="00D854FA">
        <w:tc>
          <w:tcPr>
            <w:tcW w:w="4606" w:type="dxa"/>
            <w:tcBorders>
              <w:top w:val="single" w:sz="4" w:space="0" w:color="auto"/>
              <w:left w:val="single" w:sz="4" w:space="0" w:color="auto"/>
              <w:bottom w:val="single" w:sz="4" w:space="0" w:color="auto"/>
              <w:right w:val="nil"/>
            </w:tcBorders>
          </w:tcPr>
          <w:p w14:paraId="4921C1D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NKOD</w:t>
            </w:r>
          </w:p>
        </w:tc>
        <w:tc>
          <w:tcPr>
            <w:tcW w:w="4606" w:type="dxa"/>
            <w:tcBorders>
              <w:top w:val="single" w:sz="4" w:space="0" w:color="auto"/>
              <w:left w:val="nil"/>
              <w:bottom w:val="single" w:sz="4" w:space="0" w:color="auto"/>
              <w:right w:val="single" w:sz="4" w:space="0" w:color="auto"/>
            </w:tcBorders>
          </w:tcPr>
          <w:p w14:paraId="2F16C28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478</w:t>
            </w:r>
          </w:p>
        </w:tc>
      </w:tr>
      <w:tr w:rsidR="00FF3E0F" w:rsidRPr="00FF3E0F" w14:paraId="2C8AF9A9" w14:textId="77777777" w:rsidTr="00D854FA">
        <w:tc>
          <w:tcPr>
            <w:tcW w:w="4606" w:type="dxa"/>
            <w:tcBorders>
              <w:top w:val="single" w:sz="4" w:space="0" w:color="auto"/>
              <w:bottom w:val="single" w:sz="4" w:space="0" w:color="auto"/>
            </w:tcBorders>
          </w:tcPr>
          <w:p w14:paraId="0950EF7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010065C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606" w:type="dxa"/>
            <w:tcBorders>
              <w:top w:val="single" w:sz="4" w:space="0" w:color="auto"/>
              <w:bottom w:val="single" w:sz="4" w:space="0" w:color="auto"/>
            </w:tcBorders>
          </w:tcPr>
          <w:p w14:paraId="074D553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3CCA00B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Lokální biokoridor funkční </w:t>
            </w:r>
          </w:p>
        </w:tc>
      </w:tr>
      <w:tr w:rsidR="00FF3E0F" w:rsidRPr="00FF3E0F" w14:paraId="5689BD78" w14:textId="77777777" w:rsidTr="00D854FA">
        <w:tc>
          <w:tcPr>
            <w:tcW w:w="4606" w:type="dxa"/>
            <w:tcBorders>
              <w:top w:val="single" w:sz="4" w:space="0" w:color="auto"/>
              <w:left w:val="single" w:sz="4" w:space="0" w:color="auto"/>
              <w:bottom w:val="single" w:sz="4" w:space="0" w:color="auto"/>
              <w:right w:val="nil"/>
            </w:tcBorders>
          </w:tcPr>
          <w:p w14:paraId="6A98A3F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Geobiocenologická typizace:</w:t>
            </w:r>
          </w:p>
        </w:tc>
        <w:tc>
          <w:tcPr>
            <w:tcW w:w="4606" w:type="dxa"/>
            <w:tcBorders>
              <w:top w:val="single" w:sz="4" w:space="0" w:color="auto"/>
              <w:left w:val="nil"/>
              <w:bottom w:val="single" w:sz="4" w:space="0" w:color="auto"/>
              <w:right w:val="single" w:sz="4" w:space="0" w:color="auto"/>
            </w:tcBorders>
          </w:tcPr>
          <w:p w14:paraId="7CD6C67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5</w:t>
            </w:r>
          </w:p>
        </w:tc>
      </w:tr>
      <w:tr w:rsidR="00FF3E0F" w:rsidRPr="00FF3E0F" w14:paraId="25C6398D" w14:textId="77777777" w:rsidTr="00D854FA">
        <w:tc>
          <w:tcPr>
            <w:tcW w:w="4606" w:type="dxa"/>
            <w:tcBorders>
              <w:top w:val="single" w:sz="4" w:space="0" w:color="auto"/>
              <w:left w:val="single" w:sz="4" w:space="0" w:color="auto"/>
              <w:bottom w:val="single" w:sz="4" w:space="0" w:color="auto"/>
              <w:right w:val="nil"/>
            </w:tcBorders>
          </w:tcPr>
          <w:p w14:paraId="7D367B6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2E2A3F2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22B8B1EB" w14:textId="77777777" w:rsidTr="00D854FA">
        <w:tc>
          <w:tcPr>
            <w:tcW w:w="4606" w:type="dxa"/>
            <w:tcBorders>
              <w:top w:val="single" w:sz="4" w:space="0" w:color="auto"/>
              <w:left w:val="single" w:sz="4" w:space="0" w:color="auto"/>
              <w:bottom w:val="single" w:sz="4" w:space="0" w:color="auto"/>
              <w:right w:val="nil"/>
            </w:tcBorders>
          </w:tcPr>
          <w:p w14:paraId="409AA36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077B5D5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291 m"/>
              </w:smartTagPr>
              <w:r w:rsidRPr="001F1DAA">
                <w:rPr>
                  <w:rFonts w:asciiTheme="minorHAnsi" w:hAnsiTheme="minorHAnsi" w:cstheme="minorHAnsi"/>
                  <w:kern w:val="1"/>
                  <w:sz w:val="20"/>
                  <w:szCs w:val="20"/>
                </w:rPr>
                <w:t>291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35 m"/>
              </w:smartTagPr>
              <w:r w:rsidRPr="001F1DAA">
                <w:rPr>
                  <w:rFonts w:asciiTheme="minorHAnsi" w:hAnsiTheme="minorHAnsi" w:cstheme="minorHAnsi"/>
                  <w:kern w:val="1"/>
                  <w:sz w:val="20"/>
                  <w:szCs w:val="20"/>
                </w:rPr>
                <w:t>35 m</w:t>
              </w:r>
            </w:smartTag>
            <w:r w:rsidRPr="001F1DAA">
              <w:rPr>
                <w:rFonts w:asciiTheme="minorHAnsi" w:hAnsiTheme="minorHAnsi" w:cstheme="minorHAnsi"/>
                <w:kern w:val="1"/>
                <w:sz w:val="20"/>
                <w:szCs w:val="20"/>
              </w:rPr>
              <w:t xml:space="preserve"> </w:t>
            </w:r>
          </w:p>
        </w:tc>
      </w:tr>
      <w:tr w:rsidR="00FF3E0F" w:rsidRPr="00FF3E0F" w14:paraId="6D9C66B6" w14:textId="77777777" w:rsidTr="00D854FA">
        <w:tc>
          <w:tcPr>
            <w:tcW w:w="9212" w:type="dxa"/>
            <w:gridSpan w:val="2"/>
            <w:tcBorders>
              <w:top w:val="single" w:sz="4" w:space="0" w:color="auto"/>
            </w:tcBorders>
          </w:tcPr>
          <w:p w14:paraId="228E39A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21985FB5" w14:textId="118FDBEC"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přírodě blízký vodní tok s břehovými porosty, vlhké louky </w:t>
            </w:r>
          </w:p>
        </w:tc>
      </w:tr>
      <w:tr w:rsidR="00FF3E0F" w:rsidRPr="00FF3E0F" w14:paraId="7BFF3D72" w14:textId="77777777" w:rsidTr="00D854FA">
        <w:tc>
          <w:tcPr>
            <w:tcW w:w="9212" w:type="dxa"/>
            <w:gridSpan w:val="2"/>
            <w:tcBorders>
              <w:bottom w:val="single" w:sz="4" w:space="0" w:color="auto"/>
            </w:tcBorders>
          </w:tcPr>
          <w:p w14:paraId="241D4AA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7F4E5AD3" w14:textId="026685C0"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zachování současného stavu</w:t>
            </w:r>
          </w:p>
        </w:tc>
      </w:tr>
      <w:tr w:rsidR="00FF3E0F" w:rsidRPr="00FF3E0F" w14:paraId="4BA3A33B" w14:textId="77777777" w:rsidTr="00D854FA">
        <w:tc>
          <w:tcPr>
            <w:tcW w:w="4606" w:type="dxa"/>
            <w:tcBorders>
              <w:top w:val="single" w:sz="4" w:space="0" w:color="auto"/>
              <w:left w:val="single" w:sz="4" w:space="0" w:color="auto"/>
              <w:bottom w:val="single" w:sz="4" w:space="0" w:color="auto"/>
              <w:right w:val="nil"/>
            </w:tcBorders>
          </w:tcPr>
          <w:p w14:paraId="09E534B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3924963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louka</w:t>
            </w:r>
          </w:p>
        </w:tc>
      </w:tr>
    </w:tbl>
    <w:p w14:paraId="7BCB432F"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4C13888B" w14:textId="77777777" w:rsidTr="00D854FA">
        <w:tc>
          <w:tcPr>
            <w:tcW w:w="4606" w:type="dxa"/>
            <w:tcBorders>
              <w:top w:val="single" w:sz="4" w:space="0" w:color="auto"/>
              <w:left w:val="single" w:sz="4" w:space="0" w:color="auto"/>
              <w:bottom w:val="single" w:sz="4" w:space="0" w:color="auto"/>
              <w:right w:val="nil"/>
            </w:tcBorders>
          </w:tcPr>
          <w:p w14:paraId="3FDD4CF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27DFB445" w14:textId="1649553A"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60" w:author="uživatel" w:date="2023-03-16T10:27:00Z">
              <w:r w:rsidR="00D854FA">
                <w:rPr>
                  <w:rFonts w:asciiTheme="minorHAnsi" w:hAnsiTheme="minorHAnsi" w:cstheme="minorHAnsi"/>
                  <w:kern w:val="1"/>
                  <w:sz w:val="20"/>
                  <w:szCs w:val="20"/>
                </w:rPr>
                <w:t>.</w:t>
              </w:r>
            </w:ins>
            <w:del w:id="161" w:author="uživatel" w:date="2023-03-16T10:27: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478/11032-11029</w:t>
            </w:r>
            <w:r w:rsidRPr="001F1DAA">
              <w:rPr>
                <w:rFonts w:asciiTheme="minorHAnsi" w:hAnsiTheme="minorHAnsi" w:cstheme="minorHAnsi"/>
                <w:kern w:val="1"/>
                <w:sz w:val="20"/>
                <w:szCs w:val="20"/>
              </w:rPr>
              <w:t xml:space="preserve"> </w:t>
            </w:r>
          </w:p>
        </w:tc>
      </w:tr>
      <w:tr w:rsidR="00FF3E0F" w:rsidRPr="00FF3E0F" w14:paraId="19ECB2AD" w14:textId="77777777" w:rsidTr="00D854FA">
        <w:tc>
          <w:tcPr>
            <w:tcW w:w="4606" w:type="dxa"/>
            <w:tcBorders>
              <w:top w:val="single" w:sz="4" w:space="0" w:color="auto"/>
              <w:left w:val="single" w:sz="4" w:space="0" w:color="auto"/>
              <w:bottom w:val="single" w:sz="4" w:space="0" w:color="auto"/>
              <w:right w:val="nil"/>
            </w:tcBorders>
          </w:tcPr>
          <w:p w14:paraId="246A0F4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13D97F1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Rod – Stará řeka úsek 6</w:t>
            </w:r>
          </w:p>
        </w:tc>
      </w:tr>
      <w:tr w:rsidR="00FF3E0F" w:rsidRPr="00FF3E0F" w14:paraId="6AE1396A" w14:textId="77777777" w:rsidTr="00D854FA">
        <w:tc>
          <w:tcPr>
            <w:tcW w:w="4606" w:type="dxa"/>
            <w:tcBorders>
              <w:top w:val="single" w:sz="4" w:space="0" w:color="auto"/>
              <w:left w:val="single" w:sz="4" w:space="0" w:color="auto"/>
              <w:bottom w:val="single" w:sz="4" w:space="0" w:color="auto"/>
              <w:right w:val="nil"/>
            </w:tcBorders>
          </w:tcPr>
          <w:p w14:paraId="288F683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606" w:type="dxa"/>
            <w:tcBorders>
              <w:top w:val="single" w:sz="4" w:space="0" w:color="auto"/>
              <w:left w:val="nil"/>
              <w:bottom w:val="single" w:sz="4" w:space="0" w:color="auto"/>
              <w:right w:val="single" w:sz="4" w:space="0" w:color="auto"/>
            </w:tcBorders>
          </w:tcPr>
          <w:p w14:paraId="209E103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478</w:t>
            </w:r>
          </w:p>
        </w:tc>
      </w:tr>
      <w:tr w:rsidR="00FF3E0F" w:rsidRPr="00FF3E0F" w14:paraId="5AE1777A" w14:textId="77777777" w:rsidTr="00D854FA">
        <w:tc>
          <w:tcPr>
            <w:tcW w:w="4606" w:type="dxa"/>
            <w:tcBorders>
              <w:top w:val="single" w:sz="4" w:space="0" w:color="auto"/>
              <w:bottom w:val="single" w:sz="4" w:space="0" w:color="auto"/>
            </w:tcBorders>
          </w:tcPr>
          <w:p w14:paraId="5D64882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74C70DC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606" w:type="dxa"/>
            <w:tcBorders>
              <w:top w:val="single" w:sz="4" w:space="0" w:color="auto"/>
              <w:bottom w:val="single" w:sz="4" w:space="0" w:color="auto"/>
            </w:tcBorders>
          </w:tcPr>
          <w:p w14:paraId="1367DF6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12F1A20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částečně funkční </w:t>
            </w:r>
          </w:p>
        </w:tc>
      </w:tr>
      <w:tr w:rsidR="00FF3E0F" w:rsidRPr="00FF3E0F" w14:paraId="1A9BB83A" w14:textId="77777777" w:rsidTr="00D854FA">
        <w:tc>
          <w:tcPr>
            <w:tcW w:w="4606" w:type="dxa"/>
            <w:tcBorders>
              <w:top w:val="single" w:sz="4" w:space="0" w:color="auto"/>
              <w:left w:val="single" w:sz="4" w:space="0" w:color="auto"/>
              <w:bottom w:val="single" w:sz="4" w:space="0" w:color="auto"/>
              <w:right w:val="nil"/>
            </w:tcBorders>
          </w:tcPr>
          <w:p w14:paraId="16B15F1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2D9A7C3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5, 3B 3</w:t>
            </w:r>
          </w:p>
        </w:tc>
      </w:tr>
      <w:tr w:rsidR="00FF3E0F" w:rsidRPr="00FF3E0F" w14:paraId="353A1B88" w14:textId="77777777" w:rsidTr="00D854FA">
        <w:tc>
          <w:tcPr>
            <w:tcW w:w="4606" w:type="dxa"/>
            <w:tcBorders>
              <w:top w:val="single" w:sz="4" w:space="0" w:color="auto"/>
              <w:left w:val="single" w:sz="4" w:space="0" w:color="auto"/>
              <w:bottom w:val="single" w:sz="4" w:space="0" w:color="auto"/>
              <w:right w:val="nil"/>
            </w:tcBorders>
          </w:tcPr>
          <w:p w14:paraId="62F73AA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4192BBC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2DE149F4" w14:textId="77777777" w:rsidTr="00D854FA">
        <w:tc>
          <w:tcPr>
            <w:tcW w:w="4606" w:type="dxa"/>
            <w:tcBorders>
              <w:top w:val="single" w:sz="4" w:space="0" w:color="auto"/>
              <w:left w:val="single" w:sz="4" w:space="0" w:color="auto"/>
              <w:bottom w:val="single" w:sz="4" w:space="0" w:color="auto"/>
              <w:right w:val="nil"/>
            </w:tcBorders>
          </w:tcPr>
          <w:p w14:paraId="113EF54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375408C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648 m"/>
              </w:smartTagPr>
              <w:r w:rsidRPr="001F1DAA">
                <w:rPr>
                  <w:rFonts w:asciiTheme="minorHAnsi" w:hAnsiTheme="minorHAnsi" w:cstheme="minorHAnsi"/>
                  <w:kern w:val="1"/>
                  <w:sz w:val="20"/>
                  <w:szCs w:val="20"/>
                </w:rPr>
                <w:t>648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40 m"/>
              </w:smartTagPr>
              <w:r w:rsidRPr="001F1DAA">
                <w:rPr>
                  <w:rFonts w:asciiTheme="minorHAnsi" w:hAnsiTheme="minorHAnsi" w:cstheme="minorHAnsi"/>
                  <w:kern w:val="1"/>
                  <w:sz w:val="20"/>
                  <w:szCs w:val="20"/>
                </w:rPr>
                <w:t>40 m</w:t>
              </w:r>
            </w:smartTag>
            <w:r w:rsidRPr="001F1DAA">
              <w:rPr>
                <w:rFonts w:asciiTheme="minorHAnsi" w:hAnsiTheme="minorHAnsi" w:cstheme="minorHAnsi"/>
                <w:kern w:val="1"/>
                <w:sz w:val="20"/>
                <w:szCs w:val="20"/>
              </w:rPr>
              <w:t xml:space="preserve"> </w:t>
            </w:r>
          </w:p>
        </w:tc>
      </w:tr>
      <w:tr w:rsidR="00FF3E0F" w:rsidRPr="00FF3E0F" w14:paraId="55A0531B" w14:textId="77777777" w:rsidTr="00D854FA">
        <w:tc>
          <w:tcPr>
            <w:tcW w:w="9212" w:type="dxa"/>
            <w:gridSpan w:val="2"/>
            <w:tcBorders>
              <w:top w:val="single" w:sz="4" w:space="0" w:color="auto"/>
            </w:tcBorders>
          </w:tcPr>
          <w:p w14:paraId="36DEEE0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7B570D26" w14:textId="7A76A009"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s částečně upraveným korytem s břehovými porosty, vlhké louky, drobné lesíky – kyselý dubový bor, nivní společenstva, louky, orná půda</w:t>
            </w:r>
          </w:p>
        </w:tc>
      </w:tr>
      <w:tr w:rsidR="00FF3E0F" w:rsidRPr="00FF3E0F" w14:paraId="7AD596FF" w14:textId="77777777" w:rsidTr="00D854FA">
        <w:tc>
          <w:tcPr>
            <w:tcW w:w="9212" w:type="dxa"/>
            <w:gridSpan w:val="2"/>
            <w:tcBorders>
              <w:bottom w:val="single" w:sz="4" w:space="0" w:color="auto"/>
            </w:tcBorders>
          </w:tcPr>
          <w:p w14:paraId="02A106A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622D319F" w14:textId="61C1BB48"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zachování současného stavu, revitalizace toku, převedení orné půdy na TTP, kosení</w:t>
            </w:r>
          </w:p>
        </w:tc>
      </w:tr>
      <w:tr w:rsidR="00FF3E0F" w:rsidRPr="00FF3E0F" w14:paraId="2B0C8D67" w14:textId="77777777" w:rsidTr="00D854FA">
        <w:tc>
          <w:tcPr>
            <w:tcW w:w="4606" w:type="dxa"/>
            <w:tcBorders>
              <w:top w:val="single" w:sz="4" w:space="0" w:color="auto"/>
              <w:left w:val="single" w:sz="4" w:space="0" w:color="auto"/>
              <w:bottom w:val="single" w:sz="4" w:space="0" w:color="auto"/>
              <w:right w:val="nil"/>
            </w:tcBorders>
          </w:tcPr>
          <w:p w14:paraId="6F0EA69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201A466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louka, orná půda, ostatní plochy</w:t>
            </w:r>
          </w:p>
        </w:tc>
      </w:tr>
    </w:tbl>
    <w:p w14:paraId="49F0C365"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FF3E0F" w:rsidRPr="00FF3E0F" w14:paraId="47D0C721" w14:textId="77777777" w:rsidTr="00D854FA">
        <w:tc>
          <w:tcPr>
            <w:tcW w:w="4606" w:type="dxa"/>
            <w:tcBorders>
              <w:top w:val="single" w:sz="4" w:space="0" w:color="auto"/>
              <w:left w:val="single" w:sz="4" w:space="0" w:color="auto"/>
              <w:bottom w:val="single" w:sz="4" w:space="0" w:color="auto"/>
              <w:right w:val="nil"/>
            </w:tcBorders>
          </w:tcPr>
          <w:p w14:paraId="3484DE2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684C07B6" w14:textId="16574BB1"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62" w:author="uživatel" w:date="2023-03-16T10:27:00Z">
              <w:r w:rsidR="00D854FA">
                <w:rPr>
                  <w:rFonts w:asciiTheme="minorHAnsi" w:hAnsiTheme="minorHAnsi" w:cstheme="minorHAnsi"/>
                  <w:kern w:val="1"/>
                  <w:sz w:val="20"/>
                  <w:szCs w:val="20"/>
                </w:rPr>
                <w:t>.</w:t>
              </w:r>
            </w:ins>
            <w:del w:id="163" w:author="uživatel" w:date="2023-03-16T10:27: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478/11-N-11032</w:t>
            </w:r>
          </w:p>
        </w:tc>
      </w:tr>
      <w:tr w:rsidR="00FF3E0F" w:rsidRPr="00FF3E0F" w14:paraId="7ED4C69F" w14:textId="77777777" w:rsidTr="00D854FA">
        <w:tc>
          <w:tcPr>
            <w:tcW w:w="4606" w:type="dxa"/>
            <w:tcBorders>
              <w:top w:val="single" w:sz="4" w:space="0" w:color="auto"/>
              <w:left w:val="single" w:sz="4" w:space="0" w:color="auto"/>
              <w:bottom w:val="single" w:sz="4" w:space="0" w:color="auto"/>
              <w:right w:val="nil"/>
            </w:tcBorders>
          </w:tcPr>
          <w:p w14:paraId="2F741A0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14182F2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Rod – Stará řeka rozdělený úsek 5 jižní část</w:t>
            </w:r>
          </w:p>
        </w:tc>
      </w:tr>
      <w:tr w:rsidR="00FF3E0F" w:rsidRPr="00FF3E0F" w14:paraId="0DE0E41F" w14:textId="77777777" w:rsidTr="00D854FA">
        <w:tc>
          <w:tcPr>
            <w:tcW w:w="4606" w:type="dxa"/>
            <w:tcBorders>
              <w:top w:val="single" w:sz="4" w:space="0" w:color="auto"/>
              <w:left w:val="single" w:sz="4" w:space="0" w:color="auto"/>
              <w:bottom w:val="single" w:sz="4" w:space="0" w:color="auto"/>
              <w:right w:val="nil"/>
            </w:tcBorders>
          </w:tcPr>
          <w:p w14:paraId="43D4C67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606" w:type="dxa"/>
            <w:tcBorders>
              <w:top w:val="single" w:sz="4" w:space="0" w:color="auto"/>
              <w:left w:val="nil"/>
              <w:bottom w:val="single" w:sz="4" w:space="0" w:color="auto"/>
              <w:right w:val="single" w:sz="4" w:space="0" w:color="auto"/>
            </w:tcBorders>
          </w:tcPr>
          <w:p w14:paraId="54CE6AB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478</w:t>
            </w:r>
          </w:p>
        </w:tc>
      </w:tr>
      <w:tr w:rsidR="00FF3E0F" w:rsidRPr="00FF3E0F" w14:paraId="2F80975C" w14:textId="77777777" w:rsidTr="00D854FA">
        <w:tc>
          <w:tcPr>
            <w:tcW w:w="4606" w:type="dxa"/>
            <w:tcBorders>
              <w:top w:val="single" w:sz="4" w:space="0" w:color="auto"/>
              <w:bottom w:val="single" w:sz="4" w:space="0" w:color="auto"/>
            </w:tcBorders>
          </w:tcPr>
          <w:p w14:paraId="079C337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0E6FD4B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606" w:type="dxa"/>
            <w:tcBorders>
              <w:top w:val="single" w:sz="4" w:space="0" w:color="auto"/>
              <w:bottom w:val="single" w:sz="4" w:space="0" w:color="auto"/>
            </w:tcBorders>
          </w:tcPr>
          <w:p w14:paraId="733F706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63C8F58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částečně funkční </w:t>
            </w:r>
          </w:p>
        </w:tc>
      </w:tr>
      <w:tr w:rsidR="00FF3E0F" w:rsidRPr="00FF3E0F" w14:paraId="39299778" w14:textId="77777777" w:rsidTr="00D854FA">
        <w:tc>
          <w:tcPr>
            <w:tcW w:w="4606" w:type="dxa"/>
            <w:tcBorders>
              <w:top w:val="single" w:sz="4" w:space="0" w:color="auto"/>
              <w:left w:val="single" w:sz="4" w:space="0" w:color="auto"/>
              <w:bottom w:val="single" w:sz="4" w:space="0" w:color="auto"/>
              <w:right w:val="nil"/>
            </w:tcBorders>
          </w:tcPr>
          <w:p w14:paraId="733B714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4A76586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5, 3B 3</w:t>
            </w:r>
          </w:p>
        </w:tc>
      </w:tr>
      <w:tr w:rsidR="00FF3E0F" w:rsidRPr="00FF3E0F" w14:paraId="26E4266C" w14:textId="77777777" w:rsidTr="00D854FA">
        <w:tc>
          <w:tcPr>
            <w:tcW w:w="4606" w:type="dxa"/>
            <w:tcBorders>
              <w:top w:val="single" w:sz="4" w:space="0" w:color="auto"/>
              <w:left w:val="single" w:sz="4" w:space="0" w:color="auto"/>
              <w:bottom w:val="single" w:sz="4" w:space="0" w:color="auto"/>
              <w:right w:val="nil"/>
            </w:tcBorders>
          </w:tcPr>
          <w:p w14:paraId="0BA4B7B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4928377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1F9629B2" w14:textId="77777777" w:rsidTr="00D854FA">
        <w:tc>
          <w:tcPr>
            <w:tcW w:w="4606" w:type="dxa"/>
            <w:tcBorders>
              <w:top w:val="single" w:sz="4" w:space="0" w:color="auto"/>
              <w:left w:val="single" w:sz="4" w:space="0" w:color="auto"/>
              <w:bottom w:val="single" w:sz="4" w:space="0" w:color="auto"/>
              <w:right w:val="nil"/>
            </w:tcBorders>
          </w:tcPr>
          <w:p w14:paraId="19A2C97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15169D1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1 002 m"/>
              </w:smartTagPr>
              <w:r w:rsidRPr="001F1DAA">
                <w:rPr>
                  <w:rFonts w:asciiTheme="minorHAnsi" w:hAnsiTheme="minorHAnsi" w:cstheme="minorHAnsi"/>
                  <w:kern w:val="1"/>
                  <w:sz w:val="20"/>
                  <w:szCs w:val="20"/>
                </w:rPr>
                <w:t>1 002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36 m"/>
              </w:smartTagPr>
              <w:r w:rsidRPr="001F1DAA">
                <w:rPr>
                  <w:rFonts w:asciiTheme="minorHAnsi" w:hAnsiTheme="minorHAnsi" w:cstheme="minorHAnsi"/>
                  <w:kern w:val="1"/>
                  <w:sz w:val="20"/>
                  <w:szCs w:val="20"/>
                </w:rPr>
                <w:t>36 m</w:t>
              </w:r>
            </w:smartTag>
            <w:r w:rsidRPr="001F1DAA">
              <w:rPr>
                <w:rFonts w:asciiTheme="minorHAnsi" w:hAnsiTheme="minorHAnsi" w:cstheme="minorHAnsi"/>
                <w:kern w:val="1"/>
                <w:sz w:val="20"/>
                <w:szCs w:val="20"/>
              </w:rPr>
              <w:t xml:space="preserve"> </w:t>
            </w:r>
          </w:p>
        </w:tc>
      </w:tr>
      <w:tr w:rsidR="00FF3E0F" w:rsidRPr="00FF3E0F" w14:paraId="6C05BEF5" w14:textId="77777777" w:rsidTr="00D854FA">
        <w:tc>
          <w:tcPr>
            <w:tcW w:w="9212" w:type="dxa"/>
            <w:gridSpan w:val="2"/>
            <w:tcBorders>
              <w:top w:val="single" w:sz="4" w:space="0" w:color="auto"/>
            </w:tcBorders>
          </w:tcPr>
          <w:p w14:paraId="5ECA421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5B97DCFD" w14:textId="564E8AE1"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s částečně upraveným korytem s málo vyvinutými břehovými porosty, prochází zastavěným územím obce, nivní společenstva, louky, orná půda</w:t>
            </w:r>
          </w:p>
        </w:tc>
      </w:tr>
      <w:tr w:rsidR="00FF3E0F" w:rsidRPr="00FF3E0F" w14:paraId="2C9407F7" w14:textId="77777777" w:rsidTr="00D854FA">
        <w:tc>
          <w:tcPr>
            <w:tcW w:w="9212" w:type="dxa"/>
            <w:gridSpan w:val="2"/>
            <w:tcBorders>
              <w:bottom w:val="single" w:sz="4" w:space="0" w:color="auto"/>
            </w:tcBorders>
          </w:tcPr>
          <w:p w14:paraId="337BB02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Opatření:</w:t>
            </w:r>
          </w:p>
          <w:p w14:paraId="22803C3F" w14:textId="1EF0848E"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revitalizace toku, založení přírodě blízkých břehových porostů OL, VR, DB, TP, převedení orné půdy na TTP, kosení</w:t>
            </w:r>
          </w:p>
        </w:tc>
      </w:tr>
      <w:tr w:rsidR="00FF3E0F" w:rsidRPr="00FF3E0F" w14:paraId="5067454A" w14:textId="77777777" w:rsidTr="00D854FA">
        <w:tc>
          <w:tcPr>
            <w:tcW w:w="4606" w:type="dxa"/>
            <w:tcBorders>
              <w:top w:val="single" w:sz="4" w:space="0" w:color="auto"/>
              <w:left w:val="single" w:sz="4" w:space="0" w:color="auto"/>
              <w:bottom w:val="single" w:sz="4" w:space="0" w:color="auto"/>
              <w:right w:val="nil"/>
            </w:tcBorders>
          </w:tcPr>
          <w:p w14:paraId="460268B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65783A7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louka, orná půda, ostatní plochy</w:t>
            </w:r>
          </w:p>
        </w:tc>
      </w:tr>
    </w:tbl>
    <w:p w14:paraId="286A81FC"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374583D7" w14:textId="77777777" w:rsidTr="00D854FA">
        <w:tc>
          <w:tcPr>
            <w:tcW w:w="4606" w:type="dxa"/>
            <w:tcBorders>
              <w:top w:val="single" w:sz="4" w:space="0" w:color="auto"/>
              <w:left w:val="single" w:sz="4" w:space="0" w:color="auto"/>
              <w:bottom w:val="single" w:sz="4" w:space="0" w:color="auto"/>
              <w:right w:val="nil"/>
            </w:tcBorders>
          </w:tcPr>
          <w:p w14:paraId="19095ED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1787293B" w14:textId="2DFF92EE"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64" w:author="uživatel" w:date="2023-03-16T10:27:00Z">
              <w:r w:rsidR="00D854FA">
                <w:rPr>
                  <w:rFonts w:asciiTheme="minorHAnsi" w:hAnsiTheme="minorHAnsi" w:cstheme="minorHAnsi"/>
                  <w:kern w:val="1"/>
                  <w:sz w:val="20"/>
                  <w:szCs w:val="20"/>
                </w:rPr>
                <w:t>.</w:t>
              </w:r>
            </w:ins>
            <w:del w:id="165" w:author="uživatel" w:date="2023-03-16T10:27: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478/11037-11-N</w:t>
            </w:r>
          </w:p>
        </w:tc>
      </w:tr>
      <w:tr w:rsidR="00FF3E0F" w:rsidRPr="00FF3E0F" w14:paraId="404CC917" w14:textId="77777777" w:rsidTr="00D854FA">
        <w:tc>
          <w:tcPr>
            <w:tcW w:w="4606" w:type="dxa"/>
            <w:tcBorders>
              <w:top w:val="single" w:sz="4" w:space="0" w:color="auto"/>
              <w:left w:val="single" w:sz="4" w:space="0" w:color="auto"/>
              <w:bottom w:val="single" w:sz="4" w:space="0" w:color="auto"/>
              <w:right w:val="nil"/>
            </w:tcBorders>
          </w:tcPr>
          <w:p w14:paraId="00DFACE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1FF976B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Rod – Stará řeka rozdělený úsek 5 severní část</w:t>
            </w:r>
          </w:p>
        </w:tc>
      </w:tr>
      <w:tr w:rsidR="00FF3E0F" w:rsidRPr="00FF3E0F" w14:paraId="4F5EDD3D" w14:textId="77777777" w:rsidTr="00D854FA">
        <w:tc>
          <w:tcPr>
            <w:tcW w:w="4606" w:type="dxa"/>
            <w:tcBorders>
              <w:top w:val="single" w:sz="4" w:space="0" w:color="auto"/>
              <w:left w:val="single" w:sz="4" w:space="0" w:color="auto"/>
              <w:bottom w:val="single" w:sz="4" w:space="0" w:color="auto"/>
              <w:right w:val="nil"/>
            </w:tcBorders>
          </w:tcPr>
          <w:p w14:paraId="5CCB3E9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606" w:type="dxa"/>
            <w:tcBorders>
              <w:top w:val="single" w:sz="4" w:space="0" w:color="auto"/>
              <w:left w:val="nil"/>
              <w:bottom w:val="single" w:sz="4" w:space="0" w:color="auto"/>
              <w:right w:val="single" w:sz="4" w:space="0" w:color="auto"/>
            </w:tcBorders>
          </w:tcPr>
          <w:p w14:paraId="7C2C6D0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478</w:t>
            </w:r>
          </w:p>
        </w:tc>
      </w:tr>
      <w:tr w:rsidR="00FF3E0F" w:rsidRPr="00FF3E0F" w14:paraId="7723006E" w14:textId="77777777" w:rsidTr="00D854FA">
        <w:tc>
          <w:tcPr>
            <w:tcW w:w="4606" w:type="dxa"/>
            <w:tcBorders>
              <w:top w:val="single" w:sz="4" w:space="0" w:color="auto"/>
              <w:bottom w:val="single" w:sz="4" w:space="0" w:color="auto"/>
            </w:tcBorders>
          </w:tcPr>
          <w:p w14:paraId="055A3C3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71C4AF4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606" w:type="dxa"/>
            <w:tcBorders>
              <w:top w:val="single" w:sz="4" w:space="0" w:color="auto"/>
              <w:bottom w:val="single" w:sz="4" w:space="0" w:color="auto"/>
            </w:tcBorders>
          </w:tcPr>
          <w:p w14:paraId="2185BB9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227B817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částečně funkční </w:t>
            </w:r>
          </w:p>
        </w:tc>
      </w:tr>
      <w:tr w:rsidR="00FF3E0F" w:rsidRPr="00FF3E0F" w14:paraId="741372B7" w14:textId="77777777" w:rsidTr="00D854FA">
        <w:tc>
          <w:tcPr>
            <w:tcW w:w="4606" w:type="dxa"/>
            <w:tcBorders>
              <w:top w:val="single" w:sz="4" w:space="0" w:color="auto"/>
              <w:left w:val="single" w:sz="4" w:space="0" w:color="auto"/>
              <w:bottom w:val="single" w:sz="4" w:space="0" w:color="auto"/>
              <w:right w:val="nil"/>
            </w:tcBorders>
          </w:tcPr>
          <w:p w14:paraId="14D4775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35F4314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BC 4-5, 3B 3</w:t>
            </w:r>
          </w:p>
        </w:tc>
      </w:tr>
      <w:tr w:rsidR="00FF3E0F" w:rsidRPr="00FF3E0F" w14:paraId="2CE0BD1E" w14:textId="77777777" w:rsidTr="00D854FA">
        <w:tc>
          <w:tcPr>
            <w:tcW w:w="4606" w:type="dxa"/>
            <w:tcBorders>
              <w:top w:val="single" w:sz="4" w:space="0" w:color="auto"/>
              <w:left w:val="single" w:sz="4" w:space="0" w:color="auto"/>
              <w:bottom w:val="single" w:sz="4" w:space="0" w:color="auto"/>
              <w:right w:val="nil"/>
            </w:tcBorders>
          </w:tcPr>
          <w:p w14:paraId="2924D55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05190BA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4B815C12" w14:textId="77777777" w:rsidTr="00D854FA">
        <w:tc>
          <w:tcPr>
            <w:tcW w:w="4606" w:type="dxa"/>
            <w:tcBorders>
              <w:top w:val="single" w:sz="4" w:space="0" w:color="auto"/>
              <w:left w:val="single" w:sz="4" w:space="0" w:color="auto"/>
              <w:bottom w:val="single" w:sz="4" w:space="0" w:color="auto"/>
              <w:right w:val="nil"/>
            </w:tcBorders>
          </w:tcPr>
          <w:p w14:paraId="44C3EB4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2B25282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1 038 m"/>
              </w:smartTagPr>
              <w:r w:rsidRPr="001F1DAA">
                <w:rPr>
                  <w:rFonts w:asciiTheme="minorHAnsi" w:hAnsiTheme="minorHAnsi" w:cstheme="minorHAnsi"/>
                  <w:kern w:val="1"/>
                  <w:sz w:val="20"/>
                  <w:szCs w:val="20"/>
                </w:rPr>
                <w:t>1 038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40 m"/>
              </w:smartTagPr>
              <w:r w:rsidRPr="001F1DAA">
                <w:rPr>
                  <w:rFonts w:asciiTheme="minorHAnsi" w:hAnsiTheme="minorHAnsi" w:cstheme="minorHAnsi"/>
                  <w:kern w:val="1"/>
                  <w:sz w:val="20"/>
                  <w:szCs w:val="20"/>
                </w:rPr>
                <w:t>40 m</w:t>
              </w:r>
            </w:smartTag>
            <w:r w:rsidRPr="001F1DAA">
              <w:rPr>
                <w:rFonts w:asciiTheme="minorHAnsi" w:hAnsiTheme="minorHAnsi" w:cstheme="minorHAnsi"/>
                <w:kern w:val="1"/>
                <w:sz w:val="20"/>
                <w:szCs w:val="20"/>
              </w:rPr>
              <w:t xml:space="preserve"> </w:t>
            </w:r>
          </w:p>
        </w:tc>
      </w:tr>
      <w:tr w:rsidR="00FF3E0F" w:rsidRPr="00FF3E0F" w14:paraId="27AEFFFB" w14:textId="77777777" w:rsidTr="00D854FA">
        <w:tc>
          <w:tcPr>
            <w:tcW w:w="9212" w:type="dxa"/>
            <w:gridSpan w:val="2"/>
            <w:tcBorders>
              <w:top w:val="single" w:sz="4" w:space="0" w:color="auto"/>
            </w:tcBorders>
          </w:tcPr>
          <w:p w14:paraId="3CB5EF7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6B40955D" w14:textId="1C78AA50"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s částečně upraveným korytem s málo vyvinutými břehovými porosty, drobné lesíky, nivní společenstva, louky, orná půda</w:t>
            </w:r>
          </w:p>
        </w:tc>
      </w:tr>
      <w:tr w:rsidR="00FF3E0F" w:rsidRPr="00FF3E0F" w14:paraId="1DBDFB40" w14:textId="77777777" w:rsidTr="00D854FA">
        <w:tc>
          <w:tcPr>
            <w:tcW w:w="9212" w:type="dxa"/>
            <w:gridSpan w:val="2"/>
            <w:tcBorders>
              <w:bottom w:val="single" w:sz="4" w:space="0" w:color="auto"/>
            </w:tcBorders>
          </w:tcPr>
          <w:p w14:paraId="7F9F08E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6B9DBF3A" w14:textId="223B8D5C"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revitalizace toku, založení přírodě blízkých břehových porostů OL, VR, DB, STR, převedení orné půdy na TTP, kosení</w:t>
            </w:r>
          </w:p>
        </w:tc>
      </w:tr>
      <w:tr w:rsidR="00FF3E0F" w:rsidRPr="00FF3E0F" w14:paraId="09221723" w14:textId="77777777" w:rsidTr="00D854FA">
        <w:tc>
          <w:tcPr>
            <w:tcW w:w="4606" w:type="dxa"/>
            <w:tcBorders>
              <w:top w:val="single" w:sz="4" w:space="0" w:color="auto"/>
              <w:left w:val="single" w:sz="4" w:space="0" w:color="auto"/>
              <w:bottom w:val="single" w:sz="4" w:space="0" w:color="auto"/>
              <w:right w:val="nil"/>
            </w:tcBorders>
          </w:tcPr>
          <w:p w14:paraId="1C5C7E6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2368DE3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louka, orná půda, ostatní plochy</w:t>
            </w:r>
          </w:p>
        </w:tc>
      </w:tr>
    </w:tbl>
    <w:p w14:paraId="7BDE58CD"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586D74DB" w14:textId="77777777" w:rsidTr="00D854FA">
        <w:tc>
          <w:tcPr>
            <w:tcW w:w="4606" w:type="dxa"/>
            <w:tcBorders>
              <w:top w:val="single" w:sz="4" w:space="0" w:color="auto"/>
              <w:left w:val="single" w:sz="4" w:space="0" w:color="auto"/>
              <w:bottom w:val="single" w:sz="4" w:space="0" w:color="auto"/>
              <w:right w:val="nil"/>
            </w:tcBorders>
          </w:tcPr>
          <w:p w14:paraId="1C01AE6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078D727A" w14:textId="40B46ED5"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66" w:author="uživatel" w:date="2023-03-16T10:27:00Z">
              <w:r w:rsidR="00D854FA">
                <w:rPr>
                  <w:rFonts w:asciiTheme="minorHAnsi" w:hAnsiTheme="minorHAnsi" w:cstheme="minorHAnsi"/>
                  <w:kern w:val="1"/>
                  <w:sz w:val="20"/>
                  <w:szCs w:val="20"/>
                </w:rPr>
                <w:t>.</w:t>
              </w:r>
            </w:ins>
            <w:del w:id="167" w:author="uživatel" w:date="2023-03-16T10:27: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478/11036-11037</w:t>
            </w:r>
          </w:p>
        </w:tc>
      </w:tr>
      <w:tr w:rsidR="00FF3E0F" w:rsidRPr="00FF3E0F" w14:paraId="15E6917E" w14:textId="77777777" w:rsidTr="00D854FA">
        <w:tc>
          <w:tcPr>
            <w:tcW w:w="4606" w:type="dxa"/>
            <w:tcBorders>
              <w:top w:val="single" w:sz="4" w:space="0" w:color="auto"/>
              <w:left w:val="single" w:sz="4" w:space="0" w:color="auto"/>
              <w:bottom w:val="single" w:sz="4" w:space="0" w:color="auto"/>
              <w:right w:val="nil"/>
            </w:tcBorders>
          </w:tcPr>
          <w:p w14:paraId="7A28DAC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0C5E3A1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Rod – Stará řeka úsek 4</w:t>
            </w:r>
          </w:p>
        </w:tc>
      </w:tr>
      <w:tr w:rsidR="00FF3E0F" w:rsidRPr="00FF3E0F" w14:paraId="4E17389E" w14:textId="77777777" w:rsidTr="00D854FA">
        <w:tc>
          <w:tcPr>
            <w:tcW w:w="4606" w:type="dxa"/>
            <w:tcBorders>
              <w:top w:val="single" w:sz="4" w:space="0" w:color="auto"/>
              <w:left w:val="single" w:sz="4" w:space="0" w:color="auto"/>
              <w:bottom w:val="single" w:sz="4" w:space="0" w:color="auto"/>
              <w:right w:val="nil"/>
            </w:tcBorders>
          </w:tcPr>
          <w:p w14:paraId="4968572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606" w:type="dxa"/>
            <w:tcBorders>
              <w:top w:val="single" w:sz="4" w:space="0" w:color="auto"/>
              <w:left w:val="nil"/>
              <w:bottom w:val="single" w:sz="4" w:space="0" w:color="auto"/>
              <w:right w:val="single" w:sz="4" w:space="0" w:color="auto"/>
            </w:tcBorders>
          </w:tcPr>
          <w:p w14:paraId="42E45ED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478</w:t>
            </w:r>
          </w:p>
        </w:tc>
      </w:tr>
      <w:tr w:rsidR="00FF3E0F" w:rsidRPr="00FF3E0F" w14:paraId="1691A5FC" w14:textId="77777777" w:rsidTr="00D854FA">
        <w:tc>
          <w:tcPr>
            <w:tcW w:w="4606" w:type="dxa"/>
            <w:tcBorders>
              <w:top w:val="single" w:sz="4" w:space="0" w:color="auto"/>
              <w:bottom w:val="single" w:sz="4" w:space="0" w:color="auto"/>
            </w:tcBorders>
          </w:tcPr>
          <w:p w14:paraId="6BE3EF6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2264DCE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606" w:type="dxa"/>
            <w:tcBorders>
              <w:top w:val="single" w:sz="4" w:space="0" w:color="auto"/>
              <w:bottom w:val="single" w:sz="4" w:space="0" w:color="auto"/>
            </w:tcBorders>
          </w:tcPr>
          <w:p w14:paraId="127B354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1BB8AB5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částečně funkční </w:t>
            </w:r>
          </w:p>
        </w:tc>
      </w:tr>
      <w:tr w:rsidR="00FF3E0F" w:rsidRPr="00FF3E0F" w14:paraId="4F0BBDB0" w14:textId="77777777" w:rsidTr="00D854FA">
        <w:tc>
          <w:tcPr>
            <w:tcW w:w="4606" w:type="dxa"/>
            <w:tcBorders>
              <w:top w:val="single" w:sz="4" w:space="0" w:color="auto"/>
              <w:left w:val="single" w:sz="4" w:space="0" w:color="auto"/>
              <w:bottom w:val="single" w:sz="4" w:space="0" w:color="auto"/>
              <w:right w:val="nil"/>
            </w:tcBorders>
          </w:tcPr>
          <w:p w14:paraId="6C9980A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57EA354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BC 4-5</w:t>
            </w:r>
          </w:p>
        </w:tc>
      </w:tr>
      <w:tr w:rsidR="00FF3E0F" w:rsidRPr="00FF3E0F" w14:paraId="5891F6FB" w14:textId="77777777" w:rsidTr="00D854FA">
        <w:tc>
          <w:tcPr>
            <w:tcW w:w="4606" w:type="dxa"/>
            <w:tcBorders>
              <w:top w:val="single" w:sz="4" w:space="0" w:color="auto"/>
              <w:left w:val="single" w:sz="4" w:space="0" w:color="auto"/>
              <w:bottom w:val="single" w:sz="4" w:space="0" w:color="auto"/>
              <w:right w:val="nil"/>
            </w:tcBorders>
          </w:tcPr>
          <w:p w14:paraId="1078E64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0927D7E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58D853FD" w14:textId="77777777" w:rsidTr="00D854FA">
        <w:tc>
          <w:tcPr>
            <w:tcW w:w="4606" w:type="dxa"/>
            <w:tcBorders>
              <w:top w:val="single" w:sz="4" w:space="0" w:color="auto"/>
              <w:left w:val="single" w:sz="4" w:space="0" w:color="auto"/>
              <w:bottom w:val="single" w:sz="4" w:space="0" w:color="auto"/>
              <w:right w:val="nil"/>
            </w:tcBorders>
          </w:tcPr>
          <w:p w14:paraId="72BCDB0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522B0E8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410 m"/>
              </w:smartTagPr>
              <w:r w:rsidRPr="001F1DAA">
                <w:rPr>
                  <w:rFonts w:asciiTheme="minorHAnsi" w:hAnsiTheme="minorHAnsi" w:cstheme="minorHAnsi"/>
                  <w:kern w:val="1"/>
                  <w:sz w:val="20"/>
                  <w:szCs w:val="20"/>
                </w:rPr>
                <w:t>410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40 m"/>
              </w:smartTagPr>
              <w:r w:rsidRPr="001F1DAA">
                <w:rPr>
                  <w:rFonts w:asciiTheme="minorHAnsi" w:hAnsiTheme="minorHAnsi" w:cstheme="minorHAnsi"/>
                  <w:kern w:val="1"/>
                  <w:sz w:val="20"/>
                  <w:szCs w:val="20"/>
                </w:rPr>
                <w:t>40 m</w:t>
              </w:r>
            </w:smartTag>
            <w:r w:rsidRPr="001F1DAA">
              <w:rPr>
                <w:rFonts w:asciiTheme="minorHAnsi" w:hAnsiTheme="minorHAnsi" w:cstheme="minorHAnsi"/>
                <w:kern w:val="1"/>
                <w:sz w:val="20"/>
                <w:szCs w:val="20"/>
              </w:rPr>
              <w:t xml:space="preserve"> </w:t>
            </w:r>
          </w:p>
        </w:tc>
      </w:tr>
      <w:tr w:rsidR="00FF3E0F" w:rsidRPr="00FF3E0F" w14:paraId="76237A72" w14:textId="77777777" w:rsidTr="00D854FA">
        <w:tc>
          <w:tcPr>
            <w:tcW w:w="9212" w:type="dxa"/>
            <w:gridSpan w:val="2"/>
            <w:tcBorders>
              <w:top w:val="single" w:sz="4" w:space="0" w:color="auto"/>
            </w:tcBorders>
          </w:tcPr>
          <w:p w14:paraId="7E1AE4A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453750CC" w14:textId="624B5FC5"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s částečně upraveným korytem s břehovými porosty, drobné lesíky - vrbová olšina, jilmový luh, nivní společenstva, louky, orná půda</w:t>
            </w:r>
          </w:p>
        </w:tc>
      </w:tr>
      <w:tr w:rsidR="00FF3E0F" w:rsidRPr="00FF3E0F" w14:paraId="1C018F40" w14:textId="77777777" w:rsidTr="00D854FA">
        <w:tc>
          <w:tcPr>
            <w:tcW w:w="9212" w:type="dxa"/>
            <w:gridSpan w:val="2"/>
            <w:tcBorders>
              <w:bottom w:val="single" w:sz="4" w:space="0" w:color="auto"/>
            </w:tcBorders>
          </w:tcPr>
          <w:p w14:paraId="4A1D6D8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7207457C" w14:textId="2FE1FC0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revitalizace toku, převedení orné půdy na TTP, kosení, část bez zásahu</w:t>
            </w:r>
          </w:p>
        </w:tc>
      </w:tr>
      <w:tr w:rsidR="00FF3E0F" w:rsidRPr="00FF3E0F" w14:paraId="3E534C9B" w14:textId="77777777" w:rsidTr="00D854FA">
        <w:tc>
          <w:tcPr>
            <w:tcW w:w="4606" w:type="dxa"/>
            <w:tcBorders>
              <w:top w:val="single" w:sz="4" w:space="0" w:color="auto"/>
              <w:left w:val="single" w:sz="4" w:space="0" w:color="auto"/>
              <w:bottom w:val="single" w:sz="4" w:space="0" w:color="auto"/>
              <w:right w:val="nil"/>
            </w:tcBorders>
          </w:tcPr>
          <w:p w14:paraId="02E13EA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162C58B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louka, orná půda, ostatní plochy, les</w:t>
            </w:r>
          </w:p>
        </w:tc>
      </w:tr>
    </w:tbl>
    <w:p w14:paraId="714A1A46"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FF3E0F" w:rsidRPr="00FF3E0F" w14:paraId="2AB4F225" w14:textId="77777777" w:rsidTr="00C65461">
        <w:tc>
          <w:tcPr>
            <w:tcW w:w="4538" w:type="dxa"/>
            <w:tcBorders>
              <w:top w:val="single" w:sz="4" w:space="0" w:color="auto"/>
              <w:left w:val="single" w:sz="4" w:space="0" w:color="auto"/>
              <w:bottom w:val="single" w:sz="4" w:space="0" w:color="auto"/>
              <w:right w:val="nil"/>
            </w:tcBorders>
          </w:tcPr>
          <w:p w14:paraId="79185F9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lastRenderedPageBreak/>
              <w:br w:type="page"/>
            </w:r>
            <w:r w:rsidRPr="001F1DAA">
              <w:rPr>
                <w:rFonts w:asciiTheme="minorHAnsi" w:hAnsiTheme="minorHAnsi" w:cstheme="minorHAnsi"/>
                <w:b/>
                <w:bCs/>
                <w:kern w:val="1"/>
                <w:sz w:val="20"/>
                <w:szCs w:val="20"/>
              </w:rPr>
              <w:t>Číslo:</w:t>
            </w:r>
          </w:p>
        </w:tc>
        <w:tc>
          <w:tcPr>
            <w:tcW w:w="4524" w:type="dxa"/>
            <w:tcBorders>
              <w:top w:val="single" w:sz="4" w:space="0" w:color="auto"/>
              <w:left w:val="nil"/>
              <w:bottom w:val="single" w:sz="4" w:space="0" w:color="auto"/>
              <w:right w:val="single" w:sz="4" w:space="0" w:color="auto"/>
            </w:tcBorders>
          </w:tcPr>
          <w:p w14:paraId="3717E4E5" w14:textId="650CA7F6"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68" w:author="uživatel" w:date="2023-03-16T10:27:00Z">
              <w:r w:rsidR="00D854FA">
                <w:rPr>
                  <w:rFonts w:asciiTheme="minorHAnsi" w:hAnsiTheme="minorHAnsi" w:cstheme="minorHAnsi"/>
                  <w:kern w:val="1"/>
                  <w:sz w:val="20"/>
                  <w:szCs w:val="20"/>
                </w:rPr>
                <w:t>.</w:t>
              </w:r>
            </w:ins>
            <w:del w:id="169" w:author="uživatel" w:date="2023-03-16T10:27: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478/11036-RBC683</w:t>
            </w:r>
          </w:p>
        </w:tc>
      </w:tr>
      <w:tr w:rsidR="00FF3E0F" w:rsidRPr="00FF3E0F" w14:paraId="6F4693F4" w14:textId="77777777" w:rsidTr="00C65461">
        <w:tc>
          <w:tcPr>
            <w:tcW w:w="4538" w:type="dxa"/>
            <w:tcBorders>
              <w:top w:val="single" w:sz="4" w:space="0" w:color="auto"/>
              <w:left w:val="single" w:sz="4" w:space="0" w:color="auto"/>
              <w:bottom w:val="single" w:sz="4" w:space="0" w:color="auto"/>
              <w:right w:val="nil"/>
            </w:tcBorders>
          </w:tcPr>
          <w:p w14:paraId="7ABA3DD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4" w:type="dxa"/>
            <w:tcBorders>
              <w:top w:val="single" w:sz="4" w:space="0" w:color="auto"/>
              <w:left w:val="nil"/>
              <w:bottom w:val="single" w:sz="4" w:space="0" w:color="auto"/>
              <w:right w:val="single" w:sz="4" w:space="0" w:color="auto"/>
            </w:tcBorders>
          </w:tcPr>
          <w:p w14:paraId="55E28CF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Rod – Stará řeka úsek 3</w:t>
            </w:r>
          </w:p>
        </w:tc>
      </w:tr>
      <w:tr w:rsidR="00FF3E0F" w:rsidRPr="00FF3E0F" w14:paraId="1739A5AB" w14:textId="77777777" w:rsidTr="00C65461">
        <w:tc>
          <w:tcPr>
            <w:tcW w:w="4538" w:type="dxa"/>
            <w:tcBorders>
              <w:top w:val="single" w:sz="4" w:space="0" w:color="auto"/>
              <w:left w:val="single" w:sz="4" w:space="0" w:color="auto"/>
              <w:bottom w:val="single" w:sz="4" w:space="0" w:color="auto"/>
              <w:right w:val="nil"/>
            </w:tcBorders>
          </w:tcPr>
          <w:p w14:paraId="01A6E8A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524" w:type="dxa"/>
            <w:tcBorders>
              <w:top w:val="single" w:sz="4" w:space="0" w:color="auto"/>
              <w:left w:val="nil"/>
              <w:bottom w:val="single" w:sz="4" w:space="0" w:color="auto"/>
              <w:right w:val="single" w:sz="4" w:space="0" w:color="auto"/>
            </w:tcBorders>
          </w:tcPr>
          <w:p w14:paraId="7B37656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478</w:t>
            </w:r>
          </w:p>
        </w:tc>
      </w:tr>
      <w:tr w:rsidR="00FF3E0F" w:rsidRPr="00FF3E0F" w14:paraId="7E71998E" w14:textId="77777777" w:rsidTr="00C65461">
        <w:tc>
          <w:tcPr>
            <w:tcW w:w="4538" w:type="dxa"/>
            <w:tcBorders>
              <w:top w:val="single" w:sz="4" w:space="0" w:color="auto"/>
              <w:bottom w:val="single" w:sz="4" w:space="0" w:color="auto"/>
            </w:tcBorders>
          </w:tcPr>
          <w:p w14:paraId="1995453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0E8C723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524" w:type="dxa"/>
            <w:tcBorders>
              <w:top w:val="single" w:sz="4" w:space="0" w:color="auto"/>
              <w:bottom w:val="single" w:sz="4" w:space="0" w:color="auto"/>
            </w:tcBorders>
          </w:tcPr>
          <w:p w14:paraId="3D06AD2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442C9C3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částečně funkční </w:t>
            </w:r>
          </w:p>
        </w:tc>
      </w:tr>
      <w:tr w:rsidR="00FF3E0F" w:rsidRPr="00FF3E0F" w14:paraId="295D2C16" w14:textId="77777777" w:rsidTr="00C65461">
        <w:tc>
          <w:tcPr>
            <w:tcW w:w="4538" w:type="dxa"/>
            <w:tcBorders>
              <w:top w:val="single" w:sz="4" w:space="0" w:color="auto"/>
              <w:left w:val="single" w:sz="4" w:space="0" w:color="auto"/>
              <w:bottom w:val="single" w:sz="4" w:space="0" w:color="auto"/>
              <w:right w:val="nil"/>
            </w:tcBorders>
          </w:tcPr>
          <w:p w14:paraId="671CE9E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4" w:type="dxa"/>
            <w:tcBorders>
              <w:top w:val="single" w:sz="4" w:space="0" w:color="auto"/>
              <w:left w:val="nil"/>
              <w:bottom w:val="single" w:sz="4" w:space="0" w:color="auto"/>
              <w:right w:val="single" w:sz="4" w:space="0" w:color="auto"/>
            </w:tcBorders>
          </w:tcPr>
          <w:p w14:paraId="5B460C9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BC 4-5</w:t>
            </w:r>
          </w:p>
        </w:tc>
      </w:tr>
      <w:tr w:rsidR="00FF3E0F" w:rsidRPr="00FF3E0F" w14:paraId="6BAE1F60" w14:textId="77777777" w:rsidTr="00C65461">
        <w:tc>
          <w:tcPr>
            <w:tcW w:w="4538" w:type="dxa"/>
            <w:tcBorders>
              <w:top w:val="single" w:sz="4" w:space="0" w:color="auto"/>
              <w:left w:val="single" w:sz="4" w:space="0" w:color="auto"/>
              <w:bottom w:val="single" w:sz="4" w:space="0" w:color="auto"/>
              <w:right w:val="nil"/>
            </w:tcBorders>
          </w:tcPr>
          <w:p w14:paraId="767102C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4" w:type="dxa"/>
            <w:tcBorders>
              <w:top w:val="single" w:sz="4" w:space="0" w:color="auto"/>
              <w:left w:val="nil"/>
              <w:bottom w:val="single" w:sz="4" w:space="0" w:color="auto"/>
              <w:right w:val="single" w:sz="4" w:space="0" w:color="auto"/>
            </w:tcBorders>
          </w:tcPr>
          <w:p w14:paraId="6885AF9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 Lomnice n. Luž., Klec</w:t>
            </w:r>
          </w:p>
        </w:tc>
      </w:tr>
      <w:tr w:rsidR="00FF3E0F" w:rsidRPr="00FF3E0F" w14:paraId="175C3FAC" w14:textId="77777777" w:rsidTr="00C65461">
        <w:tc>
          <w:tcPr>
            <w:tcW w:w="4538" w:type="dxa"/>
            <w:tcBorders>
              <w:top w:val="single" w:sz="4" w:space="0" w:color="auto"/>
              <w:left w:val="single" w:sz="4" w:space="0" w:color="auto"/>
              <w:bottom w:val="single" w:sz="4" w:space="0" w:color="auto"/>
              <w:right w:val="nil"/>
            </w:tcBorders>
          </w:tcPr>
          <w:p w14:paraId="11F698D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4" w:type="dxa"/>
            <w:tcBorders>
              <w:top w:val="single" w:sz="4" w:space="0" w:color="auto"/>
              <w:left w:val="nil"/>
              <w:bottom w:val="single" w:sz="4" w:space="0" w:color="auto"/>
              <w:right w:val="single" w:sz="4" w:space="0" w:color="auto"/>
            </w:tcBorders>
          </w:tcPr>
          <w:p w14:paraId="3C5155F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696 m"/>
              </w:smartTagPr>
              <w:r w:rsidRPr="001F1DAA">
                <w:rPr>
                  <w:rFonts w:asciiTheme="minorHAnsi" w:hAnsiTheme="minorHAnsi" w:cstheme="minorHAnsi"/>
                  <w:kern w:val="1"/>
                  <w:sz w:val="20"/>
                  <w:szCs w:val="20"/>
                </w:rPr>
                <w:t>696 m</w:t>
              </w:r>
            </w:smartTag>
            <w:r w:rsidRPr="001F1DAA">
              <w:rPr>
                <w:rFonts w:asciiTheme="minorHAnsi" w:hAnsiTheme="minorHAnsi" w:cstheme="minorHAnsi"/>
                <w:kern w:val="1"/>
                <w:sz w:val="20"/>
                <w:szCs w:val="20"/>
              </w:rPr>
              <w:t xml:space="preserve"> na řeš. úz., šířka min. </w:t>
            </w:r>
            <w:smartTag w:uri="urn:schemas-microsoft-com:office:smarttags" w:element="metricconverter">
              <w:smartTagPr>
                <w:attr w:name="ProductID" w:val="40 m"/>
              </w:smartTagPr>
              <w:r w:rsidRPr="001F1DAA">
                <w:rPr>
                  <w:rFonts w:asciiTheme="minorHAnsi" w:hAnsiTheme="minorHAnsi" w:cstheme="minorHAnsi"/>
                  <w:kern w:val="1"/>
                  <w:sz w:val="20"/>
                  <w:szCs w:val="20"/>
                </w:rPr>
                <w:t>40 m</w:t>
              </w:r>
            </w:smartTag>
            <w:r w:rsidRPr="001F1DAA">
              <w:rPr>
                <w:rFonts w:asciiTheme="minorHAnsi" w:hAnsiTheme="minorHAnsi" w:cstheme="minorHAnsi"/>
                <w:kern w:val="1"/>
                <w:sz w:val="20"/>
                <w:szCs w:val="20"/>
              </w:rPr>
              <w:t xml:space="preserve"> </w:t>
            </w:r>
          </w:p>
        </w:tc>
      </w:tr>
      <w:tr w:rsidR="00FF3E0F" w:rsidRPr="00FF3E0F" w14:paraId="3EBEE9F7" w14:textId="77777777" w:rsidTr="00C65461">
        <w:tc>
          <w:tcPr>
            <w:tcW w:w="9062" w:type="dxa"/>
            <w:gridSpan w:val="2"/>
            <w:tcBorders>
              <w:top w:val="single" w:sz="4" w:space="0" w:color="auto"/>
            </w:tcBorders>
          </w:tcPr>
          <w:p w14:paraId="490379E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03B12AAD" w14:textId="1F37B62C"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s částečně upraveným korytem s málo vyvinutými břehovými porosty, drobné lesíky – kyselý dubový bor, louky, orná půda</w:t>
            </w:r>
          </w:p>
        </w:tc>
      </w:tr>
      <w:tr w:rsidR="00FF3E0F" w:rsidRPr="00FF3E0F" w14:paraId="6276D81E" w14:textId="77777777" w:rsidTr="00C65461">
        <w:tc>
          <w:tcPr>
            <w:tcW w:w="9062" w:type="dxa"/>
            <w:gridSpan w:val="2"/>
            <w:tcBorders>
              <w:bottom w:val="single" w:sz="4" w:space="0" w:color="auto"/>
            </w:tcBorders>
          </w:tcPr>
          <w:p w14:paraId="3D228EA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07304940" w14:textId="3367401A"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revitalizace toku, založení přírodě blízkých břehových porostů OL, VR, DB, STR, převedení orné půdy na TTP, kosení</w:t>
            </w:r>
          </w:p>
        </w:tc>
      </w:tr>
      <w:tr w:rsidR="00FF3E0F" w:rsidRPr="00FF3E0F" w14:paraId="7479B0F1" w14:textId="77777777" w:rsidTr="00C65461">
        <w:tc>
          <w:tcPr>
            <w:tcW w:w="4538" w:type="dxa"/>
            <w:tcBorders>
              <w:top w:val="single" w:sz="4" w:space="0" w:color="auto"/>
              <w:left w:val="single" w:sz="4" w:space="0" w:color="auto"/>
              <w:bottom w:val="single" w:sz="4" w:space="0" w:color="auto"/>
              <w:right w:val="nil"/>
            </w:tcBorders>
          </w:tcPr>
          <w:p w14:paraId="044DD5C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4" w:type="dxa"/>
            <w:tcBorders>
              <w:top w:val="single" w:sz="4" w:space="0" w:color="auto"/>
              <w:left w:val="nil"/>
              <w:bottom w:val="single" w:sz="4" w:space="0" w:color="auto"/>
              <w:right w:val="single" w:sz="4" w:space="0" w:color="auto"/>
            </w:tcBorders>
          </w:tcPr>
          <w:p w14:paraId="390E4BA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louka, orná půda, ostatní plochy, les</w:t>
            </w:r>
          </w:p>
        </w:tc>
      </w:tr>
    </w:tbl>
    <w:p w14:paraId="7B85F4E0"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FF3E0F" w:rsidRPr="00FF3E0F" w14:paraId="03EE8ED1" w14:textId="77777777" w:rsidTr="00D854FA">
        <w:tc>
          <w:tcPr>
            <w:tcW w:w="4606" w:type="dxa"/>
            <w:tcBorders>
              <w:top w:val="single" w:sz="4" w:space="0" w:color="auto"/>
              <w:left w:val="single" w:sz="4" w:space="0" w:color="auto"/>
              <w:bottom w:val="single" w:sz="4" w:space="0" w:color="auto"/>
              <w:right w:val="nil"/>
            </w:tcBorders>
          </w:tcPr>
          <w:p w14:paraId="5D1021C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4EED62A7" w14:textId="31946641"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70" w:author="uživatel" w:date="2023-03-16T10:27:00Z">
              <w:r w:rsidR="00D854FA">
                <w:rPr>
                  <w:rFonts w:asciiTheme="minorHAnsi" w:hAnsiTheme="minorHAnsi" w:cstheme="minorHAnsi"/>
                  <w:kern w:val="1"/>
                  <w:sz w:val="20"/>
                  <w:szCs w:val="20"/>
                </w:rPr>
                <w:t>.</w:t>
              </w:r>
            </w:ins>
            <w:del w:id="171" w:author="uživatel" w:date="2023-03-16T10:27: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482/NBC38-11268</w:t>
            </w:r>
          </w:p>
        </w:tc>
      </w:tr>
      <w:tr w:rsidR="00FF3E0F" w:rsidRPr="00FF3E0F" w14:paraId="487A1717" w14:textId="77777777" w:rsidTr="00D854FA">
        <w:tc>
          <w:tcPr>
            <w:tcW w:w="4606" w:type="dxa"/>
            <w:tcBorders>
              <w:top w:val="single" w:sz="4" w:space="0" w:color="auto"/>
              <w:left w:val="single" w:sz="4" w:space="0" w:color="auto"/>
              <w:bottom w:val="single" w:sz="4" w:space="0" w:color="auto"/>
              <w:right w:val="nil"/>
            </w:tcBorders>
          </w:tcPr>
          <w:p w14:paraId="71E99BD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2A0CCF5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Stará řeka – RK 478 úsek 1</w:t>
            </w:r>
          </w:p>
        </w:tc>
      </w:tr>
      <w:tr w:rsidR="00FF3E0F" w:rsidRPr="00FF3E0F" w14:paraId="5A2808CC" w14:textId="77777777" w:rsidTr="00D854FA">
        <w:tc>
          <w:tcPr>
            <w:tcW w:w="4606" w:type="dxa"/>
            <w:tcBorders>
              <w:top w:val="single" w:sz="4" w:space="0" w:color="auto"/>
              <w:left w:val="single" w:sz="4" w:space="0" w:color="auto"/>
              <w:bottom w:val="single" w:sz="4" w:space="0" w:color="auto"/>
              <w:right w:val="nil"/>
            </w:tcBorders>
          </w:tcPr>
          <w:p w14:paraId="0ED49DD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606" w:type="dxa"/>
            <w:tcBorders>
              <w:top w:val="single" w:sz="4" w:space="0" w:color="auto"/>
              <w:left w:val="nil"/>
              <w:bottom w:val="single" w:sz="4" w:space="0" w:color="auto"/>
              <w:right w:val="single" w:sz="4" w:space="0" w:color="auto"/>
            </w:tcBorders>
          </w:tcPr>
          <w:p w14:paraId="0DB7AB0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482</w:t>
            </w:r>
          </w:p>
        </w:tc>
      </w:tr>
      <w:tr w:rsidR="00FF3E0F" w:rsidRPr="00FF3E0F" w14:paraId="2552E31F" w14:textId="77777777" w:rsidTr="00D854FA">
        <w:tc>
          <w:tcPr>
            <w:tcW w:w="4606" w:type="dxa"/>
            <w:tcBorders>
              <w:top w:val="single" w:sz="4" w:space="0" w:color="auto"/>
              <w:bottom w:val="single" w:sz="4" w:space="0" w:color="auto"/>
            </w:tcBorders>
          </w:tcPr>
          <w:p w14:paraId="4CE6663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3DECC36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606" w:type="dxa"/>
            <w:tcBorders>
              <w:top w:val="single" w:sz="4" w:space="0" w:color="auto"/>
              <w:bottom w:val="single" w:sz="4" w:space="0" w:color="auto"/>
            </w:tcBorders>
          </w:tcPr>
          <w:p w14:paraId="3F10CAF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024828D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částečně funkční </w:t>
            </w:r>
          </w:p>
        </w:tc>
      </w:tr>
      <w:tr w:rsidR="00FF3E0F" w:rsidRPr="00FF3E0F" w14:paraId="2FA056E0" w14:textId="77777777" w:rsidTr="00D854FA">
        <w:tc>
          <w:tcPr>
            <w:tcW w:w="4606" w:type="dxa"/>
            <w:tcBorders>
              <w:top w:val="single" w:sz="4" w:space="0" w:color="auto"/>
              <w:left w:val="single" w:sz="4" w:space="0" w:color="auto"/>
              <w:bottom w:val="single" w:sz="4" w:space="0" w:color="auto"/>
              <w:right w:val="nil"/>
            </w:tcBorders>
          </w:tcPr>
          <w:p w14:paraId="77DFE62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638CE7A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AB 3-4</w:t>
            </w:r>
          </w:p>
        </w:tc>
      </w:tr>
      <w:tr w:rsidR="00FF3E0F" w:rsidRPr="00FF3E0F" w14:paraId="65E67E48" w14:textId="77777777" w:rsidTr="00D854FA">
        <w:tc>
          <w:tcPr>
            <w:tcW w:w="4606" w:type="dxa"/>
            <w:tcBorders>
              <w:top w:val="single" w:sz="4" w:space="0" w:color="auto"/>
              <w:left w:val="single" w:sz="4" w:space="0" w:color="auto"/>
              <w:bottom w:val="single" w:sz="4" w:space="0" w:color="auto"/>
              <w:right w:val="nil"/>
            </w:tcBorders>
          </w:tcPr>
          <w:p w14:paraId="35319B5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4B21AC9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3D15A73B" w14:textId="77777777" w:rsidTr="00D854FA">
        <w:tc>
          <w:tcPr>
            <w:tcW w:w="4606" w:type="dxa"/>
            <w:tcBorders>
              <w:top w:val="single" w:sz="4" w:space="0" w:color="auto"/>
              <w:left w:val="single" w:sz="4" w:space="0" w:color="auto"/>
              <w:bottom w:val="single" w:sz="4" w:space="0" w:color="auto"/>
              <w:right w:val="nil"/>
            </w:tcBorders>
          </w:tcPr>
          <w:p w14:paraId="56878C2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2918F25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932 m"/>
              </w:smartTagPr>
              <w:r w:rsidRPr="001F1DAA">
                <w:rPr>
                  <w:rFonts w:asciiTheme="minorHAnsi" w:hAnsiTheme="minorHAnsi" w:cstheme="minorHAnsi"/>
                  <w:kern w:val="1"/>
                  <w:sz w:val="20"/>
                  <w:szCs w:val="20"/>
                </w:rPr>
                <w:t>932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40 m"/>
              </w:smartTagPr>
              <w:r w:rsidRPr="001F1DAA">
                <w:rPr>
                  <w:rFonts w:asciiTheme="minorHAnsi" w:hAnsiTheme="minorHAnsi" w:cstheme="minorHAnsi"/>
                  <w:kern w:val="1"/>
                  <w:sz w:val="20"/>
                  <w:szCs w:val="20"/>
                </w:rPr>
                <w:t>40 m</w:t>
              </w:r>
            </w:smartTag>
            <w:r w:rsidRPr="001F1DAA">
              <w:rPr>
                <w:rFonts w:asciiTheme="minorHAnsi" w:hAnsiTheme="minorHAnsi" w:cstheme="minorHAnsi"/>
                <w:kern w:val="1"/>
                <w:sz w:val="20"/>
                <w:szCs w:val="20"/>
              </w:rPr>
              <w:t xml:space="preserve"> </w:t>
            </w:r>
          </w:p>
        </w:tc>
      </w:tr>
      <w:tr w:rsidR="00FF3E0F" w:rsidRPr="00FF3E0F" w14:paraId="4AA00D8E" w14:textId="77777777" w:rsidTr="00D854FA">
        <w:tc>
          <w:tcPr>
            <w:tcW w:w="9212" w:type="dxa"/>
            <w:gridSpan w:val="2"/>
            <w:tcBorders>
              <w:top w:val="single" w:sz="4" w:space="0" w:color="auto"/>
            </w:tcBorders>
          </w:tcPr>
          <w:p w14:paraId="02BD620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279CEF96" w14:textId="2D52B32A"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drobný vodní tok stoka s částečně upraveným korytem s břehovými porosty vr, br, drobné remízky,  louky, orná půda, snížená funkčnost</w:t>
            </w:r>
          </w:p>
        </w:tc>
      </w:tr>
      <w:tr w:rsidR="00FF3E0F" w:rsidRPr="00FF3E0F" w14:paraId="21E9171B" w14:textId="77777777" w:rsidTr="00D854FA">
        <w:tc>
          <w:tcPr>
            <w:tcW w:w="9212" w:type="dxa"/>
            <w:gridSpan w:val="2"/>
            <w:tcBorders>
              <w:bottom w:val="single" w:sz="4" w:space="0" w:color="auto"/>
            </w:tcBorders>
          </w:tcPr>
          <w:p w14:paraId="7934E60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628BA295" w14:textId="64D1F645"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revitalizace toku, založení přírodě blízkých břehových porostů OL, VR, DB, STR, převedení orné půdy na TTP, kosení</w:t>
            </w:r>
          </w:p>
        </w:tc>
      </w:tr>
      <w:tr w:rsidR="00FF3E0F" w:rsidRPr="00FF3E0F" w14:paraId="59936C67" w14:textId="77777777" w:rsidTr="00D854FA">
        <w:tc>
          <w:tcPr>
            <w:tcW w:w="4606" w:type="dxa"/>
            <w:tcBorders>
              <w:top w:val="single" w:sz="4" w:space="0" w:color="auto"/>
              <w:left w:val="single" w:sz="4" w:space="0" w:color="auto"/>
              <w:bottom w:val="single" w:sz="4" w:space="0" w:color="auto"/>
              <w:right w:val="nil"/>
            </w:tcBorders>
          </w:tcPr>
          <w:p w14:paraId="06282CA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4E45748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tok, louka, orná půda, ostatní plochy</w:t>
            </w:r>
          </w:p>
        </w:tc>
      </w:tr>
    </w:tbl>
    <w:p w14:paraId="3445EEAA"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6EB9D0E0" w14:textId="77777777" w:rsidTr="00D854FA">
        <w:tc>
          <w:tcPr>
            <w:tcW w:w="4606" w:type="dxa"/>
            <w:tcBorders>
              <w:top w:val="single" w:sz="4" w:space="0" w:color="auto"/>
              <w:left w:val="single" w:sz="4" w:space="0" w:color="auto"/>
              <w:bottom w:val="single" w:sz="4" w:space="0" w:color="auto"/>
              <w:right w:val="nil"/>
            </w:tcBorders>
          </w:tcPr>
          <w:p w14:paraId="79E1CF3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66D75A8D" w14:textId="252395F2"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72" w:author="uživatel" w:date="2023-03-16T10:27:00Z">
              <w:r w:rsidR="00D854FA">
                <w:rPr>
                  <w:rFonts w:asciiTheme="minorHAnsi" w:hAnsiTheme="minorHAnsi" w:cstheme="minorHAnsi"/>
                  <w:kern w:val="1"/>
                  <w:sz w:val="20"/>
                  <w:szCs w:val="20"/>
                </w:rPr>
                <w:t>.</w:t>
              </w:r>
            </w:ins>
            <w:del w:id="173" w:author="uživatel" w:date="2023-03-16T10:27: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482/11268-11035</w:t>
            </w:r>
          </w:p>
        </w:tc>
      </w:tr>
      <w:tr w:rsidR="00FF3E0F" w:rsidRPr="00FF3E0F" w14:paraId="1BAFDDD6" w14:textId="77777777" w:rsidTr="00D854FA">
        <w:tc>
          <w:tcPr>
            <w:tcW w:w="4606" w:type="dxa"/>
            <w:tcBorders>
              <w:top w:val="single" w:sz="4" w:space="0" w:color="auto"/>
              <w:left w:val="single" w:sz="4" w:space="0" w:color="auto"/>
              <w:bottom w:val="single" w:sz="4" w:space="0" w:color="auto"/>
              <w:right w:val="nil"/>
            </w:tcBorders>
          </w:tcPr>
          <w:p w14:paraId="698F12A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30CBF62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Stará řeka – RK 478 úsek 2</w:t>
            </w:r>
          </w:p>
        </w:tc>
      </w:tr>
      <w:tr w:rsidR="00FF3E0F" w:rsidRPr="00FF3E0F" w14:paraId="52A0B8A3" w14:textId="77777777" w:rsidTr="00D854FA">
        <w:tc>
          <w:tcPr>
            <w:tcW w:w="4606" w:type="dxa"/>
            <w:tcBorders>
              <w:top w:val="single" w:sz="4" w:space="0" w:color="auto"/>
              <w:left w:val="single" w:sz="4" w:space="0" w:color="auto"/>
              <w:bottom w:val="single" w:sz="4" w:space="0" w:color="auto"/>
              <w:right w:val="nil"/>
            </w:tcBorders>
          </w:tcPr>
          <w:p w14:paraId="44DE2B2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606" w:type="dxa"/>
            <w:tcBorders>
              <w:top w:val="single" w:sz="4" w:space="0" w:color="auto"/>
              <w:left w:val="nil"/>
              <w:bottom w:val="single" w:sz="4" w:space="0" w:color="auto"/>
              <w:right w:val="single" w:sz="4" w:space="0" w:color="auto"/>
            </w:tcBorders>
          </w:tcPr>
          <w:p w14:paraId="1A29DA1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482</w:t>
            </w:r>
          </w:p>
        </w:tc>
      </w:tr>
      <w:tr w:rsidR="00FF3E0F" w:rsidRPr="00FF3E0F" w14:paraId="3673C636" w14:textId="77777777" w:rsidTr="00D854FA">
        <w:tc>
          <w:tcPr>
            <w:tcW w:w="4606" w:type="dxa"/>
            <w:tcBorders>
              <w:top w:val="single" w:sz="4" w:space="0" w:color="auto"/>
              <w:bottom w:val="single" w:sz="4" w:space="0" w:color="auto"/>
            </w:tcBorders>
          </w:tcPr>
          <w:p w14:paraId="7AD830F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Kostra ek. stability:</w:t>
            </w:r>
          </w:p>
          <w:p w14:paraId="52DB2ED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rybník, les, mokřad</w:t>
            </w:r>
          </w:p>
        </w:tc>
        <w:tc>
          <w:tcPr>
            <w:tcW w:w="4606" w:type="dxa"/>
            <w:tcBorders>
              <w:top w:val="single" w:sz="4" w:space="0" w:color="auto"/>
              <w:bottom w:val="single" w:sz="4" w:space="0" w:color="auto"/>
            </w:tcBorders>
          </w:tcPr>
          <w:p w14:paraId="3DA120C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6974873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funkční </w:t>
            </w:r>
          </w:p>
        </w:tc>
      </w:tr>
      <w:tr w:rsidR="00FF3E0F" w:rsidRPr="00FF3E0F" w14:paraId="4048BF15" w14:textId="77777777" w:rsidTr="00D854FA">
        <w:tc>
          <w:tcPr>
            <w:tcW w:w="4606" w:type="dxa"/>
            <w:tcBorders>
              <w:top w:val="single" w:sz="4" w:space="0" w:color="auto"/>
              <w:left w:val="single" w:sz="4" w:space="0" w:color="auto"/>
              <w:bottom w:val="single" w:sz="4" w:space="0" w:color="auto"/>
              <w:right w:val="nil"/>
            </w:tcBorders>
          </w:tcPr>
          <w:p w14:paraId="1287C3D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7D6FACE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4 A"/>
              </w:smartTagPr>
              <w:r w:rsidRPr="001F1DAA">
                <w:rPr>
                  <w:rFonts w:asciiTheme="minorHAnsi" w:hAnsiTheme="minorHAnsi" w:cstheme="minorHAnsi"/>
                  <w:kern w:val="1"/>
                  <w:sz w:val="20"/>
                  <w:szCs w:val="20"/>
                </w:rPr>
                <w:t>4 A</w:t>
              </w:r>
            </w:smartTag>
            <w:r w:rsidRPr="001F1DAA">
              <w:rPr>
                <w:rFonts w:asciiTheme="minorHAnsi" w:hAnsiTheme="minorHAnsi" w:cstheme="minorHAnsi"/>
                <w:kern w:val="1"/>
                <w:sz w:val="20"/>
                <w:szCs w:val="20"/>
              </w:rPr>
              <w:t xml:space="preserve"> 6, 3 B 3</w:t>
            </w:r>
          </w:p>
        </w:tc>
      </w:tr>
      <w:tr w:rsidR="00FF3E0F" w:rsidRPr="00FF3E0F" w14:paraId="085F4FD9" w14:textId="77777777" w:rsidTr="00D854FA">
        <w:tc>
          <w:tcPr>
            <w:tcW w:w="4606" w:type="dxa"/>
            <w:tcBorders>
              <w:top w:val="single" w:sz="4" w:space="0" w:color="auto"/>
              <w:left w:val="single" w:sz="4" w:space="0" w:color="auto"/>
              <w:bottom w:val="single" w:sz="4" w:space="0" w:color="auto"/>
              <w:right w:val="nil"/>
            </w:tcBorders>
          </w:tcPr>
          <w:p w14:paraId="41D7661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7F73610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6515337F" w14:textId="77777777" w:rsidTr="00D854FA">
        <w:tc>
          <w:tcPr>
            <w:tcW w:w="4606" w:type="dxa"/>
            <w:tcBorders>
              <w:top w:val="single" w:sz="4" w:space="0" w:color="auto"/>
              <w:left w:val="single" w:sz="4" w:space="0" w:color="auto"/>
              <w:bottom w:val="single" w:sz="4" w:space="0" w:color="auto"/>
              <w:right w:val="nil"/>
            </w:tcBorders>
          </w:tcPr>
          <w:p w14:paraId="4B86F1C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12F53C4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578 m"/>
              </w:smartTagPr>
              <w:r w:rsidRPr="001F1DAA">
                <w:rPr>
                  <w:rFonts w:asciiTheme="minorHAnsi" w:hAnsiTheme="minorHAnsi" w:cstheme="minorHAnsi"/>
                  <w:kern w:val="1"/>
                  <w:sz w:val="20"/>
                  <w:szCs w:val="20"/>
                </w:rPr>
                <w:t>578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14 m"/>
              </w:smartTagPr>
              <w:r w:rsidRPr="001F1DAA">
                <w:rPr>
                  <w:rFonts w:asciiTheme="minorHAnsi" w:hAnsiTheme="minorHAnsi" w:cstheme="minorHAnsi"/>
                  <w:kern w:val="1"/>
                  <w:sz w:val="20"/>
                  <w:szCs w:val="20"/>
                </w:rPr>
                <w:t>114 m</w:t>
              </w:r>
            </w:smartTag>
            <w:r w:rsidRPr="001F1DAA">
              <w:rPr>
                <w:rFonts w:asciiTheme="minorHAnsi" w:hAnsiTheme="minorHAnsi" w:cstheme="minorHAnsi"/>
                <w:kern w:val="1"/>
                <w:sz w:val="20"/>
                <w:szCs w:val="20"/>
              </w:rPr>
              <w:t xml:space="preserve"> </w:t>
            </w:r>
          </w:p>
        </w:tc>
      </w:tr>
      <w:tr w:rsidR="00FF3E0F" w:rsidRPr="00FF3E0F" w14:paraId="22A95D2A" w14:textId="77777777" w:rsidTr="00D854FA">
        <w:tc>
          <w:tcPr>
            <w:tcW w:w="9212" w:type="dxa"/>
            <w:gridSpan w:val="2"/>
            <w:tcBorders>
              <w:top w:val="single" w:sz="4" w:space="0" w:color="auto"/>
            </w:tcBorders>
          </w:tcPr>
          <w:p w14:paraId="79657D9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3836A01D" w14:textId="0E121D04"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plocha - rybník s břehovými porosty, les LT: 3S svěží dubová bučina, 0G podmáčený smrkový bor s neodpovídající druhovou skladbou, mokřad</w:t>
            </w:r>
          </w:p>
        </w:tc>
      </w:tr>
      <w:tr w:rsidR="00FF3E0F" w:rsidRPr="00FF3E0F" w14:paraId="432E5435" w14:textId="77777777" w:rsidTr="00D854FA">
        <w:tc>
          <w:tcPr>
            <w:tcW w:w="9212" w:type="dxa"/>
            <w:gridSpan w:val="2"/>
            <w:tcBorders>
              <w:bottom w:val="single" w:sz="4" w:space="0" w:color="auto"/>
            </w:tcBorders>
          </w:tcPr>
          <w:p w14:paraId="5667EBE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0BE3F4AD" w14:textId="69BFCFB0"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zachovat současný stav, v lesních porostech pěstebními opatřeními výhledově zajistit přirozenou druhovou skladbu, cílové společenstvo les s druhovou skladbou BK– 6, DB – 3, LP – 1, JD, HB, resp. BO – 6, SM – 3, BR - 1</w:t>
            </w:r>
          </w:p>
        </w:tc>
      </w:tr>
      <w:tr w:rsidR="00FF3E0F" w:rsidRPr="00FF3E0F" w14:paraId="3B10D435" w14:textId="77777777" w:rsidTr="00D854FA">
        <w:tc>
          <w:tcPr>
            <w:tcW w:w="4606" w:type="dxa"/>
            <w:tcBorders>
              <w:top w:val="single" w:sz="4" w:space="0" w:color="auto"/>
              <w:left w:val="single" w:sz="4" w:space="0" w:color="auto"/>
              <w:bottom w:val="single" w:sz="4" w:space="0" w:color="auto"/>
              <w:right w:val="nil"/>
            </w:tcBorders>
          </w:tcPr>
          <w:p w14:paraId="63615A6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28D629D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plocha, les, ostatní plochy</w:t>
            </w:r>
          </w:p>
        </w:tc>
      </w:tr>
    </w:tbl>
    <w:p w14:paraId="01779204"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32931D3A" w14:textId="77777777" w:rsidTr="00D854FA">
        <w:tc>
          <w:tcPr>
            <w:tcW w:w="4606" w:type="dxa"/>
            <w:tcBorders>
              <w:top w:val="single" w:sz="4" w:space="0" w:color="auto"/>
              <w:left w:val="single" w:sz="4" w:space="0" w:color="auto"/>
              <w:bottom w:val="single" w:sz="4" w:space="0" w:color="auto"/>
              <w:right w:val="nil"/>
            </w:tcBorders>
          </w:tcPr>
          <w:p w14:paraId="6329451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414C98EA" w14:textId="613C1F95"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D854FA">
              <w:rPr>
                <w:rFonts w:asciiTheme="minorHAnsi" w:hAnsiTheme="minorHAnsi" w:cstheme="minorHAnsi"/>
                <w:kern w:val="1"/>
                <w:sz w:val="20"/>
                <w:szCs w:val="20"/>
              </w:rPr>
              <w:t>RBK</w:t>
            </w:r>
            <w:ins w:id="174" w:author="uživatel" w:date="2023-03-16T10:28:00Z">
              <w:r w:rsidR="00D854FA">
                <w:rPr>
                  <w:rFonts w:asciiTheme="minorHAnsi" w:hAnsiTheme="minorHAnsi" w:cstheme="minorHAnsi"/>
                  <w:kern w:val="1"/>
                  <w:sz w:val="20"/>
                  <w:szCs w:val="20"/>
                </w:rPr>
                <w:t>.</w:t>
              </w:r>
            </w:ins>
            <w:del w:id="175" w:author="uživatel" w:date="2023-03-16T10:28:00Z">
              <w:r w:rsidRPr="00D854FA" w:rsidDel="00D854FA">
                <w:rPr>
                  <w:rFonts w:asciiTheme="minorHAnsi" w:hAnsiTheme="minorHAnsi" w:cstheme="minorHAnsi"/>
                  <w:kern w:val="1"/>
                  <w:sz w:val="20"/>
                  <w:szCs w:val="20"/>
                </w:rPr>
                <w:delText xml:space="preserve"> </w:delText>
              </w:r>
            </w:del>
            <w:r w:rsidRPr="00D854FA">
              <w:rPr>
                <w:rFonts w:asciiTheme="minorHAnsi" w:hAnsiTheme="minorHAnsi" w:cstheme="minorHAnsi"/>
                <w:kern w:val="1"/>
                <w:sz w:val="20"/>
                <w:szCs w:val="20"/>
              </w:rPr>
              <w:t>482/11035-11037</w:t>
            </w:r>
          </w:p>
        </w:tc>
      </w:tr>
      <w:tr w:rsidR="00FF3E0F" w:rsidRPr="00FF3E0F" w14:paraId="33C5F2A2" w14:textId="77777777" w:rsidTr="00D854FA">
        <w:tc>
          <w:tcPr>
            <w:tcW w:w="4606" w:type="dxa"/>
            <w:tcBorders>
              <w:top w:val="single" w:sz="4" w:space="0" w:color="auto"/>
              <w:left w:val="single" w:sz="4" w:space="0" w:color="auto"/>
              <w:bottom w:val="single" w:sz="4" w:space="0" w:color="auto"/>
              <w:right w:val="nil"/>
            </w:tcBorders>
          </w:tcPr>
          <w:p w14:paraId="50D51A3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1A5B187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Stará řeka – RK 478 úsek 3</w:t>
            </w:r>
          </w:p>
        </w:tc>
      </w:tr>
      <w:tr w:rsidR="00FF3E0F" w:rsidRPr="00FF3E0F" w14:paraId="202A73DB" w14:textId="77777777" w:rsidTr="00D854FA">
        <w:tc>
          <w:tcPr>
            <w:tcW w:w="4606" w:type="dxa"/>
            <w:tcBorders>
              <w:top w:val="single" w:sz="4" w:space="0" w:color="auto"/>
              <w:left w:val="single" w:sz="4" w:space="0" w:color="auto"/>
              <w:bottom w:val="single" w:sz="4" w:space="0" w:color="auto"/>
              <w:right w:val="nil"/>
            </w:tcBorders>
          </w:tcPr>
          <w:p w14:paraId="4BF9F82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606" w:type="dxa"/>
            <w:tcBorders>
              <w:top w:val="single" w:sz="4" w:space="0" w:color="auto"/>
              <w:left w:val="nil"/>
              <w:bottom w:val="single" w:sz="4" w:space="0" w:color="auto"/>
              <w:right w:val="single" w:sz="4" w:space="0" w:color="auto"/>
            </w:tcBorders>
          </w:tcPr>
          <w:p w14:paraId="4FB2F9E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482</w:t>
            </w:r>
          </w:p>
        </w:tc>
      </w:tr>
      <w:tr w:rsidR="00FF3E0F" w:rsidRPr="00FF3E0F" w14:paraId="041FD4EC" w14:textId="77777777" w:rsidTr="00D854FA">
        <w:tc>
          <w:tcPr>
            <w:tcW w:w="4606" w:type="dxa"/>
            <w:tcBorders>
              <w:top w:val="single" w:sz="4" w:space="0" w:color="auto"/>
              <w:bottom w:val="single" w:sz="4" w:space="0" w:color="auto"/>
            </w:tcBorders>
          </w:tcPr>
          <w:p w14:paraId="17AB56F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2334741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w:t>
            </w:r>
          </w:p>
        </w:tc>
        <w:tc>
          <w:tcPr>
            <w:tcW w:w="4606" w:type="dxa"/>
            <w:tcBorders>
              <w:top w:val="single" w:sz="4" w:space="0" w:color="auto"/>
              <w:bottom w:val="single" w:sz="4" w:space="0" w:color="auto"/>
            </w:tcBorders>
          </w:tcPr>
          <w:p w14:paraId="2E5548F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18DD7D6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funkční </w:t>
            </w:r>
          </w:p>
        </w:tc>
      </w:tr>
      <w:tr w:rsidR="00FF3E0F" w:rsidRPr="00FF3E0F" w14:paraId="6BE4CFEA" w14:textId="77777777" w:rsidTr="00D854FA">
        <w:tc>
          <w:tcPr>
            <w:tcW w:w="4606" w:type="dxa"/>
            <w:tcBorders>
              <w:top w:val="single" w:sz="4" w:space="0" w:color="auto"/>
              <w:left w:val="single" w:sz="4" w:space="0" w:color="auto"/>
              <w:bottom w:val="single" w:sz="4" w:space="0" w:color="auto"/>
              <w:right w:val="nil"/>
            </w:tcBorders>
          </w:tcPr>
          <w:p w14:paraId="54381DA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07D75BA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AB 4-5, 3 B 3, 3 B 5</w:t>
            </w:r>
          </w:p>
        </w:tc>
      </w:tr>
      <w:tr w:rsidR="00FF3E0F" w:rsidRPr="00FF3E0F" w14:paraId="1AB5A84C" w14:textId="77777777" w:rsidTr="00D854FA">
        <w:tc>
          <w:tcPr>
            <w:tcW w:w="4606" w:type="dxa"/>
            <w:tcBorders>
              <w:top w:val="single" w:sz="4" w:space="0" w:color="auto"/>
              <w:left w:val="single" w:sz="4" w:space="0" w:color="auto"/>
              <w:bottom w:val="single" w:sz="4" w:space="0" w:color="auto"/>
              <w:right w:val="nil"/>
            </w:tcBorders>
          </w:tcPr>
          <w:p w14:paraId="44093C9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31656A8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689DF1E8" w14:textId="77777777" w:rsidTr="00D854FA">
        <w:tc>
          <w:tcPr>
            <w:tcW w:w="4606" w:type="dxa"/>
            <w:tcBorders>
              <w:top w:val="single" w:sz="4" w:space="0" w:color="auto"/>
              <w:left w:val="single" w:sz="4" w:space="0" w:color="auto"/>
              <w:bottom w:val="single" w:sz="4" w:space="0" w:color="auto"/>
              <w:right w:val="nil"/>
            </w:tcBorders>
          </w:tcPr>
          <w:p w14:paraId="460635D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774D395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764 m"/>
              </w:smartTagPr>
              <w:r w:rsidRPr="001F1DAA">
                <w:rPr>
                  <w:rFonts w:asciiTheme="minorHAnsi" w:hAnsiTheme="minorHAnsi" w:cstheme="minorHAnsi"/>
                  <w:kern w:val="1"/>
                  <w:sz w:val="20"/>
                  <w:szCs w:val="20"/>
                </w:rPr>
                <w:t>764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40 m"/>
              </w:smartTagPr>
              <w:r w:rsidRPr="001F1DAA">
                <w:rPr>
                  <w:rFonts w:asciiTheme="minorHAnsi" w:hAnsiTheme="minorHAnsi" w:cstheme="minorHAnsi"/>
                  <w:kern w:val="1"/>
                  <w:sz w:val="20"/>
                  <w:szCs w:val="20"/>
                </w:rPr>
                <w:t>40 m</w:t>
              </w:r>
            </w:smartTag>
            <w:r w:rsidRPr="001F1DAA">
              <w:rPr>
                <w:rFonts w:asciiTheme="minorHAnsi" w:hAnsiTheme="minorHAnsi" w:cstheme="minorHAnsi"/>
                <w:kern w:val="1"/>
                <w:sz w:val="20"/>
                <w:szCs w:val="20"/>
              </w:rPr>
              <w:t xml:space="preserve"> </w:t>
            </w:r>
          </w:p>
        </w:tc>
      </w:tr>
      <w:tr w:rsidR="00FF3E0F" w:rsidRPr="00FF3E0F" w14:paraId="3646B434" w14:textId="77777777" w:rsidTr="00D854FA">
        <w:tc>
          <w:tcPr>
            <w:tcW w:w="9212" w:type="dxa"/>
            <w:gridSpan w:val="2"/>
            <w:tcBorders>
              <w:top w:val="single" w:sz="4" w:space="0" w:color="auto"/>
            </w:tcBorders>
          </w:tcPr>
          <w:p w14:paraId="0E5644C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560C708D" w14:textId="5DF087E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polopřirozené olšiny, les LT: 1G vrbová olšina, část 0T chudý březový bor, vlhká louka, mokřad</w:t>
            </w:r>
          </w:p>
        </w:tc>
      </w:tr>
      <w:tr w:rsidR="00FF3E0F" w:rsidRPr="00FF3E0F" w14:paraId="718009C6" w14:textId="77777777" w:rsidTr="00D854FA">
        <w:tc>
          <w:tcPr>
            <w:tcW w:w="9212" w:type="dxa"/>
            <w:gridSpan w:val="2"/>
            <w:tcBorders>
              <w:bottom w:val="single" w:sz="4" w:space="0" w:color="auto"/>
            </w:tcBorders>
          </w:tcPr>
          <w:p w14:paraId="517C06B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6BC14BA6" w14:textId="5AB3A4DE"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zachovat současný stav, v lesních porostech pěstebními opatřeními výhledově zajistit přirozenou druhovou skladbu, cílové společenstvo les s druhovou skladbou OL– 6, VR – 3, TP – 1, OS, ponechat přirozenému vývoji</w:t>
            </w:r>
          </w:p>
        </w:tc>
      </w:tr>
      <w:tr w:rsidR="00FF3E0F" w:rsidRPr="00FF3E0F" w14:paraId="6847D819" w14:textId="77777777" w:rsidTr="00D854FA">
        <w:tc>
          <w:tcPr>
            <w:tcW w:w="4606" w:type="dxa"/>
            <w:tcBorders>
              <w:top w:val="single" w:sz="4" w:space="0" w:color="auto"/>
              <w:left w:val="single" w:sz="4" w:space="0" w:color="auto"/>
              <w:bottom w:val="single" w:sz="4" w:space="0" w:color="auto"/>
              <w:right w:val="nil"/>
            </w:tcBorders>
          </w:tcPr>
          <w:p w14:paraId="5803F57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2AED2F9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plocha, les, louka</w:t>
            </w:r>
          </w:p>
        </w:tc>
      </w:tr>
    </w:tbl>
    <w:p w14:paraId="32FF296D"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FF3E0F" w:rsidRPr="00FF3E0F" w14:paraId="4D2E41E6" w14:textId="77777777" w:rsidTr="00D854FA">
        <w:tc>
          <w:tcPr>
            <w:tcW w:w="4606" w:type="dxa"/>
            <w:tcBorders>
              <w:top w:val="single" w:sz="4" w:space="0" w:color="auto"/>
              <w:left w:val="single" w:sz="4" w:space="0" w:color="auto"/>
              <w:bottom w:val="single" w:sz="4" w:space="0" w:color="auto"/>
              <w:right w:val="nil"/>
            </w:tcBorders>
          </w:tcPr>
          <w:p w14:paraId="01E5008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495140C3" w14:textId="5CAA07F1"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del w:id="176" w:author="Vlastimil Peterka" w:date="2023-03-08T14:07:00Z">
              <w:r w:rsidRPr="001F1DAA" w:rsidDel="000301E2">
                <w:rPr>
                  <w:rFonts w:asciiTheme="minorHAnsi" w:hAnsiTheme="minorHAnsi" w:cstheme="minorHAnsi"/>
                  <w:kern w:val="1"/>
                  <w:sz w:val="20"/>
                  <w:szCs w:val="20"/>
                </w:rPr>
                <w:delText>RBK 483</w:delText>
              </w:r>
            </w:del>
            <w:ins w:id="177" w:author="Vlastimil Peterka" w:date="2023-03-08T14:07:00Z">
              <w:r w:rsidR="000301E2">
                <w:rPr>
                  <w:rFonts w:asciiTheme="minorHAnsi" w:hAnsiTheme="minorHAnsi" w:cstheme="minorHAnsi"/>
                  <w:kern w:val="1"/>
                  <w:sz w:val="20"/>
                  <w:szCs w:val="20"/>
                </w:rPr>
                <w:t>RBK.483</w:t>
              </w:r>
            </w:ins>
          </w:p>
        </w:tc>
      </w:tr>
      <w:tr w:rsidR="00FF3E0F" w:rsidRPr="00FF3E0F" w14:paraId="31C19804" w14:textId="77777777" w:rsidTr="00D854FA">
        <w:tc>
          <w:tcPr>
            <w:tcW w:w="4606" w:type="dxa"/>
            <w:tcBorders>
              <w:top w:val="single" w:sz="4" w:space="0" w:color="auto"/>
              <w:left w:val="single" w:sz="4" w:space="0" w:color="auto"/>
              <w:bottom w:val="single" w:sz="4" w:space="0" w:color="auto"/>
              <w:right w:val="nil"/>
            </w:tcBorders>
          </w:tcPr>
          <w:p w14:paraId="02A2E2D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3DE5BE4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Píska – RK 478 úsek 3</w:t>
            </w:r>
          </w:p>
        </w:tc>
      </w:tr>
      <w:tr w:rsidR="00FF3E0F" w:rsidRPr="00FF3E0F" w14:paraId="53D79159" w14:textId="77777777" w:rsidTr="00D854FA">
        <w:tc>
          <w:tcPr>
            <w:tcW w:w="4606" w:type="dxa"/>
            <w:tcBorders>
              <w:top w:val="single" w:sz="4" w:space="0" w:color="auto"/>
              <w:left w:val="single" w:sz="4" w:space="0" w:color="auto"/>
              <w:bottom w:val="single" w:sz="4" w:space="0" w:color="auto"/>
              <w:right w:val="nil"/>
            </w:tcBorders>
          </w:tcPr>
          <w:p w14:paraId="6AF1A35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NKOD</w:t>
            </w:r>
          </w:p>
        </w:tc>
        <w:tc>
          <w:tcPr>
            <w:tcW w:w="4606" w:type="dxa"/>
            <w:tcBorders>
              <w:top w:val="single" w:sz="4" w:space="0" w:color="auto"/>
              <w:left w:val="nil"/>
              <w:bottom w:val="single" w:sz="4" w:space="0" w:color="auto"/>
              <w:right w:val="single" w:sz="4" w:space="0" w:color="auto"/>
            </w:tcBorders>
          </w:tcPr>
          <w:p w14:paraId="53147BA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483</w:t>
            </w:r>
          </w:p>
        </w:tc>
      </w:tr>
      <w:tr w:rsidR="00FF3E0F" w:rsidRPr="00FF3E0F" w14:paraId="47A1C5B6" w14:textId="77777777" w:rsidTr="00D854FA">
        <w:tc>
          <w:tcPr>
            <w:tcW w:w="4606" w:type="dxa"/>
            <w:tcBorders>
              <w:top w:val="single" w:sz="4" w:space="0" w:color="auto"/>
              <w:bottom w:val="single" w:sz="4" w:space="0" w:color="auto"/>
            </w:tcBorders>
          </w:tcPr>
          <w:p w14:paraId="0FEFF69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03D326D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niva</w:t>
            </w:r>
          </w:p>
        </w:tc>
        <w:tc>
          <w:tcPr>
            <w:tcW w:w="4606" w:type="dxa"/>
            <w:tcBorders>
              <w:top w:val="single" w:sz="4" w:space="0" w:color="auto"/>
              <w:bottom w:val="single" w:sz="4" w:space="0" w:color="auto"/>
            </w:tcBorders>
          </w:tcPr>
          <w:p w14:paraId="5684E95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43F9223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Regionální biokoridor částečně funkční </w:t>
            </w:r>
          </w:p>
        </w:tc>
      </w:tr>
      <w:tr w:rsidR="00FF3E0F" w:rsidRPr="00FF3E0F" w14:paraId="359FE2F3" w14:textId="77777777" w:rsidTr="00D854FA">
        <w:tc>
          <w:tcPr>
            <w:tcW w:w="4606" w:type="dxa"/>
            <w:tcBorders>
              <w:top w:val="single" w:sz="4" w:space="0" w:color="auto"/>
              <w:left w:val="single" w:sz="4" w:space="0" w:color="auto"/>
              <w:bottom w:val="single" w:sz="4" w:space="0" w:color="auto"/>
              <w:right w:val="nil"/>
            </w:tcBorders>
          </w:tcPr>
          <w:p w14:paraId="242AA00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1249D5E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AB 4</w:t>
            </w:r>
          </w:p>
        </w:tc>
      </w:tr>
      <w:tr w:rsidR="00FF3E0F" w:rsidRPr="00FF3E0F" w14:paraId="4414A2F7" w14:textId="77777777" w:rsidTr="00D854FA">
        <w:tc>
          <w:tcPr>
            <w:tcW w:w="4606" w:type="dxa"/>
            <w:tcBorders>
              <w:top w:val="single" w:sz="4" w:space="0" w:color="auto"/>
              <w:left w:val="single" w:sz="4" w:space="0" w:color="auto"/>
              <w:bottom w:val="single" w:sz="4" w:space="0" w:color="auto"/>
              <w:right w:val="nil"/>
            </w:tcBorders>
          </w:tcPr>
          <w:p w14:paraId="51D24A8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Katastrální území:</w:t>
            </w:r>
          </w:p>
        </w:tc>
        <w:tc>
          <w:tcPr>
            <w:tcW w:w="4606" w:type="dxa"/>
            <w:tcBorders>
              <w:top w:val="single" w:sz="4" w:space="0" w:color="auto"/>
              <w:left w:val="nil"/>
              <w:bottom w:val="single" w:sz="4" w:space="0" w:color="auto"/>
              <w:right w:val="single" w:sz="4" w:space="0" w:color="auto"/>
            </w:tcBorders>
          </w:tcPr>
          <w:p w14:paraId="0B83385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 Klec</w:t>
            </w:r>
          </w:p>
        </w:tc>
      </w:tr>
      <w:tr w:rsidR="00FF3E0F" w:rsidRPr="00FF3E0F" w14:paraId="605CE832" w14:textId="77777777" w:rsidTr="00D854FA">
        <w:tc>
          <w:tcPr>
            <w:tcW w:w="4606" w:type="dxa"/>
            <w:tcBorders>
              <w:top w:val="single" w:sz="4" w:space="0" w:color="auto"/>
              <w:left w:val="single" w:sz="4" w:space="0" w:color="auto"/>
              <w:bottom w:val="single" w:sz="4" w:space="0" w:color="auto"/>
              <w:right w:val="nil"/>
            </w:tcBorders>
          </w:tcPr>
          <w:p w14:paraId="66BCBD4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71B5A3E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45 m"/>
              </w:smartTagPr>
              <w:r w:rsidRPr="001F1DAA">
                <w:rPr>
                  <w:rFonts w:asciiTheme="minorHAnsi" w:hAnsiTheme="minorHAnsi" w:cstheme="minorHAnsi"/>
                  <w:kern w:val="1"/>
                  <w:sz w:val="20"/>
                  <w:szCs w:val="20"/>
                </w:rPr>
                <w:t>45 m</w:t>
              </w:r>
            </w:smartTag>
            <w:r w:rsidRPr="001F1DAA">
              <w:rPr>
                <w:rFonts w:asciiTheme="minorHAnsi" w:hAnsiTheme="minorHAnsi" w:cstheme="minorHAnsi"/>
                <w:kern w:val="1"/>
                <w:sz w:val="20"/>
                <w:szCs w:val="20"/>
              </w:rPr>
              <w:t xml:space="preserve"> na řeš. úz., šířka min. </w:t>
            </w:r>
            <w:smartTag w:uri="urn:schemas-microsoft-com:office:smarttags" w:element="metricconverter">
              <w:smartTagPr>
                <w:attr w:name="ProductID" w:val="40 m"/>
              </w:smartTagPr>
              <w:r w:rsidRPr="001F1DAA">
                <w:rPr>
                  <w:rFonts w:asciiTheme="minorHAnsi" w:hAnsiTheme="minorHAnsi" w:cstheme="minorHAnsi"/>
                  <w:kern w:val="1"/>
                  <w:sz w:val="20"/>
                  <w:szCs w:val="20"/>
                </w:rPr>
                <w:t>40 m</w:t>
              </w:r>
            </w:smartTag>
            <w:r w:rsidRPr="001F1DAA">
              <w:rPr>
                <w:rFonts w:asciiTheme="minorHAnsi" w:hAnsiTheme="minorHAnsi" w:cstheme="minorHAnsi"/>
                <w:kern w:val="1"/>
                <w:sz w:val="20"/>
                <w:szCs w:val="20"/>
              </w:rPr>
              <w:t xml:space="preserve"> </w:t>
            </w:r>
          </w:p>
        </w:tc>
      </w:tr>
      <w:tr w:rsidR="00FF3E0F" w:rsidRPr="00FF3E0F" w14:paraId="7E5977E7" w14:textId="77777777" w:rsidTr="00D854FA">
        <w:tc>
          <w:tcPr>
            <w:tcW w:w="9212" w:type="dxa"/>
            <w:gridSpan w:val="2"/>
            <w:tcBorders>
              <w:top w:val="single" w:sz="4" w:space="0" w:color="auto"/>
            </w:tcBorders>
          </w:tcPr>
          <w:p w14:paraId="6744B0E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4DB6F172" w14:textId="529D2804"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na řešeném území vlhká louka,</w:t>
            </w:r>
          </w:p>
        </w:tc>
      </w:tr>
      <w:tr w:rsidR="00FF3E0F" w:rsidRPr="00FF3E0F" w14:paraId="1B7690AF" w14:textId="77777777" w:rsidTr="00D854FA">
        <w:tc>
          <w:tcPr>
            <w:tcW w:w="9212" w:type="dxa"/>
            <w:gridSpan w:val="2"/>
            <w:tcBorders>
              <w:bottom w:val="single" w:sz="4" w:space="0" w:color="auto"/>
            </w:tcBorders>
          </w:tcPr>
          <w:p w14:paraId="4959E2C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08901B5E" w14:textId="12B6CDB0"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zachovat současný stav, postupně založit lesní porost s přirozenou druhovou skladbou DB, STR, LP, OL, VR (křehká)</w:t>
            </w:r>
          </w:p>
        </w:tc>
      </w:tr>
      <w:tr w:rsidR="00FF3E0F" w:rsidRPr="00FF3E0F" w14:paraId="7502013B" w14:textId="77777777" w:rsidTr="00D854FA">
        <w:tc>
          <w:tcPr>
            <w:tcW w:w="4606" w:type="dxa"/>
            <w:tcBorders>
              <w:top w:val="single" w:sz="4" w:space="0" w:color="auto"/>
              <w:left w:val="single" w:sz="4" w:space="0" w:color="auto"/>
              <w:bottom w:val="single" w:sz="4" w:space="0" w:color="auto"/>
              <w:right w:val="nil"/>
            </w:tcBorders>
          </w:tcPr>
          <w:p w14:paraId="2E99518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4AD8AA1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plocha, les, louka</w:t>
            </w:r>
          </w:p>
        </w:tc>
      </w:tr>
    </w:tbl>
    <w:p w14:paraId="0AF53F5F"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562407ED" w14:textId="77777777" w:rsidTr="00D854FA">
        <w:tc>
          <w:tcPr>
            <w:tcW w:w="4606" w:type="dxa"/>
            <w:tcBorders>
              <w:top w:val="single" w:sz="4" w:space="0" w:color="auto"/>
              <w:left w:val="single" w:sz="4" w:space="0" w:color="auto"/>
              <w:bottom w:val="single" w:sz="4" w:space="0" w:color="auto"/>
              <w:right w:val="nil"/>
            </w:tcBorders>
          </w:tcPr>
          <w:p w14:paraId="7D8CE29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20DCEAAF" w14:textId="3FED8783"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78" w:author="Vlastimil Peterka" w:date="2023-03-08T14:07: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11029</w:t>
            </w:r>
          </w:p>
        </w:tc>
      </w:tr>
      <w:tr w:rsidR="00FF3E0F" w:rsidRPr="00FF3E0F" w14:paraId="0252122D" w14:textId="77777777" w:rsidTr="00D854FA">
        <w:tc>
          <w:tcPr>
            <w:tcW w:w="4606" w:type="dxa"/>
            <w:tcBorders>
              <w:top w:val="single" w:sz="4" w:space="0" w:color="auto"/>
              <w:left w:val="single" w:sz="4" w:space="0" w:color="auto"/>
              <w:bottom w:val="single" w:sz="4" w:space="0" w:color="auto"/>
              <w:right w:val="nil"/>
            </w:tcBorders>
          </w:tcPr>
          <w:p w14:paraId="3F50EC7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1E8C2AC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Plaňavky</w:t>
            </w:r>
          </w:p>
        </w:tc>
      </w:tr>
      <w:tr w:rsidR="00FF3E0F" w:rsidRPr="00FF3E0F" w14:paraId="71C714FC" w14:textId="77777777" w:rsidTr="00D854FA">
        <w:tc>
          <w:tcPr>
            <w:tcW w:w="4606" w:type="dxa"/>
            <w:tcBorders>
              <w:top w:val="single" w:sz="4" w:space="0" w:color="auto"/>
              <w:bottom w:val="single" w:sz="4" w:space="0" w:color="auto"/>
            </w:tcBorders>
          </w:tcPr>
          <w:p w14:paraId="219001D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2CA294F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vodní tok, niva, les</w:t>
            </w:r>
          </w:p>
        </w:tc>
        <w:tc>
          <w:tcPr>
            <w:tcW w:w="4606" w:type="dxa"/>
            <w:tcBorders>
              <w:top w:val="single" w:sz="4" w:space="0" w:color="auto"/>
              <w:bottom w:val="single" w:sz="4" w:space="0" w:color="auto"/>
            </w:tcBorders>
          </w:tcPr>
          <w:p w14:paraId="743A3AC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78EE873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Lokální biocentrum vložené funkční </w:t>
            </w:r>
          </w:p>
        </w:tc>
      </w:tr>
      <w:tr w:rsidR="00FF3E0F" w:rsidRPr="00FF3E0F" w14:paraId="7713D2E0" w14:textId="77777777" w:rsidTr="00D854FA">
        <w:tc>
          <w:tcPr>
            <w:tcW w:w="4606" w:type="dxa"/>
            <w:tcBorders>
              <w:top w:val="single" w:sz="4" w:space="0" w:color="auto"/>
              <w:left w:val="single" w:sz="4" w:space="0" w:color="auto"/>
              <w:bottom w:val="single" w:sz="4" w:space="0" w:color="auto"/>
              <w:right w:val="nil"/>
            </w:tcBorders>
          </w:tcPr>
          <w:p w14:paraId="7D7D020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3FC4AC5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3</w:t>
            </w:r>
          </w:p>
        </w:tc>
      </w:tr>
      <w:tr w:rsidR="00FF3E0F" w:rsidRPr="00FF3E0F" w14:paraId="6BE42C2D" w14:textId="77777777" w:rsidTr="00D854FA">
        <w:tc>
          <w:tcPr>
            <w:tcW w:w="4606" w:type="dxa"/>
            <w:tcBorders>
              <w:top w:val="single" w:sz="4" w:space="0" w:color="auto"/>
              <w:left w:val="single" w:sz="4" w:space="0" w:color="auto"/>
              <w:bottom w:val="single" w:sz="4" w:space="0" w:color="auto"/>
              <w:right w:val="nil"/>
            </w:tcBorders>
          </w:tcPr>
          <w:p w14:paraId="4E8DDCB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3358ACA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61CB6739" w14:textId="77777777" w:rsidTr="00D854FA">
        <w:tc>
          <w:tcPr>
            <w:tcW w:w="4606" w:type="dxa"/>
            <w:tcBorders>
              <w:top w:val="single" w:sz="4" w:space="0" w:color="auto"/>
              <w:left w:val="single" w:sz="4" w:space="0" w:color="auto"/>
              <w:bottom w:val="single" w:sz="4" w:space="0" w:color="auto"/>
              <w:right w:val="nil"/>
            </w:tcBorders>
          </w:tcPr>
          <w:p w14:paraId="2B7FAC5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5C025D8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4,181 ha"/>
              </w:smartTagPr>
              <w:r w:rsidRPr="001F1DAA">
                <w:rPr>
                  <w:rFonts w:asciiTheme="minorHAnsi" w:hAnsiTheme="minorHAnsi" w:cstheme="minorHAnsi"/>
                  <w:kern w:val="1"/>
                  <w:sz w:val="20"/>
                  <w:szCs w:val="20"/>
                </w:rPr>
                <w:t>4,181 ha</w:t>
              </w:r>
            </w:smartTag>
            <w:r w:rsidRPr="001F1DAA">
              <w:rPr>
                <w:rFonts w:asciiTheme="minorHAnsi" w:hAnsiTheme="minorHAnsi" w:cstheme="minorHAnsi"/>
                <w:kern w:val="1"/>
                <w:sz w:val="20"/>
                <w:szCs w:val="20"/>
              </w:rPr>
              <w:t xml:space="preserve"> </w:t>
            </w:r>
          </w:p>
        </w:tc>
      </w:tr>
      <w:tr w:rsidR="00FF3E0F" w:rsidRPr="00FF3E0F" w14:paraId="212E9854" w14:textId="77777777" w:rsidTr="00D854FA">
        <w:tc>
          <w:tcPr>
            <w:tcW w:w="9212" w:type="dxa"/>
            <w:gridSpan w:val="2"/>
            <w:tcBorders>
              <w:top w:val="single" w:sz="4" w:space="0" w:color="auto"/>
            </w:tcBorders>
          </w:tcPr>
          <w:p w14:paraId="5343EBB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76F1469B" w14:textId="1F94D414"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vodní tok s upraveným korytem, břehové porosty, lesní porosty na obou březích Lužnice, lesní typ 0K kyselý dubový bor </w:t>
            </w:r>
          </w:p>
        </w:tc>
      </w:tr>
      <w:tr w:rsidR="00FF3E0F" w:rsidRPr="00FF3E0F" w14:paraId="15B08DDD" w14:textId="77777777" w:rsidTr="00D854FA">
        <w:tc>
          <w:tcPr>
            <w:tcW w:w="9212" w:type="dxa"/>
            <w:gridSpan w:val="2"/>
            <w:tcBorders>
              <w:bottom w:val="single" w:sz="4" w:space="0" w:color="auto"/>
            </w:tcBorders>
          </w:tcPr>
          <w:p w14:paraId="1396974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02AF2F27" w14:textId="3D3282E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zachovat současný stav, podpořit původní přirozenou druhovou skladbu</w:t>
            </w:r>
          </w:p>
        </w:tc>
      </w:tr>
      <w:tr w:rsidR="00FF3E0F" w:rsidRPr="00FF3E0F" w14:paraId="5D3C87B3" w14:textId="77777777" w:rsidTr="00D854FA">
        <w:tc>
          <w:tcPr>
            <w:tcW w:w="4606" w:type="dxa"/>
            <w:tcBorders>
              <w:top w:val="single" w:sz="4" w:space="0" w:color="auto"/>
              <w:left w:val="single" w:sz="4" w:space="0" w:color="auto"/>
              <w:bottom w:val="single" w:sz="4" w:space="0" w:color="auto"/>
              <w:right w:val="nil"/>
            </w:tcBorders>
          </w:tcPr>
          <w:p w14:paraId="313F0E9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5B1F5CE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vodní plocha, les, ostatní plocha</w:t>
            </w:r>
          </w:p>
        </w:tc>
      </w:tr>
    </w:tbl>
    <w:p w14:paraId="736BBA1D"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FF3E0F" w:rsidRPr="00FF3E0F" w14:paraId="4273D21B" w14:textId="77777777" w:rsidTr="00593FB5">
        <w:tc>
          <w:tcPr>
            <w:tcW w:w="4538" w:type="dxa"/>
            <w:tcBorders>
              <w:top w:val="single" w:sz="4" w:space="0" w:color="auto"/>
              <w:left w:val="single" w:sz="4" w:space="0" w:color="auto"/>
              <w:bottom w:val="single" w:sz="4" w:space="0" w:color="auto"/>
              <w:right w:val="nil"/>
            </w:tcBorders>
          </w:tcPr>
          <w:p w14:paraId="06CFE96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4" w:type="dxa"/>
            <w:tcBorders>
              <w:top w:val="single" w:sz="4" w:space="0" w:color="auto"/>
              <w:left w:val="nil"/>
              <w:bottom w:val="single" w:sz="4" w:space="0" w:color="auto"/>
              <w:right w:val="single" w:sz="4" w:space="0" w:color="auto"/>
            </w:tcBorders>
          </w:tcPr>
          <w:p w14:paraId="713968BB" w14:textId="3FBFB4F4"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79" w:author="Vlastimil Peterka" w:date="2023-03-08T14:07: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11030</w:t>
            </w:r>
          </w:p>
        </w:tc>
      </w:tr>
      <w:tr w:rsidR="00FF3E0F" w:rsidRPr="00FF3E0F" w14:paraId="5521352E" w14:textId="77777777" w:rsidTr="00593FB5">
        <w:tc>
          <w:tcPr>
            <w:tcW w:w="4538" w:type="dxa"/>
            <w:tcBorders>
              <w:top w:val="single" w:sz="4" w:space="0" w:color="auto"/>
              <w:left w:val="single" w:sz="4" w:space="0" w:color="auto"/>
              <w:bottom w:val="single" w:sz="4" w:space="0" w:color="auto"/>
              <w:right w:val="nil"/>
            </w:tcBorders>
          </w:tcPr>
          <w:p w14:paraId="70503F8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4" w:type="dxa"/>
            <w:tcBorders>
              <w:top w:val="single" w:sz="4" w:space="0" w:color="auto"/>
              <w:left w:val="nil"/>
              <w:bottom w:val="single" w:sz="4" w:space="0" w:color="auto"/>
              <w:right w:val="single" w:sz="4" w:space="0" w:color="auto"/>
            </w:tcBorders>
          </w:tcPr>
          <w:p w14:paraId="51A2298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Obora II</w:t>
            </w:r>
          </w:p>
        </w:tc>
      </w:tr>
      <w:tr w:rsidR="00FF3E0F" w:rsidRPr="00FF3E0F" w14:paraId="6046736C" w14:textId="77777777" w:rsidTr="00593FB5">
        <w:tc>
          <w:tcPr>
            <w:tcW w:w="4538" w:type="dxa"/>
            <w:tcBorders>
              <w:top w:val="single" w:sz="4" w:space="0" w:color="auto"/>
              <w:bottom w:val="single" w:sz="4" w:space="0" w:color="auto"/>
            </w:tcBorders>
          </w:tcPr>
          <w:p w14:paraId="7602049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46762D3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w:t>
            </w:r>
          </w:p>
        </w:tc>
        <w:tc>
          <w:tcPr>
            <w:tcW w:w="4524" w:type="dxa"/>
            <w:tcBorders>
              <w:top w:val="single" w:sz="4" w:space="0" w:color="auto"/>
              <w:bottom w:val="single" w:sz="4" w:space="0" w:color="auto"/>
            </w:tcBorders>
          </w:tcPr>
          <w:p w14:paraId="3EB2025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4E103EC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Lokální biocentrum funkční </w:t>
            </w:r>
          </w:p>
        </w:tc>
      </w:tr>
      <w:tr w:rsidR="00FF3E0F" w:rsidRPr="00FF3E0F" w14:paraId="6EF72BB9" w14:textId="77777777" w:rsidTr="00593FB5">
        <w:tc>
          <w:tcPr>
            <w:tcW w:w="4538" w:type="dxa"/>
            <w:tcBorders>
              <w:top w:val="single" w:sz="4" w:space="0" w:color="auto"/>
              <w:left w:val="single" w:sz="4" w:space="0" w:color="auto"/>
              <w:bottom w:val="single" w:sz="4" w:space="0" w:color="auto"/>
              <w:right w:val="nil"/>
            </w:tcBorders>
          </w:tcPr>
          <w:p w14:paraId="09C6E97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4" w:type="dxa"/>
            <w:tcBorders>
              <w:top w:val="single" w:sz="4" w:space="0" w:color="auto"/>
              <w:left w:val="nil"/>
              <w:bottom w:val="single" w:sz="4" w:space="0" w:color="auto"/>
              <w:right w:val="single" w:sz="4" w:space="0" w:color="auto"/>
            </w:tcBorders>
          </w:tcPr>
          <w:p w14:paraId="2EF7AEB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1,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4,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5</w:t>
            </w:r>
          </w:p>
        </w:tc>
      </w:tr>
      <w:tr w:rsidR="00FF3E0F" w:rsidRPr="00FF3E0F" w14:paraId="0A9003C1" w14:textId="77777777" w:rsidTr="00593FB5">
        <w:tc>
          <w:tcPr>
            <w:tcW w:w="4538" w:type="dxa"/>
            <w:tcBorders>
              <w:top w:val="single" w:sz="4" w:space="0" w:color="auto"/>
              <w:left w:val="single" w:sz="4" w:space="0" w:color="auto"/>
              <w:bottom w:val="single" w:sz="4" w:space="0" w:color="auto"/>
              <w:right w:val="nil"/>
            </w:tcBorders>
          </w:tcPr>
          <w:p w14:paraId="1B5558B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4" w:type="dxa"/>
            <w:tcBorders>
              <w:top w:val="single" w:sz="4" w:space="0" w:color="auto"/>
              <w:left w:val="nil"/>
              <w:bottom w:val="single" w:sz="4" w:space="0" w:color="auto"/>
              <w:right w:val="single" w:sz="4" w:space="0" w:color="auto"/>
            </w:tcBorders>
          </w:tcPr>
          <w:p w14:paraId="3439056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40E3CD35" w14:textId="77777777" w:rsidTr="00593FB5">
        <w:tc>
          <w:tcPr>
            <w:tcW w:w="4538" w:type="dxa"/>
            <w:tcBorders>
              <w:top w:val="single" w:sz="4" w:space="0" w:color="auto"/>
              <w:left w:val="single" w:sz="4" w:space="0" w:color="auto"/>
              <w:bottom w:val="single" w:sz="4" w:space="0" w:color="auto"/>
              <w:right w:val="nil"/>
            </w:tcBorders>
          </w:tcPr>
          <w:p w14:paraId="51ECA85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4" w:type="dxa"/>
            <w:tcBorders>
              <w:top w:val="single" w:sz="4" w:space="0" w:color="auto"/>
              <w:left w:val="nil"/>
              <w:bottom w:val="single" w:sz="4" w:space="0" w:color="auto"/>
              <w:right w:val="single" w:sz="4" w:space="0" w:color="auto"/>
            </w:tcBorders>
          </w:tcPr>
          <w:p w14:paraId="7F03691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21,860 ha"/>
              </w:smartTagPr>
              <w:r w:rsidRPr="001F1DAA">
                <w:rPr>
                  <w:rFonts w:asciiTheme="minorHAnsi" w:hAnsiTheme="minorHAnsi" w:cstheme="minorHAnsi"/>
                  <w:kern w:val="1"/>
                  <w:sz w:val="20"/>
                  <w:szCs w:val="20"/>
                </w:rPr>
                <w:t>21,860 ha</w:t>
              </w:r>
            </w:smartTag>
            <w:r w:rsidRPr="001F1DAA">
              <w:rPr>
                <w:rFonts w:asciiTheme="minorHAnsi" w:hAnsiTheme="minorHAnsi" w:cstheme="minorHAnsi"/>
                <w:kern w:val="1"/>
                <w:sz w:val="20"/>
                <w:szCs w:val="20"/>
              </w:rPr>
              <w:t xml:space="preserve"> </w:t>
            </w:r>
          </w:p>
        </w:tc>
      </w:tr>
      <w:tr w:rsidR="00FF3E0F" w:rsidRPr="00FF3E0F" w14:paraId="2B84571D" w14:textId="77777777" w:rsidTr="00593FB5">
        <w:tc>
          <w:tcPr>
            <w:tcW w:w="9062" w:type="dxa"/>
            <w:gridSpan w:val="2"/>
            <w:tcBorders>
              <w:top w:val="single" w:sz="4" w:space="0" w:color="auto"/>
            </w:tcBorders>
          </w:tcPr>
          <w:p w14:paraId="7E443E1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46BF148E" w14:textId="33B572A6"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lesní porosty lesní typ 0R rašelinný bor a 0M chudý bor </w:t>
            </w:r>
          </w:p>
        </w:tc>
      </w:tr>
      <w:tr w:rsidR="00FF3E0F" w:rsidRPr="00FF3E0F" w14:paraId="374F2264" w14:textId="77777777" w:rsidTr="00593FB5">
        <w:tc>
          <w:tcPr>
            <w:tcW w:w="9062" w:type="dxa"/>
            <w:gridSpan w:val="2"/>
            <w:tcBorders>
              <w:bottom w:val="single" w:sz="4" w:space="0" w:color="auto"/>
            </w:tcBorders>
          </w:tcPr>
          <w:p w14:paraId="0F0ED0F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7A33FBC8" w14:textId="592ACF50"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bez zásahu, ponechat přirozenému vývoji</w:t>
            </w:r>
          </w:p>
        </w:tc>
      </w:tr>
      <w:tr w:rsidR="00FF3E0F" w:rsidRPr="00FF3E0F" w14:paraId="57FAD806" w14:textId="77777777" w:rsidTr="00593FB5">
        <w:tc>
          <w:tcPr>
            <w:tcW w:w="4538" w:type="dxa"/>
            <w:tcBorders>
              <w:top w:val="single" w:sz="4" w:space="0" w:color="auto"/>
              <w:left w:val="single" w:sz="4" w:space="0" w:color="auto"/>
              <w:bottom w:val="single" w:sz="4" w:space="0" w:color="auto"/>
              <w:right w:val="nil"/>
            </w:tcBorders>
          </w:tcPr>
          <w:p w14:paraId="71E71E2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4" w:type="dxa"/>
            <w:tcBorders>
              <w:top w:val="single" w:sz="4" w:space="0" w:color="auto"/>
              <w:left w:val="nil"/>
              <w:bottom w:val="single" w:sz="4" w:space="0" w:color="auto"/>
              <w:right w:val="single" w:sz="4" w:space="0" w:color="auto"/>
            </w:tcBorders>
          </w:tcPr>
          <w:p w14:paraId="4A7DD25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w:t>
            </w:r>
          </w:p>
        </w:tc>
      </w:tr>
      <w:tr w:rsidR="00FF3E0F" w:rsidRPr="00FF3E0F" w14:paraId="345ECE34" w14:textId="77777777" w:rsidTr="00593FB5">
        <w:tc>
          <w:tcPr>
            <w:tcW w:w="4538" w:type="dxa"/>
            <w:tcBorders>
              <w:top w:val="single" w:sz="4" w:space="0" w:color="auto"/>
              <w:left w:val="single" w:sz="4" w:space="0" w:color="auto"/>
              <w:bottom w:val="single" w:sz="4" w:space="0" w:color="auto"/>
              <w:right w:val="nil"/>
            </w:tcBorders>
          </w:tcPr>
          <w:p w14:paraId="66B707A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lastRenderedPageBreak/>
              <w:br w:type="page"/>
            </w:r>
            <w:r w:rsidRPr="001F1DAA">
              <w:rPr>
                <w:rFonts w:asciiTheme="minorHAnsi" w:hAnsiTheme="minorHAnsi" w:cstheme="minorHAnsi"/>
                <w:b/>
                <w:bCs/>
                <w:kern w:val="1"/>
                <w:sz w:val="20"/>
                <w:szCs w:val="20"/>
              </w:rPr>
              <w:t>Číslo:</w:t>
            </w:r>
          </w:p>
        </w:tc>
        <w:tc>
          <w:tcPr>
            <w:tcW w:w="4524" w:type="dxa"/>
            <w:tcBorders>
              <w:top w:val="single" w:sz="4" w:space="0" w:color="auto"/>
              <w:left w:val="nil"/>
              <w:bottom w:val="single" w:sz="4" w:space="0" w:color="auto"/>
              <w:right w:val="single" w:sz="4" w:space="0" w:color="auto"/>
            </w:tcBorders>
          </w:tcPr>
          <w:p w14:paraId="16AE361E" w14:textId="08AECA84"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0" w:author="Vlastimil Peterka" w:date="2023-03-08T14:07: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11031</w:t>
            </w:r>
          </w:p>
        </w:tc>
      </w:tr>
      <w:tr w:rsidR="00FF3E0F" w:rsidRPr="00FF3E0F" w14:paraId="4E4D3798" w14:textId="77777777" w:rsidTr="00593FB5">
        <w:tc>
          <w:tcPr>
            <w:tcW w:w="4538" w:type="dxa"/>
            <w:tcBorders>
              <w:top w:val="single" w:sz="4" w:space="0" w:color="auto"/>
              <w:left w:val="single" w:sz="4" w:space="0" w:color="auto"/>
              <w:bottom w:val="single" w:sz="4" w:space="0" w:color="auto"/>
              <w:right w:val="nil"/>
            </w:tcBorders>
          </w:tcPr>
          <w:p w14:paraId="3419684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4" w:type="dxa"/>
            <w:tcBorders>
              <w:top w:val="single" w:sz="4" w:space="0" w:color="auto"/>
              <w:left w:val="nil"/>
              <w:bottom w:val="single" w:sz="4" w:space="0" w:color="auto"/>
              <w:right w:val="single" w:sz="4" w:space="0" w:color="auto"/>
            </w:tcBorders>
          </w:tcPr>
          <w:p w14:paraId="4DC3096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Malý trojhran</w:t>
            </w:r>
          </w:p>
        </w:tc>
      </w:tr>
      <w:tr w:rsidR="00FF3E0F" w:rsidRPr="00FF3E0F" w14:paraId="2C56C8AA" w14:textId="77777777" w:rsidTr="00593FB5">
        <w:tc>
          <w:tcPr>
            <w:tcW w:w="4538" w:type="dxa"/>
            <w:tcBorders>
              <w:top w:val="single" w:sz="4" w:space="0" w:color="auto"/>
              <w:bottom w:val="single" w:sz="4" w:space="0" w:color="auto"/>
            </w:tcBorders>
          </w:tcPr>
          <w:p w14:paraId="035AA76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47D3C99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w:t>
            </w:r>
          </w:p>
        </w:tc>
        <w:tc>
          <w:tcPr>
            <w:tcW w:w="4524" w:type="dxa"/>
            <w:tcBorders>
              <w:top w:val="single" w:sz="4" w:space="0" w:color="auto"/>
              <w:bottom w:val="single" w:sz="4" w:space="0" w:color="auto"/>
            </w:tcBorders>
          </w:tcPr>
          <w:p w14:paraId="22E99D2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773E4E8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Lokální biocentrum funkční </w:t>
            </w:r>
          </w:p>
        </w:tc>
      </w:tr>
      <w:tr w:rsidR="00FF3E0F" w:rsidRPr="00FF3E0F" w14:paraId="27D36ECF" w14:textId="77777777" w:rsidTr="00593FB5">
        <w:tc>
          <w:tcPr>
            <w:tcW w:w="4538" w:type="dxa"/>
            <w:tcBorders>
              <w:top w:val="single" w:sz="4" w:space="0" w:color="auto"/>
              <w:left w:val="single" w:sz="4" w:space="0" w:color="auto"/>
              <w:bottom w:val="single" w:sz="4" w:space="0" w:color="auto"/>
              <w:right w:val="nil"/>
            </w:tcBorders>
          </w:tcPr>
          <w:p w14:paraId="185CE9E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4" w:type="dxa"/>
            <w:tcBorders>
              <w:top w:val="single" w:sz="4" w:space="0" w:color="auto"/>
              <w:left w:val="nil"/>
              <w:bottom w:val="single" w:sz="4" w:space="0" w:color="auto"/>
              <w:right w:val="single" w:sz="4" w:space="0" w:color="auto"/>
            </w:tcBorders>
          </w:tcPr>
          <w:p w14:paraId="3F868CC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3</w:t>
            </w:r>
          </w:p>
        </w:tc>
      </w:tr>
      <w:tr w:rsidR="00FF3E0F" w:rsidRPr="00FF3E0F" w14:paraId="50ED8FCE" w14:textId="77777777" w:rsidTr="00593FB5">
        <w:tc>
          <w:tcPr>
            <w:tcW w:w="4538" w:type="dxa"/>
            <w:tcBorders>
              <w:top w:val="single" w:sz="4" w:space="0" w:color="auto"/>
              <w:left w:val="single" w:sz="4" w:space="0" w:color="auto"/>
              <w:bottom w:val="single" w:sz="4" w:space="0" w:color="auto"/>
              <w:right w:val="nil"/>
            </w:tcBorders>
          </w:tcPr>
          <w:p w14:paraId="754EBDB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4" w:type="dxa"/>
            <w:tcBorders>
              <w:top w:val="single" w:sz="4" w:space="0" w:color="auto"/>
              <w:left w:val="nil"/>
              <w:bottom w:val="single" w:sz="4" w:space="0" w:color="auto"/>
              <w:right w:val="single" w:sz="4" w:space="0" w:color="auto"/>
            </w:tcBorders>
          </w:tcPr>
          <w:p w14:paraId="68D1BA8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 Novosedly n. Nežárkou</w:t>
            </w:r>
          </w:p>
        </w:tc>
      </w:tr>
      <w:tr w:rsidR="00FF3E0F" w:rsidRPr="00FF3E0F" w14:paraId="41A78F90" w14:textId="77777777" w:rsidTr="00593FB5">
        <w:tc>
          <w:tcPr>
            <w:tcW w:w="4538" w:type="dxa"/>
            <w:tcBorders>
              <w:top w:val="single" w:sz="4" w:space="0" w:color="auto"/>
              <w:left w:val="single" w:sz="4" w:space="0" w:color="auto"/>
              <w:bottom w:val="single" w:sz="4" w:space="0" w:color="auto"/>
              <w:right w:val="nil"/>
            </w:tcBorders>
          </w:tcPr>
          <w:p w14:paraId="44B2A59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4" w:type="dxa"/>
            <w:tcBorders>
              <w:top w:val="single" w:sz="4" w:space="0" w:color="auto"/>
              <w:left w:val="nil"/>
              <w:bottom w:val="single" w:sz="4" w:space="0" w:color="auto"/>
              <w:right w:val="single" w:sz="4" w:space="0" w:color="auto"/>
            </w:tcBorders>
          </w:tcPr>
          <w:p w14:paraId="148807F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0,368 ha"/>
              </w:smartTagPr>
              <w:r w:rsidRPr="001F1DAA">
                <w:rPr>
                  <w:rFonts w:asciiTheme="minorHAnsi" w:hAnsiTheme="minorHAnsi" w:cstheme="minorHAnsi"/>
                  <w:kern w:val="1"/>
                  <w:sz w:val="20"/>
                  <w:szCs w:val="20"/>
                </w:rPr>
                <w:t>0,368 ha</w:t>
              </w:r>
            </w:smartTag>
            <w:r w:rsidRPr="001F1DAA">
              <w:rPr>
                <w:rFonts w:asciiTheme="minorHAnsi" w:hAnsiTheme="minorHAnsi" w:cstheme="minorHAnsi"/>
                <w:kern w:val="1"/>
                <w:sz w:val="20"/>
                <w:szCs w:val="20"/>
              </w:rPr>
              <w:t xml:space="preserve"> na řešeném úz. </w:t>
            </w:r>
          </w:p>
        </w:tc>
      </w:tr>
      <w:tr w:rsidR="00FF3E0F" w:rsidRPr="00FF3E0F" w14:paraId="5002FE9A" w14:textId="77777777" w:rsidTr="00593FB5">
        <w:tc>
          <w:tcPr>
            <w:tcW w:w="9062" w:type="dxa"/>
            <w:gridSpan w:val="2"/>
            <w:tcBorders>
              <w:top w:val="single" w:sz="4" w:space="0" w:color="auto"/>
            </w:tcBorders>
          </w:tcPr>
          <w:p w14:paraId="543B5D8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6B1CEED3" w14:textId="6F35699F"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lesní porosty lesní typ 0K kyselý dubový bor </w:t>
            </w:r>
          </w:p>
        </w:tc>
      </w:tr>
      <w:tr w:rsidR="00FF3E0F" w:rsidRPr="00FF3E0F" w14:paraId="1C929993" w14:textId="77777777" w:rsidTr="00593FB5">
        <w:tc>
          <w:tcPr>
            <w:tcW w:w="9062" w:type="dxa"/>
            <w:gridSpan w:val="2"/>
            <w:tcBorders>
              <w:bottom w:val="single" w:sz="4" w:space="0" w:color="auto"/>
            </w:tcBorders>
          </w:tcPr>
          <w:p w14:paraId="1DEE2DC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09FF2748" w14:textId="0097ED6A"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při obnovních zásazích podporovat přirozenou druhovou skladbu</w:t>
            </w:r>
          </w:p>
        </w:tc>
      </w:tr>
      <w:tr w:rsidR="00FF3E0F" w:rsidRPr="00FF3E0F" w14:paraId="77641E01" w14:textId="77777777" w:rsidTr="00593FB5">
        <w:tc>
          <w:tcPr>
            <w:tcW w:w="4538" w:type="dxa"/>
            <w:tcBorders>
              <w:top w:val="single" w:sz="4" w:space="0" w:color="auto"/>
              <w:left w:val="single" w:sz="4" w:space="0" w:color="auto"/>
              <w:bottom w:val="single" w:sz="4" w:space="0" w:color="auto"/>
              <w:right w:val="nil"/>
            </w:tcBorders>
          </w:tcPr>
          <w:p w14:paraId="3F1A5A8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4" w:type="dxa"/>
            <w:tcBorders>
              <w:top w:val="single" w:sz="4" w:space="0" w:color="auto"/>
              <w:left w:val="nil"/>
              <w:bottom w:val="single" w:sz="4" w:space="0" w:color="auto"/>
              <w:right w:val="single" w:sz="4" w:space="0" w:color="auto"/>
            </w:tcBorders>
          </w:tcPr>
          <w:p w14:paraId="710F6A0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w:t>
            </w:r>
          </w:p>
        </w:tc>
      </w:tr>
    </w:tbl>
    <w:p w14:paraId="1E518AC9"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04513E48" w14:textId="77777777" w:rsidTr="00D854FA">
        <w:tc>
          <w:tcPr>
            <w:tcW w:w="4606" w:type="dxa"/>
            <w:tcBorders>
              <w:top w:val="single" w:sz="4" w:space="0" w:color="auto"/>
              <w:left w:val="single" w:sz="4" w:space="0" w:color="auto"/>
              <w:bottom w:val="single" w:sz="4" w:space="0" w:color="auto"/>
              <w:right w:val="nil"/>
            </w:tcBorders>
          </w:tcPr>
          <w:p w14:paraId="3945F56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4BE3FC42" w14:textId="5E291D0E"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1" w:author="Vlastimil Peterka" w:date="2023-03-08T14:07: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11032</w:t>
            </w:r>
          </w:p>
        </w:tc>
      </w:tr>
      <w:tr w:rsidR="00FF3E0F" w:rsidRPr="00FF3E0F" w14:paraId="14C9B576" w14:textId="77777777" w:rsidTr="00D854FA">
        <w:tc>
          <w:tcPr>
            <w:tcW w:w="4606" w:type="dxa"/>
            <w:tcBorders>
              <w:top w:val="single" w:sz="4" w:space="0" w:color="auto"/>
              <w:left w:val="single" w:sz="4" w:space="0" w:color="auto"/>
              <w:bottom w:val="single" w:sz="4" w:space="0" w:color="auto"/>
              <w:right w:val="nil"/>
            </w:tcBorders>
          </w:tcPr>
          <w:p w14:paraId="3BCEFC8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0EBA1BD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Adolfka</w:t>
            </w:r>
          </w:p>
        </w:tc>
      </w:tr>
      <w:tr w:rsidR="00FF3E0F" w:rsidRPr="00FF3E0F" w14:paraId="0C394C27" w14:textId="77777777" w:rsidTr="00D854FA">
        <w:tc>
          <w:tcPr>
            <w:tcW w:w="4606" w:type="dxa"/>
            <w:tcBorders>
              <w:top w:val="single" w:sz="4" w:space="0" w:color="auto"/>
              <w:bottom w:val="single" w:sz="4" w:space="0" w:color="auto"/>
            </w:tcBorders>
          </w:tcPr>
          <w:p w14:paraId="19431A8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3E5C87E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vodní tok, niva</w:t>
            </w:r>
          </w:p>
        </w:tc>
        <w:tc>
          <w:tcPr>
            <w:tcW w:w="4606" w:type="dxa"/>
            <w:tcBorders>
              <w:top w:val="single" w:sz="4" w:space="0" w:color="auto"/>
              <w:bottom w:val="single" w:sz="4" w:space="0" w:color="auto"/>
            </w:tcBorders>
          </w:tcPr>
          <w:p w14:paraId="7ED675D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0474B46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biocentrum funkční vložené</w:t>
            </w:r>
          </w:p>
        </w:tc>
      </w:tr>
      <w:tr w:rsidR="00FF3E0F" w:rsidRPr="00FF3E0F" w14:paraId="55B9271A" w14:textId="77777777" w:rsidTr="00D854FA">
        <w:tc>
          <w:tcPr>
            <w:tcW w:w="4606" w:type="dxa"/>
            <w:tcBorders>
              <w:top w:val="single" w:sz="4" w:space="0" w:color="auto"/>
              <w:left w:val="single" w:sz="4" w:space="0" w:color="auto"/>
              <w:bottom w:val="single" w:sz="4" w:space="0" w:color="auto"/>
              <w:right w:val="nil"/>
            </w:tcBorders>
          </w:tcPr>
          <w:p w14:paraId="0D2B364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4DCD3D6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BC 4</w:t>
            </w:r>
          </w:p>
        </w:tc>
      </w:tr>
      <w:tr w:rsidR="00FF3E0F" w:rsidRPr="00FF3E0F" w14:paraId="3C77CB84" w14:textId="77777777" w:rsidTr="00D854FA">
        <w:tc>
          <w:tcPr>
            <w:tcW w:w="4606" w:type="dxa"/>
            <w:tcBorders>
              <w:top w:val="single" w:sz="4" w:space="0" w:color="auto"/>
              <w:left w:val="single" w:sz="4" w:space="0" w:color="auto"/>
              <w:bottom w:val="single" w:sz="4" w:space="0" w:color="auto"/>
              <w:right w:val="nil"/>
            </w:tcBorders>
          </w:tcPr>
          <w:p w14:paraId="3B1E015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09271C5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71C1F5C5" w14:textId="77777777" w:rsidTr="00D854FA">
        <w:tc>
          <w:tcPr>
            <w:tcW w:w="4606" w:type="dxa"/>
            <w:tcBorders>
              <w:top w:val="single" w:sz="4" w:space="0" w:color="auto"/>
              <w:left w:val="single" w:sz="4" w:space="0" w:color="auto"/>
              <w:bottom w:val="single" w:sz="4" w:space="0" w:color="auto"/>
              <w:right w:val="nil"/>
            </w:tcBorders>
          </w:tcPr>
          <w:p w14:paraId="5AC7557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2C2710F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4,241 ha"/>
              </w:smartTagPr>
              <w:r w:rsidRPr="001F1DAA">
                <w:rPr>
                  <w:rFonts w:asciiTheme="minorHAnsi" w:hAnsiTheme="minorHAnsi" w:cstheme="minorHAnsi"/>
                  <w:kern w:val="1"/>
                  <w:sz w:val="20"/>
                  <w:szCs w:val="20"/>
                </w:rPr>
                <w:t>4,241 ha</w:t>
              </w:r>
            </w:smartTag>
            <w:r w:rsidRPr="001F1DAA">
              <w:rPr>
                <w:rFonts w:asciiTheme="minorHAnsi" w:hAnsiTheme="minorHAnsi" w:cstheme="minorHAnsi"/>
                <w:kern w:val="1"/>
                <w:sz w:val="20"/>
                <w:szCs w:val="20"/>
              </w:rPr>
              <w:t xml:space="preserve"> </w:t>
            </w:r>
          </w:p>
        </w:tc>
      </w:tr>
      <w:tr w:rsidR="00FF3E0F" w:rsidRPr="00FF3E0F" w14:paraId="66F130F4" w14:textId="77777777" w:rsidTr="00D854FA">
        <w:tc>
          <w:tcPr>
            <w:tcW w:w="9212" w:type="dxa"/>
            <w:gridSpan w:val="2"/>
            <w:tcBorders>
              <w:top w:val="single" w:sz="4" w:space="0" w:color="auto"/>
            </w:tcBorders>
          </w:tcPr>
          <w:p w14:paraId="38FE68F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228517DD" w14:textId="09A5ACF4"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lesní porosty lesní typ 1L jilmový luh, dřeviny BR, OL, JS, DB, upravený vodní tok, břehové porosty </w:t>
            </w:r>
          </w:p>
        </w:tc>
      </w:tr>
      <w:tr w:rsidR="00FF3E0F" w:rsidRPr="00FF3E0F" w14:paraId="0D6A3C4C" w14:textId="77777777" w:rsidTr="00D854FA">
        <w:tc>
          <w:tcPr>
            <w:tcW w:w="9212" w:type="dxa"/>
            <w:gridSpan w:val="2"/>
            <w:tcBorders>
              <w:bottom w:val="single" w:sz="4" w:space="0" w:color="auto"/>
            </w:tcBorders>
          </w:tcPr>
          <w:p w14:paraId="4DEFFF4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694B6B8F" w14:textId="72724906"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 dřevinném patře provést asanační výběr, jinak ponechat přirozenému vývoji</w:t>
            </w:r>
          </w:p>
        </w:tc>
      </w:tr>
      <w:tr w:rsidR="00FF3E0F" w:rsidRPr="00FF3E0F" w14:paraId="2A99B7BE" w14:textId="77777777" w:rsidTr="00D854FA">
        <w:tc>
          <w:tcPr>
            <w:tcW w:w="4606" w:type="dxa"/>
            <w:tcBorders>
              <w:top w:val="single" w:sz="4" w:space="0" w:color="auto"/>
              <w:left w:val="single" w:sz="4" w:space="0" w:color="auto"/>
              <w:bottom w:val="single" w:sz="4" w:space="0" w:color="auto"/>
              <w:right w:val="nil"/>
            </w:tcBorders>
          </w:tcPr>
          <w:p w14:paraId="3F97DFF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4076DA1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 vodní tok, ostatní plocha</w:t>
            </w:r>
          </w:p>
        </w:tc>
      </w:tr>
    </w:tbl>
    <w:p w14:paraId="662AB283"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FF3E0F" w:rsidRPr="00FF3E0F" w14:paraId="30E73971" w14:textId="77777777" w:rsidTr="00593FB5">
        <w:tc>
          <w:tcPr>
            <w:tcW w:w="4538" w:type="dxa"/>
            <w:tcBorders>
              <w:top w:val="single" w:sz="4" w:space="0" w:color="auto"/>
              <w:left w:val="single" w:sz="4" w:space="0" w:color="auto"/>
              <w:bottom w:val="single" w:sz="4" w:space="0" w:color="auto"/>
              <w:right w:val="nil"/>
            </w:tcBorders>
          </w:tcPr>
          <w:p w14:paraId="55EA5E4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4" w:type="dxa"/>
            <w:tcBorders>
              <w:top w:val="single" w:sz="4" w:space="0" w:color="auto"/>
              <w:left w:val="nil"/>
              <w:bottom w:val="single" w:sz="4" w:space="0" w:color="auto"/>
              <w:right w:val="single" w:sz="4" w:space="0" w:color="auto"/>
            </w:tcBorders>
          </w:tcPr>
          <w:p w14:paraId="1B308EE9" w14:textId="66F1E83C"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2" w:author="Vlastimil Peterka" w:date="2023-03-08T14:07: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11-N</w:t>
            </w:r>
          </w:p>
        </w:tc>
      </w:tr>
      <w:tr w:rsidR="00FF3E0F" w:rsidRPr="00FF3E0F" w14:paraId="3F20B69A" w14:textId="77777777" w:rsidTr="00593FB5">
        <w:tc>
          <w:tcPr>
            <w:tcW w:w="4538" w:type="dxa"/>
            <w:tcBorders>
              <w:top w:val="single" w:sz="4" w:space="0" w:color="auto"/>
              <w:left w:val="single" w:sz="4" w:space="0" w:color="auto"/>
              <w:bottom w:val="single" w:sz="4" w:space="0" w:color="auto"/>
              <w:right w:val="nil"/>
            </w:tcBorders>
          </w:tcPr>
          <w:p w14:paraId="319371C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4" w:type="dxa"/>
            <w:tcBorders>
              <w:top w:val="single" w:sz="4" w:space="0" w:color="auto"/>
              <w:left w:val="nil"/>
              <w:bottom w:val="single" w:sz="4" w:space="0" w:color="auto"/>
              <w:right w:val="single" w:sz="4" w:space="0" w:color="auto"/>
            </w:tcBorders>
          </w:tcPr>
          <w:p w14:paraId="007FBA7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Lužnický mlýn</w:t>
            </w:r>
          </w:p>
        </w:tc>
      </w:tr>
      <w:tr w:rsidR="00FF3E0F" w:rsidRPr="00FF3E0F" w14:paraId="5D935E97" w14:textId="77777777" w:rsidTr="00593FB5">
        <w:tc>
          <w:tcPr>
            <w:tcW w:w="4538" w:type="dxa"/>
            <w:tcBorders>
              <w:top w:val="single" w:sz="4" w:space="0" w:color="auto"/>
              <w:bottom w:val="single" w:sz="4" w:space="0" w:color="auto"/>
            </w:tcBorders>
          </w:tcPr>
          <w:p w14:paraId="650A103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4E1C938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vodní tok, niva</w:t>
            </w:r>
          </w:p>
        </w:tc>
        <w:tc>
          <w:tcPr>
            <w:tcW w:w="4524" w:type="dxa"/>
            <w:tcBorders>
              <w:top w:val="single" w:sz="4" w:space="0" w:color="auto"/>
              <w:bottom w:val="single" w:sz="4" w:space="0" w:color="auto"/>
            </w:tcBorders>
          </w:tcPr>
          <w:p w14:paraId="3954667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75EB43C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biocentrum funkční vložené</w:t>
            </w:r>
          </w:p>
        </w:tc>
      </w:tr>
      <w:tr w:rsidR="00FF3E0F" w:rsidRPr="00FF3E0F" w14:paraId="1D304808" w14:textId="77777777" w:rsidTr="00593FB5">
        <w:tc>
          <w:tcPr>
            <w:tcW w:w="4538" w:type="dxa"/>
            <w:tcBorders>
              <w:top w:val="single" w:sz="4" w:space="0" w:color="auto"/>
              <w:left w:val="single" w:sz="4" w:space="0" w:color="auto"/>
              <w:bottom w:val="single" w:sz="4" w:space="0" w:color="auto"/>
              <w:right w:val="nil"/>
            </w:tcBorders>
          </w:tcPr>
          <w:p w14:paraId="79A09D1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4" w:type="dxa"/>
            <w:tcBorders>
              <w:top w:val="single" w:sz="4" w:space="0" w:color="auto"/>
              <w:left w:val="nil"/>
              <w:bottom w:val="single" w:sz="4" w:space="0" w:color="auto"/>
              <w:right w:val="single" w:sz="4" w:space="0" w:color="auto"/>
            </w:tcBorders>
          </w:tcPr>
          <w:p w14:paraId="21B7A48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BC 4</w:t>
            </w:r>
          </w:p>
        </w:tc>
      </w:tr>
      <w:tr w:rsidR="00FF3E0F" w:rsidRPr="00FF3E0F" w14:paraId="4B7B86B1" w14:textId="77777777" w:rsidTr="00593FB5">
        <w:tc>
          <w:tcPr>
            <w:tcW w:w="4538" w:type="dxa"/>
            <w:tcBorders>
              <w:top w:val="single" w:sz="4" w:space="0" w:color="auto"/>
              <w:left w:val="single" w:sz="4" w:space="0" w:color="auto"/>
              <w:bottom w:val="single" w:sz="4" w:space="0" w:color="auto"/>
              <w:right w:val="nil"/>
            </w:tcBorders>
          </w:tcPr>
          <w:p w14:paraId="6048251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4" w:type="dxa"/>
            <w:tcBorders>
              <w:top w:val="single" w:sz="4" w:space="0" w:color="auto"/>
              <w:left w:val="nil"/>
              <w:bottom w:val="single" w:sz="4" w:space="0" w:color="auto"/>
              <w:right w:val="single" w:sz="4" w:space="0" w:color="auto"/>
            </w:tcBorders>
          </w:tcPr>
          <w:p w14:paraId="4AC3901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44466E62" w14:textId="77777777" w:rsidTr="00593FB5">
        <w:tc>
          <w:tcPr>
            <w:tcW w:w="4538" w:type="dxa"/>
            <w:tcBorders>
              <w:top w:val="single" w:sz="4" w:space="0" w:color="auto"/>
              <w:left w:val="single" w:sz="4" w:space="0" w:color="auto"/>
              <w:bottom w:val="single" w:sz="4" w:space="0" w:color="auto"/>
              <w:right w:val="nil"/>
            </w:tcBorders>
          </w:tcPr>
          <w:p w14:paraId="5CEB00F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4" w:type="dxa"/>
            <w:tcBorders>
              <w:top w:val="single" w:sz="4" w:space="0" w:color="auto"/>
              <w:left w:val="nil"/>
              <w:bottom w:val="single" w:sz="4" w:space="0" w:color="auto"/>
              <w:right w:val="single" w:sz="4" w:space="0" w:color="auto"/>
            </w:tcBorders>
          </w:tcPr>
          <w:p w14:paraId="3E90638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175 ha"/>
              </w:smartTagPr>
              <w:r w:rsidRPr="001F1DAA">
                <w:rPr>
                  <w:rFonts w:asciiTheme="minorHAnsi" w:hAnsiTheme="minorHAnsi" w:cstheme="minorHAnsi"/>
                  <w:kern w:val="1"/>
                  <w:sz w:val="20"/>
                  <w:szCs w:val="20"/>
                </w:rPr>
                <w:t>3,175 ha</w:t>
              </w:r>
            </w:smartTag>
            <w:r w:rsidRPr="001F1DAA">
              <w:rPr>
                <w:rFonts w:asciiTheme="minorHAnsi" w:hAnsiTheme="minorHAnsi" w:cstheme="minorHAnsi"/>
                <w:kern w:val="1"/>
                <w:sz w:val="20"/>
                <w:szCs w:val="20"/>
              </w:rPr>
              <w:t xml:space="preserve"> </w:t>
            </w:r>
          </w:p>
        </w:tc>
      </w:tr>
      <w:tr w:rsidR="00FF3E0F" w:rsidRPr="00FF3E0F" w14:paraId="1EFF727A" w14:textId="77777777" w:rsidTr="00593FB5">
        <w:tc>
          <w:tcPr>
            <w:tcW w:w="9062" w:type="dxa"/>
            <w:gridSpan w:val="2"/>
            <w:tcBorders>
              <w:top w:val="single" w:sz="4" w:space="0" w:color="auto"/>
            </w:tcBorders>
          </w:tcPr>
          <w:p w14:paraId="5D057E9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3875EC85" w14:textId="123D8BE9"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lastRenderedPageBreak/>
              <w:t>lesní porosty lesní typ 1L jilmový luh, upravený vodní tok, břehové porosty mokré louky</w:t>
            </w:r>
          </w:p>
        </w:tc>
      </w:tr>
      <w:tr w:rsidR="00FF3E0F" w:rsidRPr="00FF3E0F" w14:paraId="71E1001D" w14:textId="77777777" w:rsidTr="00593FB5">
        <w:tc>
          <w:tcPr>
            <w:tcW w:w="9062" w:type="dxa"/>
            <w:gridSpan w:val="2"/>
            <w:tcBorders>
              <w:bottom w:val="single" w:sz="4" w:space="0" w:color="auto"/>
            </w:tcBorders>
          </w:tcPr>
          <w:p w14:paraId="48D762B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Opatření:</w:t>
            </w:r>
          </w:p>
          <w:p w14:paraId="79D4C045" w14:textId="01946772"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ponechat přirozenému vývoji</w:t>
            </w:r>
          </w:p>
        </w:tc>
      </w:tr>
      <w:tr w:rsidR="00FF3E0F" w:rsidRPr="00FF3E0F" w14:paraId="35127CF2" w14:textId="77777777" w:rsidTr="00593FB5">
        <w:tc>
          <w:tcPr>
            <w:tcW w:w="4538" w:type="dxa"/>
            <w:tcBorders>
              <w:top w:val="single" w:sz="4" w:space="0" w:color="auto"/>
              <w:left w:val="single" w:sz="4" w:space="0" w:color="auto"/>
              <w:bottom w:val="single" w:sz="4" w:space="0" w:color="auto"/>
              <w:right w:val="nil"/>
            </w:tcBorders>
          </w:tcPr>
          <w:p w14:paraId="5FCE4BD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4" w:type="dxa"/>
            <w:tcBorders>
              <w:top w:val="single" w:sz="4" w:space="0" w:color="auto"/>
              <w:left w:val="nil"/>
              <w:bottom w:val="single" w:sz="4" w:space="0" w:color="auto"/>
              <w:right w:val="single" w:sz="4" w:space="0" w:color="auto"/>
            </w:tcBorders>
          </w:tcPr>
          <w:p w14:paraId="0840B2A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 vodní tok</w:t>
            </w:r>
          </w:p>
        </w:tc>
      </w:tr>
    </w:tbl>
    <w:p w14:paraId="2150264F"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FF3E0F" w:rsidRPr="00FF3E0F" w14:paraId="134C594B" w14:textId="77777777" w:rsidTr="00593FB5">
        <w:tc>
          <w:tcPr>
            <w:tcW w:w="4538" w:type="dxa"/>
            <w:tcBorders>
              <w:top w:val="single" w:sz="4" w:space="0" w:color="auto"/>
              <w:left w:val="single" w:sz="4" w:space="0" w:color="auto"/>
              <w:bottom w:val="single" w:sz="4" w:space="0" w:color="auto"/>
              <w:right w:val="nil"/>
            </w:tcBorders>
          </w:tcPr>
          <w:p w14:paraId="47F0CB7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4" w:type="dxa"/>
            <w:tcBorders>
              <w:top w:val="single" w:sz="4" w:space="0" w:color="auto"/>
              <w:left w:val="nil"/>
              <w:bottom w:val="single" w:sz="4" w:space="0" w:color="auto"/>
              <w:right w:val="single" w:sz="4" w:space="0" w:color="auto"/>
            </w:tcBorders>
          </w:tcPr>
          <w:p w14:paraId="7BB96B0A" w14:textId="6EBDAF42"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3" w:author="Vlastimil Peterka" w:date="2023-03-08T14:07: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11033</w:t>
            </w:r>
          </w:p>
        </w:tc>
      </w:tr>
      <w:tr w:rsidR="00FF3E0F" w:rsidRPr="00FF3E0F" w14:paraId="0D5B80AB" w14:textId="77777777" w:rsidTr="00593FB5">
        <w:tc>
          <w:tcPr>
            <w:tcW w:w="4538" w:type="dxa"/>
            <w:tcBorders>
              <w:top w:val="single" w:sz="4" w:space="0" w:color="auto"/>
              <w:left w:val="single" w:sz="4" w:space="0" w:color="auto"/>
              <w:bottom w:val="single" w:sz="4" w:space="0" w:color="auto"/>
              <w:right w:val="nil"/>
            </w:tcBorders>
          </w:tcPr>
          <w:p w14:paraId="730A530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4" w:type="dxa"/>
            <w:tcBorders>
              <w:top w:val="single" w:sz="4" w:space="0" w:color="auto"/>
              <w:left w:val="nil"/>
              <w:bottom w:val="single" w:sz="4" w:space="0" w:color="auto"/>
              <w:right w:val="single" w:sz="4" w:space="0" w:color="auto"/>
            </w:tcBorders>
          </w:tcPr>
          <w:p w14:paraId="6E2144D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Pod strání</w:t>
            </w:r>
          </w:p>
        </w:tc>
      </w:tr>
      <w:tr w:rsidR="00FF3E0F" w:rsidRPr="00FF3E0F" w14:paraId="2A531044" w14:textId="77777777" w:rsidTr="00593FB5">
        <w:tc>
          <w:tcPr>
            <w:tcW w:w="4538" w:type="dxa"/>
            <w:tcBorders>
              <w:top w:val="single" w:sz="4" w:space="0" w:color="auto"/>
              <w:bottom w:val="single" w:sz="4" w:space="0" w:color="auto"/>
            </w:tcBorders>
          </w:tcPr>
          <w:p w14:paraId="0A63E46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353D494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vodní tok, niva</w:t>
            </w:r>
          </w:p>
        </w:tc>
        <w:tc>
          <w:tcPr>
            <w:tcW w:w="4524" w:type="dxa"/>
            <w:tcBorders>
              <w:top w:val="single" w:sz="4" w:space="0" w:color="auto"/>
              <w:bottom w:val="single" w:sz="4" w:space="0" w:color="auto"/>
            </w:tcBorders>
          </w:tcPr>
          <w:p w14:paraId="0B314C8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7D51130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Lokální biocentrum funkční </w:t>
            </w:r>
          </w:p>
        </w:tc>
      </w:tr>
      <w:tr w:rsidR="00FF3E0F" w:rsidRPr="00FF3E0F" w14:paraId="6BEA789F" w14:textId="77777777" w:rsidTr="00593FB5">
        <w:tc>
          <w:tcPr>
            <w:tcW w:w="4538" w:type="dxa"/>
            <w:tcBorders>
              <w:top w:val="single" w:sz="4" w:space="0" w:color="auto"/>
              <w:left w:val="single" w:sz="4" w:space="0" w:color="auto"/>
              <w:bottom w:val="single" w:sz="4" w:space="0" w:color="auto"/>
              <w:right w:val="nil"/>
            </w:tcBorders>
          </w:tcPr>
          <w:p w14:paraId="4FA3C0C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4" w:type="dxa"/>
            <w:tcBorders>
              <w:top w:val="single" w:sz="4" w:space="0" w:color="auto"/>
              <w:left w:val="nil"/>
              <w:bottom w:val="single" w:sz="4" w:space="0" w:color="auto"/>
              <w:right w:val="single" w:sz="4" w:space="0" w:color="auto"/>
            </w:tcBorders>
          </w:tcPr>
          <w:p w14:paraId="582704A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3, 3 AB 3</w:t>
            </w:r>
          </w:p>
        </w:tc>
      </w:tr>
      <w:tr w:rsidR="00FF3E0F" w:rsidRPr="00FF3E0F" w14:paraId="789B73DF" w14:textId="77777777" w:rsidTr="00593FB5">
        <w:tc>
          <w:tcPr>
            <w:tcW w:w="4538" w:type="dxa"/>
            <w:tcBorders>
              <w:top w:val="single" w:sz="4" w:space="0" w:color="auto"/>
              <w:left w:val="single" w:sz="4" w:space="0" w:color="auto"/>
              <w:bottom w:val="single" w:sz="4" w:space="0" w:color="auto"/>
              <w:right w:val="nil"/>
            </w:tcBorders>
          </w:tcPr>
          <w:p w14:paraId="1D22529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4" w:type="dxa"/>
            <w:tcBorders>
              <w:top w:val="single" w:sz="4" w:space="0" w:color="auto"/>
              <w:left w:val="nil"/>
              <w:bottom w:val="single" w:sz="4" w:space="0" w:color="auto"/>
              <w:right w:val="single" w:sz="4" w:space="0" w:color="auto"/>
            </w:tcBorders>
          </w:tcPr>
          <w:p w14:paraId="48C6403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56FD9355" w14:textId="77777777" w:rsidTr="00593FB5">
        <w:tc>
          <w:tcPr>
            <w:tcW w:w="4538" w:type="dxa"/>
            <w:tcBorders>
              <w:top w:val="single" w:sz="4" w:space="0" w:color="auto"/>
              <w:left w:val="single" w:sz="4" w:space="0" w:color="auto"/>
              <w:bottom w:val="single" w:sz="4" w:space="0" w:color="auto"/>
              <w:right w:val="nil"/>
            </w:tcBorders>
          </w:tcPr>
          <w:p w14:paraId="7EB91AA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4" w:type="dxa"/>
            <w:tcBorders>
              <w:top w:val="single" w:sz="4" w:space="0" w:color="auto"/>
              <w:left w:val="nil"/>
              <w:bottom w:val="single" w:sz="4" w:space="0" w:color="auto"/>
              <w:right w:val="single" w:sz="4" w:space="0" w:color="auto"/>
            </w:tcBorders>
          </w:tcPr>
          <w:p w14:paraId="1E41A25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4,800 ha"/>
              </w:smartTagPr>
              <w:r w:rsidRPr="001F1DAA">
                <w:rPr>
                  <w:rFonts w:asciiTheme="minorHAnsi" w:hAnsiTheme="minorHAnsi" w:cstheme="minorHAnsi"/>
                  <w:kern w:val="1"/>
                  <w:sz w:val="20"/>
                  <w:szCs w:val="20"/>
                </w:rPr>
                <w:t>4,800 ha</w:t>
              </w:r>
            </w:smartTag>
            <w:r w:rsidRPr="001F1DAA">
              <w:rPr>
                <w:rFonts w:asciiTheme="minorHAnsi" w:hAnsiTheme="minorHAnsi" w:cstheme="minorHAnsi"/>
                <w:kern w:val="1"/>
                <w:sz w:val="20"/>
                <w:szCs w:val="20"/>
              </w:rPr>
              <w:t xml:space="preserve"> na řešeném území </w:t>
            </w:r>
          </w:p>
        </w:tc>
      </w:tr>
      <w:tr w:rsidR="00FF3E0F" w:rsidRPr="00FF3E0F" w14:paraId="41C0255B" w14:textId="77777777" w:rsidTr="00593FB5">
        <w:tc>
          <w:tcPr>
            <w:tcW w:w="9062" w:type="dxa"/>
            <w:gridSpan w:val="2"/>
            <w:tcBorders>
              <w:top w:val="single" w:sz="4" w:space="0" w:color="auto"/>
            </w:tcBorders>
          </w:tcPr>
          <w:p w14:paraId="590A18C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0266EDDF" w14:textId="514444F0"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lesní porosty lesní typ 0K kyselý dubový bor, v lesním porostu BO, DB, OS, BR </w:t>
            </w:r>
          </w:p>
        </w:tc>
      </w:tr>
      <w:tr w:rsidR="00FF3E0F" w:rsidRPr="00FF3E0F" w14:paraId="3C2A0E3F" w14:textId="77777777" w:rsidTr="00593FB5">
        <w:tc>
          <w:tcPr>
            <w:tcW w:w="9062" w:type="dxa"/>
            <w:gridSpan w:val="2"/>
            <w:tcBorders>
              <w:bottom w:val="single" w:sz="4" w:space="0" w:color="auto"/>
            </w:tcBorders>
          </w:tcPr>
          <w:p w14:paraId="0365E76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5CE0EE7D" w14:textId="059E9732"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ponechat přirozenému vývoji, ev. dle místní potřeby provést částečný zásah asanačního charakteru</w:t>
            </w:r>
          </w:p>
        </w:tc>
      </w:tr>
      <w:tr w:rsidR="00FF3E0F" w:rsidRPr="00FF3E0F" w14:paraId="2575FBF6" w14:textId="77777777" w:rsidTr="00593FB5">
        <w:tc>
          <w:tcPr>
            <w:tcW w:w="4538" w:type="dxa"/>
            <w:tcBorders>
              <w:top w:val="single" w:sz="4" w:space="0" w:color="auto"/>
              <w:left w:val="single" w:sz="4" w:space="0" w:color="auto"/>
              <w:bottom w:val="single" w:sz="4" w:space="0" w:color="auto"/>
              <w:right w:val="nil"/>
            </w:tcBorders>
          </w:tcPr>
          <w:p w14:paraId="347162C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4" w:type="dxa"/>
            <w:tcBorders>
              <w:top w:val="single" w:sz="4" w:space="0" w:color="auto"/>
              <w:left w:val="nil"/>
              <w:bottom w:val="single" w:sz="4" w:space="0" w:color="auto"/>
              <w:right w:val="single" w:sz="4" w:space="0" w:color="auto"/>
            </w:tcBorders>
          </w:tcPr>
          <w:p w14:paraId="7CE62DB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 ostatní plochy</w:t>
            </w:r>
          </w:p>
        </w:tc>
      </w:tr>
    </w:tbl>
    <w:p w14:paraId="3A4FE4B5"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FF3E0F" w:rsidRPr="00FF3E0F" w14:paraId="4B6BC5F1" w14:textId="77777777" w:rsidTr="00593FB5">
        <w:tc>
          <w:tcPr>
            <w:tcW w:w="4538" w:type="dxa"/>
            <w:tcBorders>
              <w:top w:val="single" w:sz="4" w:space="0" w:color="auto"/>
              <w:left w:val="single" w:sz="4" w:space="0" w:color="auto"/>
              <w:bottom w:val="single" w:sz="4" w:space="0" w:color="auto"/>
              <w:right w:val="nil"/>
            </w:tcBorders>
          </w:tcPr>
          <w:p w14:paraId="5D4EDE9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4" w:type="dxa"/>
            <w:tcBorders>
              <w:top w:val="single" w:sz="4" w:space="0" w:color="auto"/>
              <w:left w:val="nil"/>
              <w:bottom w:val="single" w:sz="4" w:space="0" w:color="auto"/>
              <w:right w:val="single" w:sz="4" w:space="0" w:color="auto"/>
            </w:tcBorders>
          </w:tcPr>
          <w:p w14:paraId="35BDBF97" w14:textId="68863360"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4" w:author="Vlastimil Peterka" w:date="2023-03-08T14:08: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11034</w:t>
            </w:r>
          </w:p>
        </w:tc>
      </w:tr>
      <w:tr w:rsidR="00FF3E0F" w:rsidRPr="00FF3E0F" w14:paraId="10B24FCE" w14:textId="77777777" w:rsidTr="00593FB5">
        <w:tc>
          <w:tcPr>
            <w:tcW w:w="4538" w:type="dxa"/>
            <w:tcBorders>
              <w:top w:val="single" w:sz="4" w:space="0" w:color="auto"/>
              <w:left w:val="single" w:sz="4" w:space="0" w:color="auto"/>
              <w:bottom w:val="single" w:sz="4" w:space="0" w:color="auto"/>
              <w:right w:val="nil"/>
            </w:tcBorders>
          </w:tcPr>
          <w:p w14:paraId="0095905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4" w:type="dxa"/>
            <w:tcBorders>
              <w:top w:val="single" w:sz="4" w:space="0" w:color="auto"/>
              <w:left w:val="nil"/>
              <w:bottom w:val="single" w:sz="4" w:space="0" w:color="auto"/>
              <w:right w:val="single" w:sz="4" w:space="0" w:color="auto"/>
            </w:tcBorders>
          </w:tcPr>
          <w:p w14:paraId="04CEE84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Loužek</w:t>
            </w:r>
          </w:p>
        </w:tc>
      </w:tr>
      <w:tr w:rsidR="00FF3E0F" w:rsidRPr="00FF3E0F" w14:paraId="229648A0" w14:textId="77777777" w:rsidTr="00593FB5">
        <w:tc>
          <w:tcPr>
            <w:tcW w:w="4538" w:type="dxa"/>
            <w:tcBorders>
              <w:top w:val="single" w:sz="4" w:space="0" w:color="auto"/>
              <w:bottom w:val="single" w:sz="4" w:space="0" w:color="auto"/>
            </w:tcBorders>
          </w:tcPr>
          <w:p w14:paraId="23AC468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231B1F9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rybník</w:t>
            </w:r>
          </w:p>
        </w:tc>
        <w:tc>
          <w:tcPr>
            <w:tcW w:w="4524" w:type="dxa"/>
            <w:tcBorders>
              <w:top w:val="single" w:sz="4" w:space="0" w:color="auto"/>
              <w:bottom w:val="single" w:sz="4" w:space="0" w:color="auto"/>
            </w:tcBorders>
          </w:tcPr>
          <w:p w14:paraId="6298A34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14BC9B1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Lokální biocentrum funkční </w:t>
            </w:r>
          </w:p>
        </w:tc>
      </w:tr>
      <w:tr w:rsidR="00FF3E0F" w:rsidRPr="00FF3E0F" w14:paraId="3C121434" w14:textId="77777777" w:rsidTr="00593FB5">
        <w:tc>
          <w:tcPr>
            <w:tcW w:w="4538" w:type="dxa"/>
            <w:tcBorders>
              <w:top w:val="single" w:sz="4" w:space="0" w:color="auto"/>
              <w:left w:val="single" w:sz="4" w:space="0" w:color="auto"/>
              <w:bottom w:val="single" w:sz="4" w:space="0" w:color="auto"/>
              <w:right w:val="nil"/>
            </w:tcBorders>
          </w:tcPr>
          <w:p w14:paraId="7A6CED5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4" w:type="dxa"/>
            <w:tcBorders>
              <w:top w:val="single" w:sz="4" w:space="0" w:color="auto"/>
              <w:left w:val="nil"/>
              <w:bottom w:val="single" w:sz="4" w:space="0" w:color="auto"/>
              <w:right w:val="single" w:sz="4" w:space="0" w:color="auto"/>
            </w:tcBorders>
          </w:tcPr>
          <w:p w14:paraId="3FDA7D9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4, 3 B 4, 3 B 5</w:t>
            </w:r>
          </w:p>
        </w:tc>
      </w:tr>
      <w:tr w:rsidR="00FF3E0F" w:rsidRPr="00FF3E0F" w14:paraId="1393F61F" w14:textId="77777777" w:rsidTr="00593FB5">
        <w:tc>
          <w:tcPr>
            <w:tcW w:w="4538" w:type="dxa"/>
            <w:tcBorders>
              <w:top w:val="single" w:sz="4" w:space="0" w:color="auto"/>
              <w:left w:val="single" w:sz="4" w:space="0" w:color="auto"/>
              <w:bottom w:val="single" w:sz="4" w:space="0" w:color="auto"/>
              <w:right w:val="nil"/>
            </w:tcBorders>
          </w:tcPr>
          <w:p w14:paraId="1C9DE7C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4" w:type="dxa"/>
            <w:tcBorders>
              <w:top w:val="single" w:sz="4" w:space="0" w:color="auto"/>
              <w:left w:val="nil"/>
              <w:bottom w:val="single" w:sz="4" w:space="0" w:color="auto"/>
              <w:right w:val="single" w:sz="4" w:space="0" w:color="auto"/>
            </w:tcBorders>
          </w:tcPr>
          <w:p w14:paraId="70D0C14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4F5E5857" w14:textId="77777777" w:rsidTr="00593FB5">
        <w:tc>
          <w:tcPr>
            <w:tcW w:w="4538" w:type="dxa"/>
            <w:tcBorders>
              <w:top w:val="single" w:sz="4" w:space="0" w:color="auto"/>
              <w:left w:val="single" w:sz="4" w:space="0" w:color="auto"/>
              <w:bottom w:val="single" w:sz="4" w:space="0" w:color="auto"/>
              <w:right w:val="nil"/>
            </w:tcBorders>
          </w:tcPr>
          <w:p w14:paraId="2E55CC9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4" w:type="dxa"/>
            <w:tcBorders>
              <w:top w:val="single" w:sz="4" w:space="0" w:color="auto"/>
              <w:left w:val="nil"/>
              <w:bottom w:val="single" w:sz="4" w:space="0" w:color="auto"/>
              <w:right w:val="single" w:sz="4" w:space="0" w:color="auto"/>
            </w:tcBorders>
          </w:tcPr>
          <w:p w14:paraId="2C979C9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4,186 ha"/>
              </w:smartTagPr>
              <w:r w:rsidRPr="001F1DAA">
                <w:rPr>
                  <w:rFonts w:asciiTheme="minorHAnsi" w:hAnsiTheme="minorHAnsi" w:cstheme="minorHAnsi"/>
                  <w:kern w:val="1"/>
                  <w:sz w:val="20"/>
                  <w:szCs w:val="20"/>
                </w:rPr>
                <w:t>4,186 ha</w:t>
              </w:r>
            </w:smartTag>
            <w:r w:rsidRPr="001F1DAA">
              <w:rPr>
                <w:rFonts w:asciiTheme="minorHAnsi" w:hAnsiTheme="minorHAnsi" w:cstheme="minorHAnsi"/>
                <w:kern w:val="1"/>
                <w:sz w:val="20"/>
                <w:szCs w:val="20"/>
              </w:rPr>
              <w:t xml:space="preserve"> </w:t>
            </w:r>
          </w:p>
        </w:tc>
      </w:tr>
      <w:tr w:rsidR="00FF3E0F" w:rsidRPr="00FF3E0F" w14:paraId="4A07054B" w14:textId="77777777" w:rsidTr="00593FB5">
        <w:tc>
          <w:tcPr>
            <w:tcW w:w="9062" w:type="dxa"/>
            <w:gridSpan w:val="2"/>
            <w:tcBorders>
              <w:top w:val="single" w:sz="4" w:space="0" w:color="auto"/>
            </w:tcBorders>
          </w:tcPr>
          <w:p w14:paraId="716FF07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468A7DC0" w14:textId="3C404859"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mělký rybník a jeho břehy (porosty typu Phragmites, v malé míře i Typha spp.), mokřad (ruderalizované), postagrární lada a úhor, menší lesní porost lesní typ 0T chudý březový bor, v lesním porostu BR, BO, OS, JS </w:t>
            </w:r>
          </w:p>
        </w:tc>
      </w:tr>
      <w:tr w:rsidR="00FF3E0F" w:rsidRPr="00FF3E0F" w14:paraId="4C3C4CEA" w14:textId="77777777" w:rsidTr="00593FB5">
        <w:tc>
          <w:tcPr>
            <w:tcW w:w="9062" w:type="dxa"/>
            <w:gridSpan w:val="2"/>
            <w:tcBorders>
              <w:bottom w:val="single" w:sz="4" w:space="0" w:color="auto"/>
            </w:tcBorders>
          </w:tcPr>
          <w:p w14:paraId="0A62E03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47420EBD" w14:textId="147E880B"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 lesíku zvýšit zastoupení listnáčů tvrdého luhu DB, JS, JL, rybníček ev. prohloubit (materiál rybničního dna odstranit odvozem)</w:t>
            </w:r>
          </w:p>
        </w:tc>
      </w:tr>
      <w:tr w:rsidR="00FF3E0F" w:rsidRPr="00FF3E0F" w14:paraId="013E144A" w14:textId="77777777" w:rsidTr="00593FB5">
        <w:tc>
          <w:tcPr>
            <w:tcW w:w="4538" w:type="dxa"/>
            <w:tcBorders>
              <w:top w:val="single" w:sz="4" w:space="0" w:color="auto"/>
              <w:left w:val="single" w:sz="4" w:space="0" w:color="auto"/>
              <w:bottom w:val="single" w:sz="4" w:space="0" w:color="auto"/>
              <w:right w:val="nil"/>
            </w:tcBorders>
          </w:tcPr>
          <w:p w14:paraId="405F883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4" w:type="dxa"/>
            <w:tcBorders>
              <w:top w:val="single" w:sz="4" w:space="0" w:color="auto"/>
              <w:left w:val="nil"/>
              <w:bottom w:val="single" w:sz="4" w:space="0" w:color="auto"/>
              <w:right w:val="single" w:sz="4" w:space="0" w:color="auto"/>
            </w:tcBorders>
          </w:tcPr>
          <w:p w14:paraId="2BF8C22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 ostatní plochy, vodní plocha</w:t>
            </w:r>
          </w:p>
        </w:tc>
      </w:tr>
    </w:tbl>
    <w:p w14:paraId="459D097D"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FF3E0F" w:rsidRPr="00FF3E0F" w14:paraId="5B7AC248" w14:textId="77777777" w:rsidTr="00593FB5">
        <w:tc>
          <w:tcPr>
            <w:tcW w:w="4538" w:type="dxa"/>
            <w:tcBorders>
              <w:top w:val="single" w:sz="4" w:space="0" w:color="auto"/>
              <w:left w:val="single" w:sz="4" w:space="0" w:color="auto"/>
              <w:bottom w:val="single" w:sz="4" w:space="0" w:color="auto"/>
              <w:right w:val="nil"/>
            </w:tcBorders>
          </w:tcPr>
          <w:p w14:paraId="36A1D26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4" w:type="dxa"/>
            <w:tcBorders>
              <w:top w:val="single" w:sz="4" w:space="0" w:color="auto"/>
              <w:left w:val="nil"/>
              <w:bottom w:val="single" w:sz="4" w:space="0" w:color="auto"/>
              <w:right w:val="single" w:sz="4" w:space="0" w:color="auto"/>
            </w:tcBorders>
          </w:tcPr>
          <w:p w14:paraId="7912A617" w14:textId="1235E9AC"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5" w:author="Vlastimil Peterka" w:date="2023-03-08T14:08: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11035</w:t>
            </w:r>
          </w:p>
        </w:tc>
      </w:tr>
      <w:tr w:rsidR="00FF3E0F" w:rsidRPr="00FF3E0F" w14:paraId="1847BED7" w14:textId="77777777" w:rsidTr="00593FB5">
        <w:tc>
          <w:tcPr>
            <w:tcW w:w="4538" w:type="dxa"/>
            <w:tcBorders>
              <w:top w:val="single" w:sz="4" w:space="0" w:color="auto"/>
              <w:left w:val="single" w:sz="4" w:space="0" w:color="auto"/>
              <w:bottom w:val="single" w:sz="4" w:space="0" w:color="auto"/>
              <w:right w:val="nil"/>
            </w:tcBorders>
          </w:tcPr>
          <w:p w14:paraId="0F7C1CC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4" w:type="dxa"/>
            <w:tcBorders>
              <w:top w:val="single" w:sz="4" w:space="0" w:color="auto"/>
              <w:left w:val="nil"/>
              <w:bottom w:val="single" w:sz="4" w:space="0" w:color="auto"/>
              <w:right w:val="single" w:sz="4" w:space="0" w:color="auto"/>
            </w:tcBorders>
          </w:tcPr>
          <w:p w14:paraId="2769936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Černičný</w:t>
            </w:r>
          </w:p>
        </w:tc>
      </w:tr>
      <w:tr w:rsidR="00FF3E0F" w:rsidRPr="00FF3E0F" w14:paraId="11EB4560" w14:textId="77777777" w:rsidTr="00593FB5">
        <w:tc>
          <w:tcPr>
            <w:tcW w:w="4538" w:type="dxa"/>
            <w:tcBorders>
              <w:top w:val="single" w:sz="4" w:space="0" w:color="auto"/>
              <w:bottom w:val="single" w:sz="4" w:space="0" w:color="auto"/>
            </w:tcBorders>
          </w:tcPr>
          <w:p w14:paraId="1371065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Kostra ek. stability:</w:t>
            </w:r>
          </w:p>
          <w:p w14:paraId="720CEEF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w:t>
            </w:r>
          </w:p>
        </w:tc>
        <w:tc>
          <w:tcPr>
            <w:tcW w:w="4524" w:type="dxa"/>
            <w:tcBorders>
              <w:top w:val="single" w:sz="4" w:space="0" w:color="auto"/>
              <w:bottom w:val="single" w:sz="4" w:space="0" w:color="auto"/>
            </w:tcBorders>
          </w:tcPr>
          <w:p w14:paraId="7538CF9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1F8023D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biocentrum funkční vložené</w:t>
            </w:r>
          </w:p>
        </w:tc>
      </w:tr>
      <w:tr w:rsidR="00FF3E0F" w:rsidRPr="00FF3E0F" w14:paraId="3CC51445" w14:textId="77777777" w:rsidTr="00593FB5">
        <w:tc>
          <w:tcPr>
            <w:tcW w:w="4538" w:type="dxa"/>
            <w:tcBorders>
              <w:top w:val="single" w:sz="4" w:space="0" w:color="auto"/>
              <w:left w:val="single" w:sz="4" w:space="0" w:color="auto"/>
              <w:bottom w:val="single" w:sz="4" w:space="0" w:color="auto"/>
              <w:right w:val="nil"/>
            </w:tcBorders>
          </w:tcPr>
          <w:p w14:paraId="09D120B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4" w:type="dxa"/>
            <w:tcBorders>
              <w:top w:val="single" w:sz="4" w:space="0" w:color="auto"/>
              <w:left w:val="nil"/>
              <w:bottom w:val="single" w:sz="4" w:space="0" w:color="auto"/>
              <w:right w:val="single" w:sz="4" w:space="0" w:color="auto"/>
            </w:tcBorders>
          </w:tcPr>
          <w:p w14:paraId="36DFA4E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1,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3,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4</w:t>
            </w:r>
          </w:p>
        </w:tc>
      </w:tr>
      <w:tr w:rsidR="00FF3E0F" w:rsidRPr="00FF3E0F" w14:paraId="7A8238CC" w14:textId="77777777" w:rsidTr="00593FB5">
        <w:tc>
          <w:tcPr>
            <w:tcW w:w="4538" w:type="dxa"/>
            <w:tcBorders>
              <w:top w:val="single" w:sz="4" w:space="0" w:color="auto"/>
              <w:left w:val="single" w:sz="4" w:space="0" w:color="auto"/>
              <w:bottom w:val="single" w:sz="4" w:space="0" w:color="auto"/>
              <w:right w:val="nil"/>
            </w:tcBorders>
          </w:tcPr>
          <w:p w14:paraId="6FA76E4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4" w:type="dxa"/>
            <w:tcBorders>
              <w:top w:val="single" w:sz="4" w:space="0" w:color="auto"/>
              <w:left w:val="nil"/>
              <w:bottom w:val="single" w:sz="4" w:space="0" w:color="auto"/>
              <w:right w:val="single" w:sz="4" w:space="0" w:color="auto"/>
            </w:tcBorders>
          </w:tcPr>
          <w:p w14:paraId="053FC55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3664F03E" w14:textId="77777777" w:rsidTr="00593FB5">
        <w:tc>
          <w:tcPr>
            <w:tcW w:w="4538" w:type="dxa"/>
            <w:tcBorders>
              <w:top w:val="single" w:sz="4" w:space="0" w:color="auto"/>
              <w:left w:val="single" w:sz="4" w:space="0" w:color="auto"/>
              <w:bottom w:val="single" w:sz="4" w:space="0" w:color="auto"/>
              <w:right w:val="nil"/>
            </w:tcBorders>
          </w:tcPr>
          <w:p w14:paraId="70C9F20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4" w:type="dxa"/>
            <w:tcBorders>
              <w:top w:val="single" w:sz="4" w:space="0" w:color="auto"/>
              <w:left w:val="nil"/>
              <w:bottom w:val="single" w:sz="4" w:space="0" w:color="auto"/>
              <w:right w:val="single" w:sz="4" w:space="0" w:color="auto"/>
            </w:tcBorders>
          </w:tcPr>
          <w:p w14:paraId="0E56E39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11,572 ha"/>
              </w:smartTagPr>
              <w:r w:rsidRPr="001F1DAA">
                <w:rPr>
                  <w:rFonts w:asciiTheme="minorHAnsi" w:hAnsiTheme="minorHAnsi" w:cstheme="minorHAnsi"/>
                  <w:kern w:val="1"/>
                  <w:sz w:val="20"/>
                  <w:szCs w:val="20"/>
                </w:rPr>
                <w:t>11,572 ha</w:t>
              </w:r>
            </w:smartTag>
            <w:r w:rsidRPr="001F1DAA">
              <w:rPr>
                <w:rFonts w:asciiTheme="minorHAnsi" w:hAnsiTheme="minorHAnsi" w:cstheme="minorHAnsi"/>
                <w:kern w:val="1"/>
                <w:sz w:val="20"/>
                <w:szCs w:val="20"/>
              </w:rPr>
              <w:t xml:space="preserve"> </w:t>
            </w:r>
          </w:p>
        </w:tc>
      </w:tr>
      <w:tr w:rsidR="00FF3E0F" w:rsidRPr="00FF3E0F" w14:paraId="3F1F2FEA" w14:textId="77777777" w:rsidTr="00593FB5">
        <w:tc>
          <w:tcPr>
            <w:tcW w:w="9062" w:type="dxa"/>
            <w:gridSpan w:val="2"/>
            <w:tcBorders>
              <w:top w:val="single" w:sz="4" w:space="0" w:color="auto"/>
            </w:tcBorders>
          </w:tcPr>
          <w:p w14:paraId="596147B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53AD6C43" w14:textId="60FCAF5B"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lesní porosty lesní typ 0M chudý bor, 0T chudý březový bor, v lesním porostu BO, JD, v podrostu Vaccinium myrtillus a Vaccinium vitis-idaea, ojedinělý výskyt Frangula alnus</w:t>
            </w:r>
          </w:p>
        </w:tc>
      </w:tr>
      <w:tr w:rsidR="00FF3E0F" w:rsidRPr="00FF3E0F" w14:paraId="19F569F2" w14:textId="77777777" w:rsidTr="00593FB5">
        <w:tc>
          <w:tcPr>
            <w:tcW w:w="9062" w:type="dxa"/>
            <w:gridSpan w:val="2"/>
            <w:tcBorders>
              <w:bottom w:val="single" w:sz="4" w:space="0" w:color="auto"/>
            </w:tcBorders>
          </w:tcPr>
          <w:p w14:paraId="2A7DFB3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0B60C1BF" w14:textId="58E02434"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při obnovních zásazích zvýšit podíl listnáčů tvrdého luhu  DB, JS, JL</w:t>
            </w:r>
          </w:p>
        </w:tc>
      </w:tr>
      <w:tr w:rsidR="00FF3E0F" w:rsidRPr="00FF3E0F" w14:paraId="21F7530D" w14:textId="77777777" w:rsidTr="00593FB5">
        <w:tc>
          <w:tcPr>
            <w:tcW w:w="4538" w:type="dxa"/>
            <w:tcBorders>
              <w:top w:val="single" w:sz="4" w:space="0" w:color="auto"/>
              <w:left w:val="single" w:sz="4" w:space="0" w:color="auto"/>
              <w:bottom w:val="single" w:sz="4" w:space="0" w:color="auto"/>
              <w:right w:val="nil"/>
            </w:tcBorders>
          </w:tcPr>
          <w:p w14:paraId="76EE2D2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4" w:type="dxa"/>
            <w:tcBorders>
              <w:top w:val="single" w:sz="4" w:space="0" w:color="auto"/>
              <w:left w:val="nil"/>
              <w:bottom w:val="single" w:sz="4" w:space="0" w:color="auto"/>
              <w:right w:val="single" w:sz="4" w:space="0" w:color="auto"/>
            </w:tcBorders>
          </w:tcPr>
          <w:p w14:paraId="2A47DD0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w:t>
            </w:r>
          </w:p>
        </w:tc>
      </w:tr>
    </w:tbl>
    <w:p w14:paraId="2839D6B7"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6F82DF58" w14:textId="77777777" w:rsidTr="00D854FA">
        <w:tc>
          <w:tcPr>
            <w:tcW w:w="4606" w:type="dxa"/>
            <w:tcBorders>
              <w:top w:val="single" w:sz="4" w:space="0" w:color="auto"/>
              <w:left w:val="single" w:sz="4" w:space="0" w:color="auto"/>
              <w:bottom w:val="single" w:sz="4" w:space="0" w:color="auto"/>
              <w:right w:val="nil"/>
            </w:tcBorders>
          </w:tcPr>
          <w:p w14:paraId="4DEEFEC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64B0D907" w14:textId="2CFABD36"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6" w:author="Vlastimil Peterka" w:date="2023-03-08T14:08: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11036</w:t>
            </w:r>
          </w:p>
        </w:tc>
      </w:tr>
      <w:tr w:rsidR="00FF3E0F" w:rsidRPr="00FF3E0F" w14:paraId="5F019595" w14:textId="77777777" w:rsidTr="00D854FA">
        <w:tc>
          <w:tcPr>
            <w:tcW w:w="4606" w:type="dxa"/>
            <w:tcBorders>
              <w:top w:val="single" w:sz="4" w:space="0" w:color="auto"/>
              <w:left w:val="single" w:sz="4" w:space="0" w:color="auto"/>
              <w:bottom w:val="single" w:sz="4" w:space="0" w:color="auto"/>
              <w:right w:val="nil"/>
            </w:tcBorders>
          </w:tcPr>
          <w:p w14:paraId="0ABF323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63F5927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Na zadních pláních</w:t>
            </w:r>
          </w:p>
        </w:tc>
      </w:tr>
      <w:tr w:rsidR="00FF3E0F" w:rsidRPr="00FF3E0F" w14:paraId="04C7AC54" w14:textId="77777777" w:rsidTr="00D854FA">
        <w:tc>
          <w:tcPr>
            <w:tcW w:w="4606" w:type="dxa"/>
            <w:tcBorders>
              <w:top w:val="single" w:sz="4" w:space="0" w:color="auto"/>
              <w:bottom w:val="single" w:sz="4" w:space="0" w:color="auto"/>
            </w:tcBorders>
          </w:tcPr>
          <w:p w14:paraId="5AD45C9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1FF17A3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vodní tok, niva</w:t>
            </w:r>
          </w:p>
        </w:tc>
        <w:tc>
          <w:tcPr>
            <w:tcW w:w="4606" w:type="dxa"/>
            <w:tcBorders>
              <w:top w:val="single" w:sz="4" w:space="0" w:color="auto"/>
              <w:bottom w:val="single" w:sz="4" w:space="0" w:color="auto"/>
            </w:tcBorders>
          </w:tcPr>
          <w:p w14:paraId="0DEAEDB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08AD8B5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biocentrum funkční vložené</w:t>
            </w:r>
          </w:p>
        </w:tc>
      </w:tr>
      <w:tr w:rsidR="00FF3E0F" w:rsidRPr="00FF3E0F" w14:paraId="62DE1FD4" w14:textId="77777777" w:rsidTr="00D854FA">
        <w:tc>
          <w:tcPr>
            <w:tcW w:w="4606" w:type="dxa"/>
            <w:tcBorders>
              <w:top w:val="single" w:sz="4" w:space="0" w:color="auto"/>
              <w:left w:val="single" w:sz="4" w:space="0" w:color="auto"/>
              <w:bottom w:val="single" w:sz="4" w:space="0" w:color="auto"/>
              <w:right w:val="nil"/>
            </w:tcBorders>
          </w:tcPr>
          <w:p w14:paraId="7B2AC19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3250DA9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1, 3 B 4</w:t>
            </w:r>
          </w:p>
        </w:tc>
      </w:tr>
      <w:tr w:rsidR="00FF3E0F" w:rsidRPr="00FF3E0F" w14:paraId="31BAADF4" w14:textId="77777777" w:rsidTr="00D854FA">
        <w:tc>
          <w:tcPr>
            <w:tcW w:w="4606" w:type="dxa"/>
            <w:tcBorders>
              <w:top w:val="single" w:sz="4" w:space="0" w:color="auto"/>
              <w:left w:val="single" w:sz="4" w:space="0" w:color="auto"/>
              <w:bottom w:val="single" w:sz="4" w:space="0" w:color="auto"/>
              <w:right w:val="nil"/>
            </w:tcBorders>
          </w:tcPr>
          <w:p w14:paraId="7E77ED7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59DDEC2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7345B373" w14:textId="77777777" w:rsidTr="00D854FA">
        <w:tc>
          <w:tcPr>
            <w:tcW w:w="4606" w:type="dxa"/>
            <w:tcBorders>
              <w:top w:val="single" w:sz="4" w:space="0" w:color="auto"/>
              <w:left w:val="single" w:sz="4" w:space="0" w:color="auto"/>
              <w:bottom w:val="single" w:sz="4" w:space="0" w:color="auto"/>
              <w:right w:val="nil"/>
            </w:tcBorders>
          </w:tcPr>
          <w:p w14:paraId="61B02C2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3E9B9F9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141 ha"/>
              </w:smartTagPr>
              <w:r w:rsidRPr="001F1DAA">
                <w:rPr>
                  <w:rFonts w:asciiTheme="minorHAnsi" w:hAnsiTheme="minorHAnsi" w:cstheme="minorHAnsi"/>
                  <w:kern w:val="1"/>
                  <w:sz w:val="20"/>
                  <w:szCs w:val="20"/>
                </w:rPr>
                <w:t>3,141 ha</w:t>
              </w:r>
            </w:smartTag>
            <w:r w:rsidRPr="001F1DAA">
              <w:rPr>
                <w:rFonts w:asciiTheme="minorHAnsi" w:hAnsiTheme="minorHAnsi" w:cstheme="minorHAnsi"/>
                <w:kern w:val="1"/>
                <w:sz w:val="20"/>
                <w:szCs w:val="20"/>
              </w:rPr>
              <w:t xml:space="preserve"> </w:t>
            </w:r>
          </w:p>
        </w:tc>
      </w:tr>
      <w:tr w:rsidR="00FF3E0F" w:rsidRPr="00FF3E0F" w14:paraId="5F5DA906" w14:textId="77777777" w:rsidTr="00D854FA">
        <w:tc>
          <w:tcPr>
            <w:tcW w:w="9212" w:type="dxa"/>
            <w:gridSpan w:val="2"/>
            <w:tcBorders>
              <w:top w:val="single" w:sz="4" w:space="0" w:color="auto"/>
            </w:tcBorders>
          </w:tcPr>
          <w:p w14:paraId="540235F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05F9E89E" w14:textId="29D9B92E"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lesní porosty lesní typ 0M chudý bor, v lesním porostu BO, BR, DB, v příbřežní části OL, TP, upravený vodní tok s břehovými porosty VR, STR, kulturní louka, orná půda</w:t>
            </w:r>
          </w:p>
        </w:tc>
      </w:tr>
      <w:tr w:rsidR="00FF3E0F" w:rsidRPr="00FF3E0F" w14:paraId="28225232" w14:textId="77777777" w:rsidTr="00D854FA">
        <w:tc>
          <w:tcPr>
            <w:tcW w:w="9212" w:type="dxa"/>
            <w:gridSpan w:val="2"/>
            <w:tcBorders>
              <w:bottom w:val="single" w:sz="4" w:space="0" w:color="auto"/>
            </w:tcBorders>
          </w:tcPr>
          <w:p w14:paraId="272A2AC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43FEFC50" w14:textId="20A1EED5"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ornou půdu převést na TTP, pěstebními opatřeními podporovat návrat k přirozené dřevinné skladbě BO – 8, DB – 1, BR - 1</w:t>
            </w:r>
          </w:p>
        </w:tc>
      </w:tr>
      <w:tr w:rsidR="00FF3E0F" w:rsidRPr="00FF3E0F" w14:paraId="7508C4E4" w14:textId="77777777" w:rsidTr="00D854FA">
        <w:tc>
          <w:tcPr>
            <w:tcW w:w="4606" w:type="dxa"/>
            <w:tcBorders>
              <w:top w:val="single" w:sz="4" w:space="0" w:color="auto"/>
              <w:left w:val="single" w:sz="4" w:space="0" w:color="auto"/>
              <w:bottom w:val="single" w:sz="4" w:space="0" w:color="auto"/>
              <w:right w:val="nil"/>
            </w:tcBorders>
          </w:tcPr>
          <w:p w14:paraId="47B8066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Kultura:</w:t>
            </w:r>
          </w:p>
        </w:tc>
        <w:tc>
          <w:tcPr>
            <w:tcW w:w="4606" w:type="dxa"/>
            <w:tcBorders>
              <w:top w:val="single" w:sz="4" w:space="0" w:color="auto"/>
              <w:left w:val="nil"/>
              <w:bottom w:val="single" w:sz="4" w:space="0" w:color="auto"/>
              <w:right w:val="single" w:sz="4" w:space="0" w:color="auto"/>
            </w:tcBorders>
          </w:tcPr>
          <w:p w14:paraId="79DB81A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 orná půda, vodní tok</w:t>
            </w:r>
          </w:p>
        </w:tc>
      </w:tr>
    </w:tbl>
    <w:p w14:paraId="34C34833"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23AB13EF" w14:textId="77777777" w:rsidTr="00D854FA">
        <w:tc>
          <w:tcPr>
            <w:tcW w:w="4606" w:type="dxa"/>
            <w:tcBorders>
              <w:top w:val="single" w:sz="4" w:space="0" w:color="auto"/>
              <w:left w:val="single" w:sz="4" w:space="0" w:color="auto"/>
              <w:bottom w:val="single" w:sz="4" w:space="0" w:color="auto"/>
              <w:right w:val="nil"/>
            </w:tcBorders>
          </w:tcPr>
          <w:p w14:paraId="42B58B7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49B4443F" w14:textId="78660A06"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7" w:author="Vlastimil Peterka" w:date="2023-03-08T14:08: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11037</w:t>
            </w:r>
          </w:p>
        </w:tc>
      </w:tr>
      <w:tr w:rsidR="00FF3E0F" w:rsidRPr="00FF3E0F" w14:paraId="70302E9D" w14:textId="77777777" w:rsidTr="00D854FA">
        <w:tc>
          <w:tcPr>
            <w:tcW w:w="4606" w:type="dxa"/>
            <w:tcBorders>
              <w:top w:val="single" w:sz="4" w:space="0" w:color="auto"/>
              <w:left w:val="single" w:sz="4" w:space="0" w:color="auto"/>
              <w:bottom w:val="single" w:sz="4" w:space="0" w:color="auto"/>
              <w:right w:val="nil"/>
            </w:tcBorders>
          </w:tcPr>
          <w:p w14:paraId="752872A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2BC2EDF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U Zahradníků</w:t>
            </w:r>
          </w:p>
        </w:tc>
      </w:tr>
      <w:tr w:rsidR="00FF3E0F" w:rsidRPr="00FF3E0F" w14:paraId="2D769098" w14:textId="77777777" w:rsidTr="00D854FA">
        <w:tc>
          <w:tcPr>
            <w:tcW w:w="4606" w:type="dxa"/>
            <w:tcBorders>
              <w:top w:val="single" w:sz="4" w:space="0" w:color="auto"/>
              <w:bottom w:val="single" w:sz="4" w:space="0" w:color="auto"/>
            </w:tcBorders>
          </w:tcPr>
          <w:p w14:paraId="03792FF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5B3255D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vodní tok, niva</w:t>
            </w:r>
          </w:p>
        </w:tc>
        <w:tc>
          <w:tcPr>
            <w:tcW w:w="4606" w:type="dxa"/>
            <w:tcBorders>
              <w:top w:val="single" w:sz="4" w:space="0" w:color="auto"/>
              <w:bottom w:val="single" w:sz="4" w:space="0" w:color="auto"/>
            </w:tcBorders>
          </w:tcPr>
          <w:p w14:paraId="351533D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097375B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biocentrum funkční vložené</w:t>
            </w:r>
          </w:p>
        </w:tc>
      </w:tr>
      <w:tr w:rsidR="00FF3E0F" w:rsidRPr="00FF3E0F" w14:paraId="009AF755" w14:textId="77777777" w:rsidTr="00D854FA">
        <w:tc>
          <w:tcPr>
            <w:tcW w:w="4606" w:type="dxa"/>
            <w:tcBorders>
              <w:top w:val="single" w:sz="4" w:space="0" w:color="auto"/>
              <w:left w:val="single" w:sz="4" w:space="0" w:color="auto"/>
              <w:bottom w:val="single" w:sz="4" w:space="0" w:color="auto"/>
              <w:right w:val="nil"/>
            </w:tcBorders>
          </w:tcPr>
          <w:p w14:paraId="3895DEC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68903DA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1,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2,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3, 3 B 5</w:t>
            </w:r>
          </w:p>
        </w:tc>
      </w:tr>
      <w:tr w:rsidR="00FF3E0F" w:rsidRPr="00FF3E0F" w14:paraId="02ED6A30" w14:textId="77777777" w:rsidTr="00D854FA">
        <w:tc>
          <w:tcPr>
            <w:tcW w:w="4606" w:type="dxa"/>
            <w:tcBorders>
              <w:top w:val="single" w:sz="4" w:space="0" w:color="auto"/>
              <w:left w:val="single" w:sz="4" w:space="0" w:color="auto"/>
              <w:bottom w:val="single" w:sz="4" w:space="0" w:color="auto"/>
              <w:right w:val="nil"/>
            </w:tcBorders>
          </w:tcPr>
          <w:p w14:paraId="540F376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66CDDEE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67040636" w14:textId="77777777" w:rsidTr="00D854FA">
        <w:tc>
          <w:tcPr>
            <w:tcW w:w="4606" w:type="dxa"/>
            <w:tcBorders>
              <w:top w:val="single" w:sz="4" w:space="0" w:color="auto"/>
              <w:left w:val="single" w:sz="4" w:space="0" w:color="auto"/>
              <w:bottom w:val="single" w:sz="4" w:space="0" w:color="auto"/>
              <w:right w:val="nil"/>
            </w:tcBorders>
          </w:tcPr>
          <w:p w14:paraId="690F693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0F450CA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4,029 ha"/>
              </w:smartTagPr>
              <w:r w:rsidRPr="001F1DAA">
                <w:rPr>
                  <w:rFonts w:asciiTheme="minorHAnsi" w:hAnsiTheme="minorHAnsi" w:cstheme="minorHAnsi"/>
                  <w:kern w:val="1"/>
                  <w:sz w:val="20"/>
                  <w:szCs w:val="20"/>
                </w:rPr>
                <w:t>4,029 ha</w:t>
              </w:r>
            </w:smartTag>
            <w:r w:rsidRPr="001F1DAA">
              <w:rPr>
                <w:rFonts w:asciiTheme="minorHAnsi" w:hAnsiTheme="minorHAnsi" w:cstheme="minorHAnsi"/>
                <w:kern w:val="1"/>
                <w:sz w:val="20"/>
                <w:szCs w:val="20"/>
              </w:rPr>
              <w:t xml:space="preserve"> </w:t>
            </w:r>
          </w:p>
        </w:tc>
      </w:tr>
      <w:tr w:rsidR="00FF3E0F" w:rsidRPr="00FF3E0F" w14:paraId="2A0C30BE" w14:textId="77777777" w:rsidTr="00D854FA">
        <w:tc>
          <w:tcPr>
            <w:tcW w:w="9212" w:type="dxa"/>
            <w:gridSpan w:val="2"/>
            <w:tcBorders>
              <w:top w:val="single" w:sz="4" w:space="0" w:color="auto"/>
            </w:tcBorders>
          </w:tcPr>
          <w:p w14:paraId="206F3CC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117E017F" w14:textId="7F54220A"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lastRenderedPageBreak/>
              <w:t>lesní porosty lesní typ 0K kyselý dubový bor, 1G vrbová olšina,  v lesním porostu BR, OL při okraji DB, AK, louka polopřirozeného charakteru, vytěžený prostor s náletovými porosty, orná půda</w:t>
            </w:r>
          </w:p>
        </w:tc>
      </w:tr>
      <w:tr w:rsidR="00FF3E0F" w:rsidRPr="00FF3E0F" w14:paraId="54F8323A" w14:textId="77777777" w:rsidTr="00D854FA">
        <w:tc>
          <w:tcPr>
            <w:tcW w:w="9212" w:type="dxa"/>
            <w:gridSpan w:val="2"/>
            <w:tcBorders>
              <w:bottom w:val="single" w:sz="4" w:space="0" w:color="auto"/>
            </w:tcBorders>
          </w:tcPr>
          <w:p w14:paraId="30B6A71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Opatření:</w:t>
            </w:r>
          </w:p>
          <w:p w14:paraId="428A76B1" w14:textId="59AAD078"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ornou půdu převést na TTP, louky kosit, v lesních porostech provést asanační výběr, podporovat přirozené druhy dřevin OL, VR, TP, OS</w:t>
            </w:r>
          </w:p>
        </w:tc>
      </w:tr>
      <w:tr w:rsidR="00FF3E0F" w:rsidRPr="00FF3E0F" w14:paraId="4AD8C210" w14:textId="77777777" w:rsidTr="00D854FA">
        <w:tc>
          <w:tcPr>
            <w:tcW w:w="4606" w:type="dxa"/>
            <w:tcBorders>
              <w:top w:val="single" w:sz="4" w:space="0" w:color="auto"/>
              <w:left w:val="single" w:sz="4" w:space="0" w:color="auto"/>
              <w:bottom w:val="single" w:sz="4" w:space="0" w:color="auto"/>
              <w:right w:val="nil"/>
            </w:tcBorders>
          </w:tcPr>
          <w:p w14:paraId="50ABB15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65BE268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 orná půda, vodní tok, louka</w:t>
            </w:r>
          </w:p>
        </w:tc>
      </w:tr>
    </w:tbl>
    <w:p w14:paraId="7899C26A"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24C0DB75" w14:textId="77777777" w:rsidTr="00D854FA">
        <w:tc>
          <w:tcPr>
            <w:tcW w:w="4606" w:type="dxa"/>
            <w:tcBorders>
              <w:top w:val="single" w:sz="4" w:space="0" w:color="auto"/>
              <w:left w:val="single" w:sz="4" w:space="0" w:color="auto"/>
              <w:bottom w:val="single" w:sz="4" w:space="0" w:color="auto"/>
              <w:right w:val="nil"/>
            </w:tcBorders>
          </w:tcPr>
          <w:p w14:paraId="3DC45E3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315F0147" w14:textId="31ED9F2D"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8" w:author="Vlastimil Peterka" w:date="2023-03-08T14:08: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11268</w:t>
            </w:r>
          </w:p>
        </w:tc>
      </w:tr>
      <w:tr w:rsidR="00FF3E0F" w:rsidRPr="00FF3E0F" w14:paraId="288D82FF" w14:textId="77777777" w:rsidTr="00D854FA">
        <w:tc>
          <w:tcPr>
            <w:tcW w:w="4606" w:type="dxa"/>
            <w:tcBorders>
              <w:top w:val="single" w:sz="4" w:space="0" w:color="auto"/>
              <w:left w:val="single" w:sz="4" w:space="0" w:color="auto"/>
              <w:bottom w:val="single" w:sz="4" w:space="0" w:color="auto"/>
              <w:right w:val="nil"/>
            </w:tcBorders>
          </w:tcPr>
          <w:p w14:paraId="15AFE91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188E5CD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Černičný rybník 1</w:t>
            </w:r>
          </w:p>
        </w:tc>
      </w:tr>
      <w:tr w:rsidR="00FF3E0F" w:rsidRPr="00FF3E0F" w14:paraId="701CD428" w14:textId="77777777" w:rsidTr="00D854FA">
        <w:tc>
          <w:tcPr>
            <w:tcW w:w="4606" w:type="dxa"/>
            <w:tcBorders>
              <w:top w:val="single" w:sz="4" w:space="0" w:color="auto"/>
              <w:bottom w:val="single" w:sz="4" w:space="0" w:color="auto"/>
            </w:tcBorders>
          </w:tcPr>
          <w:p w14:paraId="57E73C0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5CF634F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rybník</w:t>
            </w:r>
          </w:p>
        </w:tc>
        <w:tc>
          <w:tcPr>
            <w:tcW w:w="4606" w:type="dxa"/>
            <w:tcBorders>
              <w:top w:val="single" w:sz="4" w:space="0" w:color="auto"/>
              <w:bottom w:val="single" w:sz="4" w:space="0" w:color="auto"/>
            </w:tcBorders>
          </w:tcPr>
          <w:p w14:paraId="6C5A43C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5DE688D9"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biocentrum funkční vložené</w:t>
            </w:r>
          </w:p>
        </w:tc>
      </w:tr>
      <w:tr w:rsidR="00FF3E0F" w:rsidRPr="00FF3E0F" w14:paraId="2365A133" w14:textId="77777777" w:rsidTr="00D854FA">
        <w:tc>
          <w:tcPr>
            <w:tcW w:w="4606" w:type="dxa"/>
            <w:tcBorders>
              <w:top w:val="single" w:sz="4" w:space="0" w:color="auto"/>
              <w:left w:val="single" w:sz="4" w:space="0" w:color="auto"/>
              <w:bottom w:val="single" w:sz="4" w:space="0" w:color="auto"/>
              <w:right w:val="nil"/>
            </w:tcBorders>
          </w:tcPr>
          <w:p w14:paraId="1D03EEE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3AEFFA6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4, 3 B 5</w:t>
            </w:r>
          </w:p>
        </w:tc>
      </w:tr>
      <w:tr w:rsidR="00FF3E0F" w:rsidRPr="00FF3E0F" w14:paraId="5F42F995" w14:textId="77777777" w:rsidTr="00D854FA">
        <w:tc>
          <w:tcPr>
            <w:tcW w:w="4606" w:type="dxa"/>
            <w:tcBorders>
              <w:top w:val="single" w:sz="4" w:space="0" w:color="auto"/>
              <w:left w:val="single" w:sz="4" w:space="0" w:color="auto"/>
              <w:bottom w:val="single" w:sz="4" w:space="0" w:color="auto"/>
              <w:right w:val="nil"/>
            </w:tcBorders>
          </w:tcPr>
          <w:p w14:paraId="0CE5F75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6D4DDDC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1376FFF9" w14:textId="77777777" w:rsidTr="00D854FA">
        <w:tc>
          <w:tcPr>
            <w:tcW w:w="4606" w:type="dxa"/>
            <w:tcBorders>
              <w:top w:val="single" w:sz="4" w:space="0" w:color="auto"/>
              <w:left w:val="single" w:sz="4" w:space="0" w:color="auto"/>
              <w:bottom w:val="single" w:sz="4" w:space="0" w:color="auto"/>
              <w:right w:val="nil"/>
            </w:tcBorders>
          </w:tcPr>
          <w:p w14:paraId="276DA99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350ECA6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5,167 ha"/>
              </w:smartTagPr>
              <w:r w:rsidRPr="001F1DAA">
                <w:rPr>
                  <w:rFonts w:asciiTheme="minorHAnsi" w:hAnsiTheme="minorHAnsi" w:cstheme="minorHAnsi"/>
                  <w:kern w:val="1"/>
                  <w:sz w:val="20"/>
                  <w:szCs w:val="20"/>
                </w:rPr>
                <w:t>5,167 ha</w:t>
              </w:r>
            </w:smartTag>
            <w:r w:rsidRPr="001F1DAA">
              <w:rPr>
                <w:rFonts w:asciiTheme="minorHAnsi" w:hAnsiTheme="minorHAnsi" w:cstheme="minorHAnsi"/>
                <w:kern w:val="1"/>
                <w:sz w:val="20"/>
                <w:szCs w:val="20"/>
              </w:rPr>
              <w:t xml:space="preserve"> </w:t>
            </w:r>
          </w:p>
        </w:tc>
      </w:tr>
      <w:tr w:rsidR="00FF3E0F" w:rsidRPr="00FF3E0F" w14:paraId="6C9C84FB" w14:textId="77777777" w:rsidTr="00D854FA">
        <w:tc>
          <w:tcPr>
            <w:tcW w:w="9212" w:type="dxa"/>
            <w:gridSpan w:val="2"/>
            <w:tcBorders>
              <w:top w:val="single" w:sz="4" w:space="0" w:color="auto"/>
            </w:tcBorders>
          </w:tcPr>
          <w:p w14:paraId="5746BC4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33EB800F" w14:textId="090C68BC"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zátopová oblast při J cípu rybníka Černičný, litorál, rákosiny, fragmenty eutrofizovaných mokrých luk a ostřicovišť, nálet VR, OL, mokřady (ruderalizované) deponie materiálu z odbahňování rybníka </w:t>
            </w:r>
          </w:p>
        </w:tc>
      </w:tr>
      <w:tr w:rsidR="00FF3E0F" w:rsidRPr="00FF3E0F" w14:paraId="476717CE" w14:textId="77777777" w:rsidTr="00D854FA">
        <w:tc>
          <w:tcPr>
            <w:tcW w:w="9212" w:type="dxa"/>
            <w:gridSpan w:val="2"/>
            <w:tcBorders>
              <w:bottom w:val="single" w:sz="4" w:space="0" w:color="auto"/>
            </w:tcBorders>
          </w:tcPr>
          <w:p w14:paraId="4BA68C1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7F56FE4F" w14:textId="3C1A9F4E"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výkup pozemků, odstranění náletu odstranění deponií, kosení luk, omezení hnojení okolních pozemků</w:t>
            </w:r>
          </w:p>
        </w:tc>
      </w:tr>
      <w:tr w:rsidR="00FF3E0F" w:rsidRPr="00FF3E0F" w14:paraId="7E2B6036" w14:textId="77777777" w:rsidTr="00D854FA">
        <w:tc>
          <w:tcPr>
            <w:tcW w:w="4606" w:type="dxa"/>
            <w:tcBorders>
              <w:top w:val="single" w:sz="4" w:space="0" w:color="auto"/>
              <w:left w:val="single" w:sz="4" w:space="0" w:color="auto"/>
              <w:bottom w:val="single" w:sz="4" w:space="0" w:color="auto"/>
              <w:right w:val="nil"/>
            </w:tcBorders>
          </w:tcPr>
          <w:p w14:paraId="5909247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4EC8888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ostatní plochy, vodní plocha</w:t>
            </w:r>
          </w:p>
        </w:tc>
      </w:tr>
    </w:tbl>
    <w:p w14:paraId="1B46C336"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30C82EF1" w14:textId="77777777" w:rsidTr="00D854FA">
        <w:tc>
          <w:tcPr>
            <w:tcW w:w="4606" w:type="dxa"/>
            <w:tcBorders>
              <w:top w:val="single" w:sz="4" w:space="0" w:color="auto"/>
              <w:left w:val="single" w:sz="4" w:space="0" w:color="auto"/>
              <w:bottom w:val="single" w:sz="4" w:space="0" w:color="auto"/>
              <w:right w:val="nil"/>
            </w:tcBorders>
          </w:tcPr>
          <w:p w14:paraId="04BBA6B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2DF87C60" w14:textId="511CB8DC" w:rsidR="00FF3E0F" w:rsidRPr="001F1DAA" w:rsidRDefault="000301E2" w:rsidP="00D854FA">
            <w:pPr>
              <w:pStyle w:val="Zkladntext"/>
              <w:widowControl w:val="0"/>
              <w:suppressLineNumbers/>
              <w:suppressAutoHyphens/>
              <w:spacing w:before="60"/>
              <w:rPr>
                <w:rFonts w:asciiTheme="minorHAnsi" w:hAnsiTheme="minorHAnsi" w:cstheme="minorHAnsi"/>
                <w:kern w:val="1"/>
                <w:sz w:val="20"/>
                <w:szCs w:val="20"/>
              </w:rPr>
            </w:pPr>
            <w:ins w:id="189" w:author="Vlastimil Peterka" w:date="2023-03-08T14:08:00Z">
              <w:r>
                <w:rPr>
                  <w:rFonts w:asciiTheme="minorHAnsi" w:hAnsiTheme="minorHAnsi" w:cstheme="minorHAnsi"/>
                  <w:kern w:val="1"/>
                  <w:sz w:val="20"/>
                  <w:szCs w:val="20"/>
                </w:rPr>
                <w:t>LBC.</w:t>
              </w:r>
            </w:ins>
            <w:r w:rsidR="00FF3E0F" w:rsidRPr="001F1DAA">
              <w:rPr>
                <w:rFonts w:asciiTheme="minorHAnsi" w:hAnsiTheme="minorHAnsi" w:cstheme="minorHAnsi"/>
                <w:kern w:val="1"/>
                <w:sz w:val="20"/>
                <w:szCs w:val="20"/>
              </w:rPr>
              <w:t>11269</w:t>
            </w:r>
          </w:p>
        </w:tc>
      </w:tr>
      <w:tr w:rsidR="00FF3E0F" w:rsidRPr="00FF3E0F" w14:paraId="572ED96C" w14:textId="77777777" w:rsidTr="00D854FA">
        <w:tc>
          <w:tcPr>
            <w:tcW w:w="4606" w:type="dxa"/>
            <w:tcBorders>
              <w:top w:val="single" w:sz="4" w:space="0" w:color="auto"/>
              <w:left w:val="single" w:sz="4" w:space="0" w:color="auto"/>
              <w:bottom w:val="single" w:sz="4" w:space="0" w:color="auto"/>
              <w:right w:val="nil"/>
            </w:tcBorders>
          </w:tcPr>
          <w:p w14:paraId="0ABD92A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25AF752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Rybníček (Namšal)</w:t>
            </w:r>
          </w:p>
        </w:tc>
      </w:tr>
      <w:tr w:rsidR="00FF3E0F" w:rsidRPr="00FF3E0F" w14:paraId="4D251D10" w14:textId="77777777" w:rsidTr="00D854FA">
        <w:tc>
          <w:tcPr>
            <w:tcW w:w="4606" w:type="dxa"/>
            <w:tcBorders>
              <w:top w:val="single" w:sz="4" w:space="0" w:color="auto"/>
              <w:bottom w:val="single" w:sz="4" w:space="0" w:color="auto"/>
            </w:tcBorders>
          </w:tcPr>
          <w:p w14:paraId="3B57E62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3625C29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rybník</w:t>
            </w:r>
          </w:p>
        </w:tc>
        <w:tc>
          <w:tcPr>
            <w:tcW w:w="4606" w:type="dxa"/>
            <w:tcBorders>
              <w:top w:val="single" w:sz="4" w:space="0" w:color="auto"/>
              <w:bottom w:val="single" w:sz="4" w:space="0" w:color="auto"/>
            </w:tcBorders>
          </w:tcPr>
          <w:p w14:paraId="61A79CF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763E3FD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Lokální biocentrum funkční </w:t>
            </w:r>
          </w:p>
        </w:tc>
      </w:tr>
      <w:tr w:rsidR="00FF3E0F" w:rsidRPr="00FF3E0F" w14:paraId="03109F8E" w14:textId="77777777" w:rsidTr="00D854FA">
        <w:tc>
          <w:tcPr>
            <w:tcW w:w="4606" w:type="dxa"/>
            <w:tcBorders>
              <w:top w:val="single" w:sz="4" w:space="0" w:color="auto"/>
              <w:left w:val="single" w:sz="4" w:space="0" w:color="auto"/>
              <w:bottom w:val="single" w:sz="4" w:space="0" w:color="auto"/>
              <w:right w:val="nil"/>
            </w:tcBorders>
          </w:tcPr>
          <w:p w14:paraId="23D8BA9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4C7A18A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3, 3 B 4, 3 B 5, 3 AB 3</w:t>
            </w:r>
          </w:p>
        </w:tc>
      </w:tr>
      <w:tr w:rsidR="00FF3E0F" w:rsidRPr="00FF3E0F" w14:paraId="5DD15033" w14:textId="77777777" w:rsidTr="00D854FA">
        <w:tc>
          <w:tcPr>
            <w:tcW w:w="4606" w:type="dxa"/>
            <w:tcBorders>
              <w:top w:val="single" w:sz="4" w:space="0" w:color="auto"/>
              <w:left w:val="single" w:sz="4" w:space="0" w:color="auto"/>
              <w:bottom w:val="single" w:sz="4" w:space="0" w:color="auto"/>
              <w:right w:val="nil"/>
            </w:tcBorders>
          </w:tcPr>
          <w:p w14:paraId="2FC5B8B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4F4D26A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6E0849B5" w14:textId="77777777" w:rsidTr="00D854FA">
        <w:tc>
          <w:tcPr>
            <w:tcW w:w="4606" w:type="dxa"/>
            <w:tcBorders>
              <w:top w:val="single" w:sz="4" w:space="0" w:color="auto"/>
              <w:left w:val="single" w:sz="4" w:space="0" w:color="auto"/>
              <w:bottom w:val="single" w:sz="4" w:space="0" w:color="auto"/>
              <w:right w:val="nil"/>
            </w:tcBorders>
          </w:tcPr>
          <w:p w14:paraId="41FEABD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62122AF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6,049 ha"/>
              </w:smartTagPr>
              <w:r w:rsidRPr="001F1DAA">
                <w:rPr>
                  <w:rFonts w:asciiTheme="minorHAnsi" w:hAnsiTheme="minorHAnsi" w:cstheme="minorHAnsi"/>
                  <w:kern w:val="1"/>
                  <w:sz w:val="20"/>
                  <w:szCs w:val="20"/>
                </w:rPr>
                <w:t>6,049 ha</w:t>
              </w:r>
            </w:smartTag>
            <w:r w:rsidRPr="001F1DAA">
              <w:rPr>
                <w:rFonts w:asciiTheme="minorHAnsi" w:hAnsiTheme="minorHAnsi" w:cstheme="minorHAnsi"/>
                <w:kern w:val="1"/>
                <w:sz w:val="20"/>
                <w:szCs w:val="20"/>
              </w:rPr>
              <w:t xml:space="preserve"> </w:t>
            </w:r>
          </w:p>
        </w:tc>
      </w:tr>
      <w:tr w:rsidR="00FF3E0F" w:rsidRPr="00FF3E0F" w14:paraId="4D1DA419" w14:textId="77777777" w:rsidTr="00D854FA">
        <w:tc>
          <w:tcPr>
            <w:tcW w:w="9212" w:type="dxa"/>
            <w:gridSpan w:val="2"/>
            <w:tcBorders>
              <w:top w:val="single" w:sz="4" w:space="0" w:color="auto"/>
            </w:tcBorders>
          </w:tcPr>
          <w:p w14:paraId="4F00931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3152B605" w14:textId="645E573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rybník s břehovými porosty, litorál s výskytem spol. Phragmites a Typha spp., hájek BR a vtroušenými OS, VR, OL </w:t>
            </w:r>
          </w:p>
        </w:tc>
      </w:tr>
      <w:tr w:rsidR="00FF3E0F" w:rsidRPr="00FF3E0F" w14:paraId="27184F15" w14:textId="77777777" w:rsidTr="00D854FA">
        <w:tc>
          <w:tcPr>
            <w:tcW w:w="9212" w:type="dxa"/>
            <w:gridSpan w:val="2"/>
            <w:tcBorders>
              <w:bottom w:val="single" w:sz="4" w:space="0" w:color="auto"/>
            </w:tcBorders>
          </w:tcPr>
          <w:p w14:paraId="052D3B7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40AC251B" w14:textId="1244B7B1"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bez zásahu</w:t>
            </w:r>
          </w:p>
        </w:tc>
      </w:tr>
      <w:tr w:rsidR="00FF3E0F" w:rsidRPr="00FF3E0F" w14:paraId="030EF85E" w14:textId="77777777" w:rsidTr="00D854FA">
        <w:tc>
          <w:tcPr>
            <w:tcW w:w="4606" w:type="dxa"/>
            <w:tcBorders>
              <w:top w:val="single" w:sz="4" w:space="0" w:color="auto"/>
              <w:left w:val="single" w:sz="4" w:space="0" w:color="auto"/>
              <w:bottom w:val="single" w:sz="4" w:space="0" w:color="auto"/>
              <w:right w:val="nil"/>
            </w:tcBorders>
          </w:tcPr>
          <w:p w14:paraId="6A9E9D0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61FB5C4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ostatní plochy, vodní plocha</w:t>
            </w:r>
          </w:p>
        </w:tc>
      </w:tr>
    </w:tbl>
    <w:p w14:paraId="705ADDF3"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FF3E0F" w:rsidRPr="00FF3E0F" w14:paraId="68F5A5AD" w14:textId="77777777" w:rsidTr="001F1DAA">
        <w:tc>
          <w:tcPr>
            <w:tcW w:w="4540" w:type="dxa"/>
            <w:tcBorders>
              <w:top w:val="single" w:sz="4" w:space="0" w:color="auto"/>
              <w:left w:val="single" w:sz="4" w:space="0" w:color="auto"/>
              <w:bottom w:val="single" w:sz="4" w:space="0" w:color="auto"/>
              <w:right w:val="nil"/>
            </w:tcBorders>
          </w:tcPr>
          <w:p w14:paraId="00A8A5D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2" w:type="dxa"/>
            <w:tcBorders>
              <w:top w:val="single" w:sz="4" w:space="0" w:color="auto"/>
              <w:left w:val="nil"/>
              <w:bottom w:val="single" w:sz="4" w:space="0" w:color="auto"/>
              <w:right w:val="single" w:sz="4" w:space="0" w:color="auto"/>
            </w:tcBorders>
          </w:tcPr>
          <w:p w14:paraId="60EFC216" w14:textId="5C18D3E0" w:rsidR="00FF3E0F" w:rsidRPr="001F1DAA" w:rsidRDefault="00D14D73" w:rsidP="00D854FA">
            <w:pPr>
              <w:pStyle w:val="Zkladntext"/>
              <w:widowControl w:val="0"/>
              <w:suppressLineNumbers/>
              <w:suppressAutoHyphens/>
              <w:spacing w:before="60"/>
              <w:rPr>
                <w:rFonts w:asciiTheme="minorHAnsi" w:hAnsiTheme="minorHAnsi" w:cstheme="minorHAnsi"/>
                <w:kern w:val="1"/>
                <w:sz w:val="20"/>
                <w:szCs w:val="20"/>
              </w:rPr>
            </w:pPr>
            <w:ins w:id="190" w:author="Vlastimil Peterka" w:date="2023-03-08T14:11:00Z">
              <w:r>
                <w:rPr>
                  <w:rFonts w:asciiTheme="minorHAnsi" w:hAnsiTheme="minorHAnsi" w:cstheme="minorHAnsi"/>
                  <w:kern w:val="1"/>
                  <w:sz w:val="20"/>
                  <w:szCs w:val="20"/>
                </w:rPr>
                <w:t>LBK.</w:t>
              </w:r>
            </w:ins>
            <w:r w:rsidR="00FF3E0F" w:rsidRPr="001F1DAA">
              <w:rPr>
                <w:rFonts w:asciiTheme="minorHAnsi" w:hAnsiTheme="minorHAnsi" w:cstheme="minorHAnsi"/>
                <w:kern w:val="1"/>
                <w:sz w:val="20"/>
                <w:szCs w:val="20"/>
              </w:rPr>
              <w:t>1938</w:t>
            </w:r>
          </w:p>
        </w:tc>
      </w:tr>
      <w:tr w:rsidR="00FF3E0F" w:rsidRPr="00FF3E0F" w14:paraId="69BC7BD8" w14:textId="77777777" w:rsidTr="001F1DAA">
        <w:tc>
          <w:tcPr>
            <w:tcW w:w="4540" w:type="dxa"/>
            <w:tcBorders>
              <w:top w:val="single" w:sz="4" w:space="0" w:color="auto"/>
              <w:left w:val="single" w:sz="4" w:space="0" w:color="auto"/>
              <w:bottom w:val="single" w:sz="4" w:space="0" w:color="auto"/>
              <w:right w:val="nil"/>
            </w:tcBorders>
          </w:tcPr>
          <w:p w14:paraId="32E1C16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Název:</w:t>
            </w:r>
          </w:p>
        </w:tc>
        <w:tc>
          <w:tcPr>
            <w:tcW w:w="4522" w:type="dxa"/>
            <w:tcBorders>
              <w:top w:val="single" w:sz="4" w:space="0" w:color="auto"/>
              <w:left w:val="nil"/>
              <w:bottom w:val="single" w:sz="4" w:space="0" w:color="auto"/>
              <w:right w:val="single" w:sz="4" w:space="0" w:color="auto"/>
            </w:tcBorders>
          </w:tcPr>
          <w:p w14:paraId="19C65BC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Loužek – Černičný rybník 1</w:t>
            </w:r>
          </w:p>
        </w:tc>
      </w:tr>
      <w:tr w:rsidR="00FF3E0F" w:rsidRPr="00FF3E0F" w14:paraId="425FC8BD" w14:textId="77777777" w:rsidTr="001F1DAA">
        <w:tc>
          <w:tcPr>
            <w:tcW w:w="4540" w:type="dxa"/>
            <w:tcBorders>
              <w:top w:val="single" w:sz="4" w:space="0" w:color="auto"/>
              <w:bottom w:val="single" w:sz="4" w:space="0" w:color="auto"/>
            </w:tcBorders>
          </w:tcPr>
          <w:p w14:paraId="7EE80C6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2730735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p>
        </w:tc>
        <w:tc>
          <w:tcPr>
            <w:tcW w:w="4522" w:type="dxa"/>
            <w:tcBorders>
              <w:top w:val="single" w:sz="4" w:space="0" w:color="auto"/>
              <w:bottom w:val="single" w:sz="4" w:space="0" w:color="auto"/>
            </w:tcBorders>
          </w:tcPr>
          <w:p w14:paraId="08C63CD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38196C6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biokoridor převážně nefunkční</w:t>
            </w:r>
          </w:p>
        </w:tc>
      </w:tr>
      <w:tr w:rsidR="00FF3E0F" w:rsidRPr="00FF3E0F" w14:paraId="0D8D27CF" w14:textId="77777777" w:rsidTr="001F1DAA">
        <w:tc>
          <w:tcPr>
            <w:tcW w:w="4540" w:type="dxa"/>
            <w:tcBorders>
              <w:top w:val="single" w:sz="4" w:space="0" w:color="auto"/>
              <w:left w:val="single" w:sz="4" w:space="0" w:color="auto"/>
              <w:bottom w:val="single" w:sz="4" w:space="0" w:color="auto"/>
              <w:right w:val="nil"/>
            </w:tcBorders>
          </w:tcPr>
          <w:p w14:paraId="6FA4CC0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2" w:type="dxa"/>
            <w:tcBorders>
              <w:top w:val="single" w:sz="4" w:space="0" w:color="auto"/>
              <w:left w:val="nil"/>
              <w:bottom w:val="single" w:sz="4" w:space="0" w:color="auto"/>
              <w:right w:val="single" w:sz="4" w:space="0" w:color="auto"/>
            </w:tcBorders>
          </w:tcPr>
          <w:p w14:paraId="203432C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3 AB, B, BD 2,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3</w:t>
            </w:r>
          </w:p>
        </w:tc>
      </w:tr>
      <w:tr w:rsidR="00FF3E0F" w:rsidRPr="00FF3E0F" w14:paraId="422B775B" w14:textId="77777777" w:rsidTr="001F1DAA">
        <w:tc>
          <w:tcPr>
            <w:tcW w:w="4540" w:type="dxa"/>
            <w:tcBorders>
              <w:top w:val="single" w:sz="4" w:space="0" w:color="auto"/>
              <w:left w:val="single" w:sz="4" w:space="0" w:color="auto"/>
              <w:bottom w:val="single" w:sz="4" w:space="0" w:color="auto"/>
              <w:right w:val="nil"/>
            </w:tcBorders>
          </w:tcPr>
          <w:p w14:paraId="7B3CDB0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2" w:type="dxa"/>
            <w:tcBorders>
              <w:top w:val="single" w:sz="4" w:space="0" w:color="auto"/>
              <w:left w:val="nil"/>
              <w:bottom w:val="single" w:sz="4" w:space="0" w:color="auto"/>
              <w:right w:val="single" w:sz="4" w:space="0" w:color="auto"/>
            </w:tcBorders>
          </w:tcPr>
          <w:p w14:paraId="68ACA46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55E00A20" w14:textId="77777777" w:rsidTr="001F1DAA">
        <w:tc>
          <w:tcPr>
            <w:tcW w:w="4540" w:type="dxa"/>
            <w:tcBorders>
              <w:top w:val="single" w:sz="4" w:space="0" w:color="auto"/>
              <w:left w:val="single" w:sz="4" w:space="0" w:color="auto"/>
              <w:bottom w:val="single" w:sz="4" w:space="0" w:color="auto"/>
              <w:right w:val="nil"/>
            </w:tcBorders>
          </w:tcPr>
          <w:p w14:paraId="188EAE8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2" w:type="dxa"/>
            <w:tcBorders>
              <w:top w:val="single" w:sz="4" w:space="0" w:color="auto"/>
              <w:left w:val="nil"/>
              <w:bottom w:val="single" w:sz="4" w:space="0" w:color="auto"/>
              <w:right w:val="single" w:sz="4" w:space="0" w:color="auto"/>
            </w:tcBorders>
          </w:tcPr>
          <w:p w14:paraId="34CA7465"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560 m"/>
              </w:smartTagPr>
              <w:r w:rsidRPr="001F1DAA">
                <w:rPr>
                  <w:rFonts w:asciiTheme="minorHAnsi" w:hAnsiTheme="minorHAnsi" w:cstheme="minorHAnsi"/>
                  <w:kern w:val="1"/>
                  <w:sz w:val="20"/>
                  <w:szCs w:val="20"/>
                </w:rPr>
                <w:t>560 m</w:t>
              </w:r>
            </w:smartTag>
            <w:r w:rsidRPr="001F1DAA">
              <w:rPr>
                <w:rFonts w:asciiTheme="minorHAnsi" w:hAnsiTheme="minorHAnsi" w:cstheme="minorHAnsi"/>
                <w:kern w:val="1"/>
                <w:sz w:val="20"/>
                <w:szCs w:val="20"/>
              </w:rPr>
              <w:t xml:space="preserve">, vč části v trase RK 22053 (482) </w:t>
            </w:r>
            <w:smartTag w:uri="urn:schemas-microsoft-com:office:smarttags" w:element="metricconverter">
              <w:smartTagPr>
                <w:attr w:name="ProductID" w:val="820 m"/>
              </w:smartTagPr>
              <w:r w:rsidRPr="001F1DAA">
                <w:rPr>
                  <w:rFonts w:asciiTheme="minorHAnsi" w:hAnsiTheme="minorHAnsi" w:cstheme="minorHAnsi"/>
                  <w:kern w:val="1"/>
                  <w:sz w:val="20"/>
                  <w:szCs w:val="20"/>
                </w:rPr>
                <w:t>820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5 m"/>
              </w:smartTagPr>
              <w:r w:rsidRPr="001F1DAA">
                <w:rPr>
                  <w:rFonts w:asciiTheme="minorHAnsi" w:hAnsiTheme="minorHAnsi" w:cstheme="minorHAnsi"/>
                  <w:kern w:val="1"/>
                  <w:sz w:val="20"/>
                  <w:szCs w:val="20"/>
                </w:rPr>
                <w:t>15 m</w:t>
              </w:r>
            </w:smartTag>
            <w:r w:rsidRPr="001F1DAA">
              <w:rPr>
                <w:rFonts w:asciiTheme="minorHAnsi" w:hAnsiTheme="minorHAnsi" w:cstheme="minorHAnsi"/>
                <w:kern w:val="1"/>
                <w:sz w:val="20"/>
                <w:szCs w:val="20"/>
              </w:rPr>
              <w:t xml:space="preserve"> </w:t>
            </w:r>
          </w:p>
        </w:tc>
      </w:tr>
      <w:tr w:rsidR="00FF3E0F" w:rsidRPr="00FF3E0F" w14:paraId="0ABDCDE4" w14:textId="77777777" w:rsidTr="001F1DAA">
        <w:tc>
          <w:tcPr>
            <w:tcW w:w="9062" w:type="dxa"/>
            <w:gridSpan w:val="2"/>
            <w:tcBorders>
              <w:top w:val="single" w:sz="4" w:space="0" w:color="auto"/>
            </w:tcBorders>
          </w:tcPr>
          <w:p w14:paraId="0EF159C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408A0A66" w14:textId="7147CB8D"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orná půda, rozptýlená náletová zeleň na ostatních plochách </w:t>
            </w:r>
          </w:p>
        </w:tc>
      </w:tr>
      <w:tr w:rsidR="00FF3E0F" w:rsidRPr="00FF3E0F" w14:paraId="61086524" w14:textId="77777777" w:rsidTr="001F1DAA">
        <w:tc>
          <w:tcPr>
            <w:tcW w:w="9062" w:type="dxa"/>
            <w:gridSpan w:val="2"/>
            <w:tcBorders>
              <w:bottom w:val="single" w:sz="4" w:space="0" w:color="auto"/>
            </w:tcBorders>
          </w:tcPr>
          <w:p w14:paraId="2E90475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1438C5C9" w14:textId="6A58E0A6"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výkup pozemků, převedení orné půdy do TTP, postupně založit porosty s přirozenou druhovou skladbou DB, LP, STR, OL, VR</w:t>
            </w:r>
          </w:p>
        </w:tc>
      </w:tr>
      <w:tr w:rsidR="00FF3E0F" w:rsidRPr="00FF3E0F" w14:paraId="074E498C" w14:textId="77777777" w:rsidTr="001F1DAA">
        <w:tc>
          <w:tcPr>
            <w:tcW w:w="4540" w:type="dxa"/>
            <w:tcBorders>
              <w:top w:val="single" w:sz="4" w:space="0" w:color="auto"/>
              <w:left w:val="single" w:sz="4" w:space="0" w:color="auto"/>
              <w:bottom w:val="single" w:sz="4" w:space="0" w:color="auto"/>
              <w:right w:val="nil"/>
            </w:tcBorders>
          </w:tcPr>
          <w:p w14:paraId="1A1D0DF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2" w:type="dxa"/>
            <w:tcBorders>
              <w:top w:val="single" w:sz="4" w:space="0" w:color="auto"/>
              <w:left w:val="nil"/>
              <w:bottom w:val="single" w:sz="4" w:space="0" w:color="auto"/>
              <w:right w:val="single" w:sz="4" w:space="0" w:color="auto"/>
            </w:tcBorders>
          </w:tcPr>
          <w:p w14:paraId="67AD882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ostatní plochy, orná půda</w:t>
            </w:r>
          </w:p>
        </w:tc>
      </w:tr>
    </w:tbl>
    <w:p w14:paraId="6F3F730B"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3A2C2DFC" w14:textId="77777777" w:rsidTr="00D854FA">
        <w:tc>
          <w:tcPr>
            <w:tcW w:w="4606" w:type="dxa"/>
            <w:tcBorders>
              <w:top w:val="single" w:sz="4" w:space="0" w:color="auto"/>
              <w:left w:val="single" w:sz="4" w:space="0" w:color="auto"/>
              <w:bottom w:val="single" w:sz="4" w:space="0" w:color="auto"/>
              <w:right w:val="nil"/>
            </w:tcBorders>
          </w:tcPr>
          <w:p w14:paraId="702D643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186A1ECC" w14:textId="43FC369E" w:rsidR="00FF3E0F" w:rsidRPr="001F1DAA" w:rsidRDefault="00D14D73" w:rsidP="00D854FA">
            <w:pPr>
              <w:pStyle w:val="Zkladntext"/>
              <w:widowControl w:val="0"/>
              <w:suppressLineNumbers/>
              <w:suppressAutoHyphens/>
              <w:spacing w:before="60"/>
              <w:rPr>
                <w:rFonts w:asciiTheme="minorHAnsi" w:hAnsiTheme="minorHAnsi" w:cstheme="minorHAnsi"/>
                <w:kern w:val="1"/>
                <w:sz w:val="20"/>
                <w:szCs w:val="20"/>
              </w:rPr>
            </w:pPr>
            <w:ins w:id="191" w:author="Vlastimil Peterka" w:date="2023-03-08T14:11:00Z">
              <w:r>
                <w:rPr>
                  <w:rFonts w:asciiTheme="minorHAnsi" w:hAnsiTheme="minorHAnsi" w:cstheme="minorHAnsi"/>
                  <w:kern w:val="1"/>
                  <w:sz w:val="20"/>
                  <w:szCs w:val="20"/>
                </w:rPr>
                <w:t>LBK.</w:t>
              </w:r>
            </w:ins>
            <w:r w:rsidR="00FF3E0F" w:rsidRPr="001F1DAA">
              <w:rPr>
                <w:rFonts w:asciiTheme="minorHAnsi" w:hAnsiTheme="minorHAnsi" w:cstheme="minorHAnsi"/>
                <w:kern w:val="1"/>
                <w:sz w:val="20"/>
                <w:szCs w:val="20"/>
              </w:rPr>
              <w:t>1940A</w:t>
            </w:r>
          </w:p>
        </w:tc>
      </w:tr>
      <w:tr w:rsidR="00FF3E0F" w:rsidRPr="00FF3E0F" w14:paraId="59434C04" w14:textId="77777777" w:rsidTr="00D854FA">
        <w:tc>
          <w:tcPr>
            <w:tcW w:w="4606" w:type="dxa"/>
            <w:tcBorders>
              <w:top w:val="single" w:sz="4" w:space="0" w:color="auto"/>
              <w:left w:val="single" w:sz="4" w:space="0" w:color="auto"/>
              <w:bottom w:val="single" w:sz="4" w:space="0" w:color="auto"/>
              <w:right w:val="nil"/>
            </w:tcBorders>
          </w:tcPr>
          <w:p w14:paraId="4BECE70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5A67C02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Potěšilka 1 (Obora II-Pod strání)</w:t>
            </w:r>
          </w:p>
        </w:tc>
      </w:tr>
      <w:tr w:rsidR="00FF3E0F" w:rsidRPr="00FF3E0F" w14:paraId="255E572A" w14:textId="77777777" w:rsidTr="00D854FA">
        <w:tc>
          <w:tcPr>
            <w:tcW w:w="4606" w:type="dxa"/>
            <w:tcBorders>
              <w:top w:val="single" w:sz="4" w:space="0" w:color="auto"/>
              <w:bottom w:val="single" w:sz="4" w:space="0" w:color="auto"/>
            </w:tcBorders>
          </w:tcPr>
          <w:p w14:paraId="05C829F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6AFED3E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mokřad</w:t>
            </w:r>
          </w:p>
        </w:tc>
        <w:tc>
          <w:tcPr>
            <w:tcW w:w="4606" w:type="dxa"/>
            <w:tcBorders>
              <w:top w:val="single" w:sz="4" w:space="0" w:color="auto"/>
              <w:bottom w:val="single" w:sz="4" w:space="0" w:color="auto"/>
            </w:tcBorders>
          </w:tcPr>
          <w:p w14:paraId="4D132ED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73F8A85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biokoridor funkční</w:t>
            </w:r>
          </w:p>
        </w:tc>
      </w:tr>
      <w:tr w:rsidR="00FF3E0F" w:rsidRPr="00FF3E0F" w14:paraId="20FEE38E" w14:textId="77777777" w:rsidTr="00D854FA">
        <w:tc>
          <w:tcPr>
            <w:tcW w:w="4606" w:type="dxa"/>
            <w:tcBorders>
              <w:top w:val="single" w:sz="4" w:space="0" w:color="auto"/>
              <w:left w:val="single" w:sz="4" w:space="0" w:color="auto"/>
              <w:bottom w:val="single" w:sz="4" w:space="0" w:color="auto"/>
              <w:right w:val="nil"/>
            </w:tcBorders>
          </w:tcPr>
          <w:p w14:paraId="2F42A60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2AE7FDC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1,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4,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5, 3AB 3</w:t>
            </w:r>
          </w:p>
        </w:tc>
      </w:tr>
      <w:tr w:rsidR="00FF3E0F" w:rsidRPr="00FF3E0F" w14:paraId="223534C9" w14:textId="77777777" w:rsidTr="00D854FA">
        <w:tc>
          <w:tcPr>
            <w:tcW w:w="4606" w:type="dxa"/>
            <w:tcBorders>
              <w:top w:val="single" w:sz="4" w:space="0" w:color="auto"/>
              <w:left w:val="single" w:sz="4" w:space="0" w:color="auto"/>
              <w:bottom w:val="single" w:sz="4" w:space="0" w:color="auto"/>
              <w:right w:val="nil"/>
            </w:tcBorders>
          </w:tcPr>
          <w:p w14:paraId="6D6C7D8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76186DB2"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1C1604C0" w14:textId="77777777" w:rsidTr="00D854FA">
        <w:tc>
          <w:tcPr>
            <w:tcW w:w="4606" w:type="dxa"/>
            <w:tcBorders>
              <w:top w:val="single" w:sz="4" w:space="0" w:color="auto"/>
              <w:left w:val="single" w:sz="4" w:space="0" w:color="auto"/>
              <w:bottom w:val="single" w:sz="4" w:space="0" w:color="auto"/>
              <w:right w:val="nil"/>
            </w:tcBorders>
          </w:tcPr>
          <w:p w14:paraId="6E36C4E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462BDEF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1 762 m"/>
              </w:smartTagPr>
              <w:r w:rsidRPr="001F1DAA">
                <w:rPr>
                  <w:rFonts w:asciiTheme="minorHAnsi" w:hAnsiTheme="minorHAnsi" w:cstheme="minorHAnsi"/>
                  <w:kern w:val="1"/>
                  <w:sz w:val="20"/>
                  <w:szCs w:val="20"/>
                </w:rPr>
                <w:t>1 762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5 m"/>
              </w:smartTagPr>
              <w:r w:rsidRPr="001F1DAA">
                <w:rPr>
                  <w:rFonts w:asciiTheme="minorHAnsi" w:hAnsiTheme="minorHAnsi" w:cstheme="minorHAnsi"/>
                  <w:kern w:val="1"/>
                  <w:sz w:val="20"/>
                  <w:szCs w:val="20"/>
                </w:rPr>
                <w:t>15 m</w:t>
              </w:r>
            </w:smartTag>
            <w:r w:rsidRPr="001F1DAA">
              <w:rPr>
                <w:rFonts w:asciiTheme="minorHAnsi" w:hAnsiTheme="minorHAnsi" w:cstheme="minorHAnsi"/>
                <w:kern w:val="1"/>
                <w:sz w:val="20"/>
                <w:szCs w:val="20"/>
              </w:rPr>
              <w:t xml:space="preserve"> </w:t>
            </w:r>
          </w:p>
        </w:tc>
      </w:tr>
      <w:tr w:rsidR="00FF3E0F" w:rsidRPr="00FF3E0F" w14:paraId="776B8BC9" w14:textId="77777777" w:rsidTr="00D854FA">
        <w:tc>
          <w:tcPr>
            <w:tcW w:w="9212" w:type="dxa"/>
            <w:gridSpan w:val="2"/>
            <w:tcBorders>
              <w:top w:val="single" w:sz="4" w:space="0" w:color="auto"/>
            </w:tcBorders>
          </w:tcPr>
          <w:p w14:paraId="13C0EAC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39CC8DE0" w14:textId="6EAF270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lesní porosty lesní typ 0G podmáčený smrkový bor, 0R rašelinný bor a 0M chudý bor, mokřad, louky</w:t>
            </w:r>
          </w:p>
        </w:tc>
      </w:tr>
      <w:tr w:rsidR="00FF3E0F" w:rsidRPr="00FF3E0F" w14:paraId="363B1F35" w14:textId="77777777" w:rsidTr="00D854FA">
        <w:tc>
          <w:tcPr>
            <w:tcW w:w="9212" w:type="dxa"/>
            <w:gridSpan w:val="2"/>
            <w:tcBorders>
              <w:bottom w:val="single" w:sz="4" w:space="0" w:color="auto"/>
            </w:tcBorders>
          </w:tcPr>
          <w:p w14:paraId="73DE8DC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490A9677" w14:textId="507938DE"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 souladu s LHP posílit zastoupení listnáčů tvrdého luhu DB, JS, JL, jinak bez zásahu</w:t>
            </w:r>
          </w:p>
        </w:tc>
      </w:tr>
      <w:tr w:rsidR="00FF3E0F" w:rsidRPr="00FF3E0F" w14:paraId="3C3B3771" w14:textId="77777777" w:rsidTr="00D854FA">
        <w:tc>
          <w:tcPr>
            <w:tcW w:w="4606" w:type="dxa"/>
            <w:tcBorders>
              <w:top w:val="single" w:sz="4" w:space="0" w:color="auto"/>
              <w:left w:val="single" w:sz="4" w:space="0" w:color="auto"/>
              <w:bottom w:val="single" w:sz="4" w:space="0" w:color="auto"/>
              <w:right w:val="nil"/>
            </w:tcBorders>
          </w:tcPr>
          <w:p w14:paraId="15291524"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641CB43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w:t>
            </w:r>
          </w:p>
        </w:tc>
      </w:tr>
    </w:tbl>
    <w:p w14:paraId="46CAB521"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3C5F771C" w14:textId="77777777" w:rsidTr="00D854FA">
        <w:tc>
          <w:tcPr>
            <w:tcW w:w="4606" w:type="dxa"/>
            <w:tcBorders>
              <w:top w:val="single" w:sz="4" w:space="0" w:color="auto"/>
              <w:left w:val="single" w:sz="4" w:space="0" w:color="auto"/>
              <w:bottom w:val="single" w:sz="4" w:space="0" w:color="auto"/>
              <w:right w:val="nil"/>
            </w:tcBorders>
          </w:tcPr>
          <w:p w14:paraId="69938CF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5C94326D" w14:textId="101A8D37" w:rsidR="00FF3E0F" w:rsidRPr="001F1DAA" w:rsidRDefault="00D14D73" w:rsidP="00D854FA">
            <w:pPr>
              <w:pStyle w:val="Zkladntext"/>
              <w:widowControl w:val="0"/>
              <w:suppressLineNumbers/>
              <w:suppressAutoHyphens/>
              <w:spacing w:before="60"/>
              <w:rPr>
                <w:rFonts w:asciiTheme="minorHAnsi" w:hAnsiTheme="minorHAnsi" w:cstheme="minorHAnsi"/>
                <w:kern w:val="1"/>
                <w:sz w:val="20"/>
                <w:szCs w:val="20"/>
              </w:rPr>
            </w:pPr>
            <w:ins w:id="192" w:author="Vlastimil Peterka" w:date="2023-03-08T14:11:00Z">
              <w:r>
                <w:rPr>
                  <w:rFonts w:asciiTheme="minorHAnsi" w:hAnsiTheme="minorHAnsi" w:cstheme="minorHAnsi"/>
                  <w:kern w:val="1"/>
                  <w:sz w:val="20"/>
                  <w:szCs w:val="20"/>
                </w:rPr>
                <w:t>LBK.</w:t>
              </w:r>
            </w:ins>
            <w:r w:rsidR="00FF3E0F" w:rsidRPr="001F1DAA">
              <w:rPr>
                <w:rFonts w:asciiTheme="minorHAnsi" w:hAnsiTheme="minorHAnsi" w:cstheme="minorHAnsi"/>
                <w:kern w:val="1"/>
                <w:sz w:val="20"/>
                <w:szCs w:val="20"/>
              </w:rPr>
              <w:t>1940B</w:t>
            </w:r>
          </w:p>
        </w:tc>
      </w:tr>
      <w:tr w:rsidR="00FF3E0F" w:rsidRPr="00FF3E0F" w14:paraId="13458B16" w14:textId="77777777" w:rsidTr="00D854FA">
        <w:tc>
          <w:tcPr>
            <w:tcW w:w="4606" w:type="dxa"/>
            <w:tcBorders>
              <w:top w:val="single" w:sz="4" w:space="0" w:color="auto"/>
              <w:left w:val="single" w:sz="4" w:space="0" w:color="auto"/>
              <w:bottom w:val="single" w:sz="4" w:space="0" w:color="auto"/>
              <w:right w:val="nil"/>
            </w:tcBorders>
          </w:tcPr>
          <w:p w14:paraId="35693C2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2135428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Potěšilka 2 (Obora II-Adolfka)</w:t>
            </w:r>
          </w:p>
        </w:tc>
      </w:tr>
      <w:tr w:rsidR="00FF3E0F" w:rsidRPr="00FF3E0F" w14:paraId="0DABAF75" w14:textId="77777777" w:rsidTr="00D854FA">
        <w:tc>
          <w:tcPr>
            <w:tcW w:w="4606" w:type="dxa"/>
            <w:tcBorders>
              <w:top w:val="single" w:sz="4" w:space="0" w:color="auto"/>
              <w:bottom w:val="single" w:sz="4" w:space="0" w:color="auto"/>
            </w:tcBorders>
          </w:tcPr>
          <w:p w14:paraId="6DF5894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7F9F80A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w:t>
            </w:r>
          </w:p>
        </w:tc>
        <w:tc>
          <w:tcPr>
            <w:tcW w:w="4606" w:type="dxa"/>
            <w:tcBorders>
              <w:top w:val="single" w:sz="4" w:space="0" w:color="auto"/>
              <w:bottom w:val="single" w:sz="4" w:space="0" w:color="auto"/>
            </w:tcBorders>
          </w:tcPr>
          <w:p w14:paraId="2517018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7EA150F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biokoridor funkční</w:t>
            </w:r>
          </w:p>
        </w:tc>
      </w:tr>
      <w:tr w:rsidR="00FF3E0F" w:rsidRPr="00FF3E0F" w14:paraId="41E60B24" w14:textId="77777777" w:rsidTr="00D854FA">
        <w:tc>
          <w:tcPr>
            <w:tcW w:w="4606" w:type="dxa"/>
            <w:tcBorders>
              <w:top w:val="single" w:sz="4" w:space="0" w:color="auto"/>
              <w:left w:val="single" w:sz="4" w:space="0" w:color="auto"/>
              <w:bottom w:val="single" w:sz="4" w:space="0" w:color="auto"/>
              <w:right w:val="nil"/>
            </w:tcBorders>
          </w:tcPr>
          <w:p w14:paraId="0E76D71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0025B6E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5</w:t>
            </w:r>
          </w:p>
        </w:tc>
      </w:tr>
      <w:tr w:rsidR="00FF3E0F" w:rsidRPr="00FF3E0F" w14:paraId="78400870" w14:textId="77777777" w:rsidTr="00D854FA">
        <w:tc>
          <w:tcPr>
            <w:tcW w:w="4606" w:type="dxa"/>
            <w:tcBorders>
              <w:top w:val="single" w:sz="4" w:space="0" w:color="auto"/>
              <w:left w:val="single" w:sz="4" w:space="0" w:color="auto"/>
              <w:bottom w:val="single" w:sz="4" w:space="0" w:color="auto"/>
              <w:right w:val="nil"/>
            </w:tcBorders>
          </w:tcPr>
          <w:p w14:paraId="3146346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6D5530D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3C0BE4F2" w14:textId="77777777" w:rsidTr="00D854FA">
        <w:tc>
          <w:tcPr>
            <w:tcW w:w="4606" w:type="dxa"/>
            <w:tcBorders>
              <w:top w:val="single" w:sz="4" w:space="0" w:color="auto"/>
              <w:left w:val="single" w:sz="4" w:space="0" w:color="auto"/>
              <w:bottom w:val="single" w:sz="4" w:space="0" w:color="auto"/>
              <w:right w:val="nil"/>
            </w:tcBorders>
          </w:tcPr>
          <w:p w14:paraId="4B90AA9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07ED777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745 m"/>
              </w:smartTagPr>
              <w:r w:rsidRPr="001F1DAA">
                <w:rPr>
                  <w:rFonts w:asciiTheme="minorHAnsi" w:hAnsiTheme="minorHAnsi" w:cstheme="minorHAnsi"/>
                  <w:kern w:val="1"/>
                  <w:sz w:val="20"/>
                  <w:szCs w:val="20"/>
                </w:rPr>
                <w:t>745 m</w:t>
              </w:r>
            </w:smartTag>
            <w:r w:rsidRPr="001F1DAA">
              <w:rPr>
                <w:rFonts w:asciiTheme="minorHAnsi" w:hAnsiTheme="minorHAnsi" w:cstheme="minorHAnsi"/>
                <w:kern w:val="1"/>
                <w:sz w:val="20"/>
                <w:szCs w:val="20"/>
              </w:rPr>
              <w:t xml:space="preserve">, vč. části LK </w:t>
            </w:r>
            <w:smartTag w:uri="urn:schemas-microsoft-com:office:smarttags" w:element="metricconverter">
              <w:smartTagPr>
                <w:attr w:name="ProductID" w:val="1940C"/>
              </w:smartTagPr>
              <w:r w:rsidRPr="001F1DAA">
                <w:rPr>
                  <w:rFonts w:asciiTheme="minorHAnsi" w:hAnsiTheme="minorHAnsi" w:cstheme="minorHAnsi"/>
                  <w:kern w:val="1"/>
                  <w:sz w:val="20"/>
                  <w:szCs w:val="20"/>
                </w:rPr>
                <w:t>1940C</w:t>
              </w:r>
            </w:smartTag>
            <w:r w:rsidRPr="001F1DAA">
              <w:rPr>
                <w:rFonts w:asciiTheme="minorHAnsi" w:hAnsiTheme="minorHAnsi" w:cstheme="minorHAnsi"/>
                <w:kern w:val="1"/>
                <w:sz w:val="20"/>
                <w:szCs w:val="20"/>
              </w:rPr>
              <w:t xml:space="preserve"> k LC Adolfka </w:t>
            </w:r>
            <w:smartTag w:uri="urn:schemas-microsoft-com:office:smarttags" w:element="metricconverter">
              <w:smartTagPr>
                <w:attr w:name="ProductID" w:val="1354 m"/>
              </w:smartTagPr>
              <w:r w:rsidRPr="001F1DAA">
                <w:rPr>
                  <w:rFonts w:asciiTheme="minorHAnsi" w:hAnsiTheme="minorHAnsi" w:cstheme="minorHAnsi"/>
                  <w:kern w:val="1"/>
                  <w:sz w:val="20"/>
                  <w:szCs w:val="20"/>
                </w:rPr>
                <w:t>1354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5 m"/>
              </w:smartTagPr>
              <w:r w:rsidRPr="001F1DAA">
                <w:rPr>
                  <w:rFonts w:asciiTheme="minorHAnsi" w:hAnsiTheme="minorHAnsi" w:cstheme="minorHAnsi"/>
                  <w:kern w:val="1"/>
                  <w:sz w:val="20"/>
                  <w:szCs w:val="20"/>
                </w:rPr>
                <w:t>15 m</w:t>
              </w:r>
            </w:smartTag>
            <w:r w:rsidRPr="001F1DAA">
              <w:rPr>
                <w:rFonts w:asciiTheme="minorHAnsi" w:hAnsiTheme="minorHAnsi" w:cstheme="minorHAnsi"/>
                <w:kern w:val="1"/>
                <w:sz w:val="20"/>
                <w:szCs w:val="20"/>
              </w:rPr>
              <w:t xml:space="preserve"> </w:t>
            </w:r>
          </w:p>
        </w:tc>
      </w:tr>
      <w:tr w:rsidR="00FF3E0F" w:rsidRPr="00FF3E0F" w14:paraId="71286976" w14:textId="77777777" w:rsidTr="00D854FA">
        <w:tc>
          <w:tcPr>
            <w:tcW w:w="9212" w:type="dxa"/>
            <w:gridSpan w:val="2"/>
            <w:tcBorders>
              <w:top w:val="single" w:sz="4" w:space="0" w:color="auto"/>
            </w:tcBorders>
          </w:tcPr>
          <w:p w14:paraId="2F5AE8E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Charakteristika ekotopu a bioty:</w:t>
            </w:r>
          </w:p>
          <w:p w14:paraId="03550EE0" w14:textId="55878A44"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lesní porosty lesní typ 0G podmáčený smrkový bor</w:t>
            </w:r>
          </w:p>
        </w:tc>
      </w:tr>
      <w:tr w:rsidR="00FF3E0F" w:rsidRPr="00FF3E0F" w14:paraId="2187ABF0" w14:textId="77777777" w:rsidTr="00D854FA">
        <w:tc>
          <w:tcPr>
            <w:tcW w:w="9212" w:type="dxa"/>
            <w:gridSpan w:val="2"/>
            <w:tcBorders>
              <w:bottom w:val="single" w:sz="4" w:space="0" w:color="auto"/>
            </w:tcBorders>
          </w:tcPr>
          <w:p w14:paraId="3662B5A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77054DD4" w14:textId="4BD048F1"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 souladu s LHP posílit zastoupení listnáčů tvrdého luhu DB, JS, JL, jinak bez zásahu</w:t>
            </w:r>
          </w:p>
        </w:tc>
      </w:tr>
      <w:tr w:rsidR="00FF3E0F" w:rsidRPr="00FF3E0F" w14:paraId="3C21AB43" w14:textId="77777777" w:rsidTr="00D854FA">
        <w:tc>
          <w:tcPr>
            <w:tcW w:w="4606" w:type="dxa"/>
            <w:tcBorders>
              <w:top w:val="single" w:sz="4" w:space="0" w:color="auto"/>
              <w:left w:val="single" w:sz="4" w:space="0" w:color="auto"/>
              <w:bottom w:val="single" w:sz="4" w:space="0" w:color="auto"/>
              <w:right w:val="nil"/>
            </w:tcBorders>
          </w:tcPr>
          <w:p w14:paraId="6CDBDBA5"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4986316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w:t>
            </w:r>
          </w:p>
        </w:tc>
      </w:tr>
    </w:tbl>
    <w:p w14:paraId="7B7E14D3"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07FB1B79" w14:textId="77777777" w:rsidTr="00D854FA">
        <w:tc>
          <w:tcPr>
            <w:tcW w:w="4606" w:type="dxa"/>
            <w:tcBorders>
              <w:top w:val="single" w:sz="4" w:space="0" w:color="auto"/>
              <w:left w:val="single" w:sz="4" w:space="0" w:color="auto"/>
              <w:bottom w:val="single" w:sz="4" w:space="0" w:color="auto"/>
              <w:right w:val="nil"/>
            </w:tcBorders>
          </w:tcPr>
          <w:p w14:paraId="2EF1D96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0F2E8D9B" w14:textId="45C817B1" w:rsidR="00FF3E0F" w:rsidRPr="001F1DAA" w:rsidRDefault="00D14D73" w:rsidP="00D854FA">
            <w:pPr>
              <w:pStyle w:val="Zkladntext"/>
              <w:widowControl w:val="0"/>
              <w:suppressLineNumbers/>
              <w:suppressAutoHyphens/>
              <w:spacing w:before="60"/>
              <w:rPr>
                <w:rFonts w:asciiTheme="minorHAnsi" w:hAnsiTheme="minorHAnsi" w:cstheme="minorHAnsi"/>
                <w:kern w:val="1"/>
                <w:sz w:val="20"/>
                <w:szCs w:val="20"/>
              </w:rPr>
            </w:pPr>
            <w:ins w:id="193" w:author="Vlastimil Peterka" w:date="2023-03-08T14:11:00Z">
              <w:r>
                <w:rPr>
                  <w:rFonts w:asciiTheme="minorHAnsi" w:hAnsiTheme="minorHAnsi" w:cstheme="minorHAnsi"/>
                  <w:kern w:val="1"/>
                  <w:sz w:val="20"/>
                  <w:szCs w:val="20"/>
                </w:rPr>
                <w:t>LBK.</w:t>
              </w:r>
            </w:ins>
            <w:r w:rsidR="00FF3E0F" w:rsidRPr="001F1DAA">
              <w:rPr>
                <w:rFonts w:asciiTheme="minorHAnsi" w:hAnsiTheme="minorHAnsi" w:cstheme="minorHAnsi"/>
                <w:kern w:val="1"/>
                <w:sz w:val="20"/>
                <w:szCs w:val="20"/>
              </w:rPr>
              <w:t>1940C</w:t>
            </w:r>
          </w:p>
        </w:tc>
      </w:tr>
      <w:tr w:rsidR="00FF3E0F" w:rsidRPr="00FF3E0F" w14:paraId="2609B6E9" w14:textId="77777777" w:rsidTr="00D854FA">
        <w:tc>
          <w:tcPr>
            <w:tcW w:w="4606" w:type="dxa"/>
            <w:tcBorders>
              <w:top w:val="single" w:sz="4" w:space="0" w:color="auto"/>
              <w:left w:val="single" w:sz="4" w:space="0" w:color="auto"/>
              <w:bottom w:val="single" w:sz="4" w:space="0" w:color="auto"/>
              <w:right w:val="nil"/>
            </w:tcBorders>
          </w:tcPr>
          <w:p w14:paraId="4759B23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5716F03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Adolfka – NBC Stará řeka</w:t>
            </w:r>
          </w:p>
        </w:tc>
      </w:tr>
      <w:tr w:rsidR="00FF3E0F" w:rsidRPr="00FF3E0F" w14:paraId="4FCD355D" w14:textId="77777777" w:rsidTr="00D854FA">
        <w:tc>
          <w:tcPr>
            <w:tcW w:w="4606" w:type="dxa"/>
            <w:tcBorders>
              <w:top w:val="single" w:sz="4" w:space="0" w:color="auto"/>
              <w:bottom w:val="single" w:sz="4" w:space="0" w:color="auto"/>
            </w:tcBorders>
          </w:tcPr>
          <w:p w14:paraId="5DBACF1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62A7023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vodní tok</w:t>
            </w:r>
          </w:p>
        </w:tc>
        <w:tc>
          <w:tcPr>
            <w:tcW w:w="4606" w:type="dxa"/>
            <w:tcBorders>
              <w:top w:val="single" w:sz="4" w:space="0" w:color="auto"/>
              <w:bottom w:val="single" w:sz="4" w:space="0" w:color="auto"/>
            </w:tcBorders>
          </w:tcPr>
          <w:p w14:paraId="3C0CCA8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51C3638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biokoridor funkční</w:t>
            </w:r>
          </w:p>
        </w:tc>
      </w:tr>
      <w:tr w:rsidR="00FF3E0F" w:rsidRPr="00FF3E0F" w14:paraId="5F4D127E" w14:textId="77777777" w:rsidTr="00D854FA">
        <w:tc>
          <w:tcPr>
            <w:tcW w:w="4606" w:type="dxa"/>
            <w:tcBorders>
              <w:top w:val="single" w:sz="4" w:space="0" w:color="auto"/>
              <w:left w:val="single" w:sz="4" w:space="0" w:color="auto"/>
              <w:bottom w:val="single" w:sz="4" w:space="0" w:color="auto"/>
              <w:right w:val="nil"/>
            </w:tcBorders>
          </w:tcPr>
          <w:p w14:paraId="0E85010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1F857E5A"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3,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4, 3 B 3, 3BC 4, 3 AB 5</w:t>
            </w:r>
          </w:p>
        </w:tc>
      </w:tr>
      <w:tr w:rsidR="00FF3E0F" w:rsidRPr="00FF3E0F" w14:paraId="27F2D71B" w14:textId="77777777" w:rsidTr="00D854FA">
        <w:tc>
          <w:tcPr>
            <w:tcW w:w="4606" w:type="dxa"/>
            <w:tcBorders>
              <w:top w:val="single" w:sz="4" w:space="0" w:color="auto"/>
              <w:left w:val="single" w:sz="4" w:space="0" w:color="auto"/>
              <w:bottom w:val="single" w:sz="4" w:space="0" w:color="auto"/>
              <w:right w:val="nil"/>
            </w:tcBorders>
          </w:tcPr>
          <w:p w14:paraId="2ACB56C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55CCAC1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33DA8CEE" w14:textId="77777777" w:rsidTr="00D854FA">
        <w:tc>
          <w:tcPr>
            <w:tcW w:w="4606" w:type="dxa"/>
            <w:tcBorders>
              <w:top w:val="single" w:sz="4" w:space="0" w:color="auto"/>
              <w:left w:val="single" w:sz="4" w:space="0" w:color="auto"/>
              <w:bottom w:val="single" w:sz="4" w:space="0" w:color="auto"/>
              <w:right w:val="nil"/>
            </w:tcBorders>
          </w:tcPr>
          <w:p w14:paraId="2A32FE1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014AF66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1 680 m"/>
              </w:smartTagPr>
              <w:r w:rsidRPr="001F1DAA">
                <w:rPr>
                  <w:rFonts w:asciiTheme="minorHAnsi" w:hAnsiTheme="minorHAnsi" w:cstheme="minorHAnsi"/>
                  <w:kern w:val="1"/>
                  <w:sz w:val="20"/>
                  <w:szCs w:val="20"/>
                </w:rPr>
                <w:t>1 680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5 m"/>
              </w:smartTagPr>
              <w:r w:rsidRPr="001F1DAA">
                <w:rPr>
                  <w:rFonts w:asciiTheme="minorHAnsi" w:hAnsiTheme="minorHAnsi" w:cstheme="minorHAnsi"/>
                  <w:kern w:val="1"/>
                  <w:sz w:val="20"/>
                  <w:szCs w:val="20"/>
                </w:rPr>
                <w:t>15 m</w:t>
              </w:r>
            </w:smartTag>
            <w:r w:rsidRPr="001F1DAA">
              <w:rPr>
                <w:rFonts w:asciiTheme="minorHAnsi" w:hAnsiTheme="minorHAnsi" w:cstheme="minorHAnsi"/>
                <w:kern w:val="1"/>
                <w:sz w:val="20"/>
                <w:szCs w:val="20"/>
              </w:rPr>
              <w:t xml:space="preserve"> </w:t>
            </w:r>
          </w:p>
        </w:tc>
      </w:tr>
      <w:tr w:rsidR="00FF3E0F" w:rsidRPr="00FF3E0F" w14:paraId="532102F0" w14:textId="77777777" w:rsidTr="00D854FA">
        <w:tc>
          <w:tcPr>
            <w:tcW w:w="9212" w:type="dxa"/>
            <w:gridSpan w:val="2"/>
            <w:tcBorders>
              <w:top w:val="single" w:sz="4" w:space="0" w:color="auto"/>
            </w:tcBorders>
          </w:tcPr>
          <w:p w14:paraId="625D47F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6FA2C9B4" w14:textId="108B1128"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lesní porosty lesní typ 1L jilmový luh, 0P kyselý jedlodubový bor, 3S svěží dubová bučina, přírodě blízký vodní tok Adolfka</w:t>
            </w:r>
          </w:p>
        </w:tc>
      </w:tr>
      <w:tr w:rsidR="00FF3E0F" w:rsidRPr="00FF3E0F" w14:paraId="28F930F5" w14:textId="77777777" w:rsidTr="00D854FA">
        <w:tc>
          <w:tcPr>
            <w:tcW w:w="9212" w:type="dxa"/>
            <w:gridSpan w:val="2"/>
            <w:tcBorders>
              <w:bottom w:val="single" w:sz="4" w:space="0" w:color="auto"/>
            </w:tcBorders>
          </w:tcPr>
          <w:p w14:paraId="347A977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1EFB47AB" w14:textId="421DE992"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 souladu s LHP posílit zastoupení listnáčů tvrdého luhu DB, JS, JL, jinak bez zásahu</w:t>
            </w:r>
          </w:p>
        </w:tc>
      </w:tr>
      <w:tr w:rsidR="00FF3E0F" w:rsidRPr="00FF3E0F" w14:paraId="4F161E6A" w14:textId="77777777" w:rsidTr="00D854FA">
        <w:tc>
          <w:tcPr>
            <w:tcW w:w="4606" w:type="dxa"/>
            <w:tcBorders>
              <w:top w:val="single" w:sz="4" w:space="0" w:color="auto"/>
              <w:left w:val="single" w:sz="4" w:space="0" w:color="auto"/>
              <w:bottom w:val="single" w:sz="4" w:space="0" w:color="auto"/>
              <w:right w:val="nil"/>
            </w:tcBorders>
          </w:tcPr>
          <w:p w14:paraId="7AD7E591"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478EDF3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w:t>
            </w:r>
          </w:p>
        </w:tc>
      </w:tr>
    </w:tbl>
    <w:p w14:paraId="1E99B5C1"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479313DB" w14:textId="77777777" w:rsidTr="001F1DAA">
        <w:tc>
          <w:tcPr>
            <w:tcW w:w="4539" w:type="dxa"/>
            <w:tcBorders>
              <w:top w:val="single" w:sz="4" w:space="0" w:color="auto"/>
              <w:left w:val="single" w:sz="4" w:space="0" w:color="auto"/>
              <w:bottom w:val="single" w:sz="4" w:space="0" w:color="auto"/>
              <w:right w:val="nil"/>
            </w:tcBorders>
          </w:tcPr>
          <w:p w14:paraId="09DE808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3" w:type="dxa"/>
            <w:tcBorders>
              <w:top w:val="single" w:sz="4" w:space="0" w:color="auto"/>
              <w:left w:val="nil"/>
              <w:bottom w:val="single" w:sz="4" w:space="0" w:color="auto"/>
              <w:right w:val="single" w:sz="4" w:space="0" w:color="auto"/>
            </w:tcBorders>
          </w:tcPr>
          <w:p w14:paraId="37F4DB6F" w14:textId="094044D2" w:rsidR="00FF3E0F" w:rsidRPr="001F1DAA" w:rsidRDefault="00D14D73" w:rsidP="00D854FA">
            <w:pPr>
              <w:pStyle w:val="Zkladntext"/>
              <w:widowControl w:val="0"/>
              <w:suppressLineNumbers/>
              <w:suppressAutoHyphens/>
              <w:spacing w:before="60"/>
              <w:rPr>
                <w:rFonts w:asciiTheme="minorHAnsi" w:hAnsiTheme="minorHAnsi" w:cstheme="minorHAnsi"/>
                <w:kern w:val="1"/>
                <w:sz w:val="20"/>
                <w:szCs w:val="20"/>
              </w:rPr>
            </w:pPr>
            <w:ins w:id="194" w:author="Vlastimil Peterka" w:date="2023-03-08T14:12:00Z">
              <w:r>
                <w:rPr>
                  <w:rFonts w:asciiTheme="minorHAnsi" w:hAnsiTheme="minorHAnsi" w:cstheme="minorHAnsi"/>
                  <w:kern w:val="1"/>
                  <w:sz w:val="20"/>
                  <w:szCs w:val="20"/>
                </w:rPr>
                <w:t>LBK.</w:t>
              </w:r>
            </w:ins>
            <w:r w:rsidR="00FF3E0F" w:rsidRPr="001F1DAA">
              <w:rPr>
                <w:rFonts w:asciiTheme="minorHAnsi" w:hAnsiTheme="minorHAnsi" w:cstheme="minorHAnsi"/>
                <w:kern w:val="1"/>
                <w:sz w:val="20"/>
                <w:szCs w:val="20"/>
              </w:rPr>
              <w:t>1940D</w:t>
            </w:r>
          </w:p>
        </w:tc>
      </w:tr>
      <w:tr w:rsidR="00FF3E0F" w:rsidRPr="00FF3E0F" w14:paraId="46F79B04" w14:textId="77777777" w:rsidTr="001F1DAA">
        <w:tc>
          <w:tcPr>
            <w:tcW w:w="4539" w:type="dxa"/>
            <w:tcBorders>
              <w:top w:val="single" w:sz="4" w:space="0" w:color="auto"/>
              <w:left w:val="single" w:sz="4" w:space="0" w:color="auto"/>
              <w:bottom w:val="single" w:sz="4" w:space="0" w:color="auto"/>
              <w:right w:val="nil"/>
            </w:tcBorders>
          </w:tcPr>
          <w:p w14:paraId="706D8CE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3" w:type="dxa"/>
            <w:tcBorders>
              <w:top w:val="single" w:sz="4" w:space="0" w:color="auto"/>
              <w:left w:val="nil"/>
              <w:bottom w:val="single" w:sz="4" w:space="0" w:color="auto"/>
              <w:right w:val="single" w:sz="4" w:space="0" w:color="auto"/>
            </w:tcBorders>
          </w:tcPr>
          <w:p w14:paraId="35C44E2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Adolfka – NBC Stará řeka (rameno)</w:t>
            </w:r>
          </w:p>
        </w:tc>
      </w:tr>
      <w:tr w:rsidR="00FF3E0F" w:rsidRPr="00FF3E0F" w14:paraId="4D089D4B" w14:textId="77777777" w:rsidTr="001F1DAA">
        <w:tc>
          <w:tcPr>
            <w:tcW w:w="4539" w:type="dxa"/>
            <w:tcBorders>
              <w:top w:val="single" w:sz="4" w:space="0" w:color="auto"/>
              <w:bottom w:val="single" w:sz="4" w:space="0" w:color="auto"/>
            </w:tcBorders>
          </w:tcPr>
          <w:p w14:paraId="2402C8A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19D8DDE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 vodní tok</w:t>
            </w:r>
          </w:p>
        </w:tc>
        <w:tc>
          <w:tcPr>
            <w:tcW w:w="4523" w:type="dxa"/>
            <w:tcBorders>
              <w:top w:val="single" w:sz="4" w:space="0" w:color="auto"/>
              <w:bottom w:val="single" w:sz="4" w:space="0" w:color="auto"/>
            </w:tcBorders>
          </w:tcPr>
          <w:p w14:paraId="2FC6A17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722D404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biokoridor funkční</w:t>
            </w:r>
          </w:p>
        </w:tc>
      </w:tr>
      <w:tr w:rsidR="00FF3E0F" w:rsidRPr="00FF3E0F" w14:paraId="3CD3AD06" w14:textId="77777777" w:rsidTr="001F1DAA">
        <w:tc>
          <w:tcPr>
            <w:tcW w:w="4539" w:type="dxa"/>
            <w:tcBorders>
              <w:top w:val="single" w:sz="4" w:space="0" w:color="auto"/>
              <w:left w:val="single" w:sz="4" w:space="0" w:color="auto"/>
              <w:bottom w:val="single" w:sz="4" w:space="0" w:color="auto"/>
              <w:right w:val="nil"/>
            </w:tcBorders>
          </w:tcPr>
          <w:p w14:paraId="5E871F7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3" w:type="dxa"/>
            <w:tcBorders>
              <w:top w:val="single" w:sz="4" w:space="0" w:color="auto"/>
              <w:left w:val="nil"/>
              <w:bottom w:val="single" w:sz="4" w:space="0" w:color="auto"/>
              <w:right w:val="single" w:sz="4" w:space="0" w:color="auto"/>
            </w:tcBorders>
          </w:tcPr>
          <w:p w14:paraId="00CFBEB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2, 3BC 4</w:t>
            </w:r>
          </w:p>
        </w:tc>
      </w:tr>
      <w:tr w:rsidR="00FF3E0F" w:rsidRPr="00FF3E0F" w14:paraId="3F7E8655" w14:textId="77777777" w:rsidTr="001F1DAA">
        <w:tc>
          <w:tcPr>
            <w:tcW w:w="4539" w:type="dxa"/>
            <w:tcBorders>
              <w:top w:val="single" w:sz="4" w:space="0" w:color="auto"/>
              <w:left w:val="single" w:sz="4" w:space="0" w:color="auto"/>
              <w:bottom w:val="single" w:sz="4" w:space="0" w:color="auto"/>
              <w:right w:val="nil"/>
            </w:tcBorders>
          </w:tcPr>
          <w:p w14:paraId="1FA18A6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3" w:type="dxa"/>
            <w:tcBorders>
              <w:top w:val="single" w:sz="4" w:space="0" w:color="auto"/>
              <w:left w:val="nil"/>
              <w:bottom w:val="single" w:sz="4" w:space="0" w:color="auto"/>
              <w:right w:val="single" w:sz="4" w:space="0" w:color="auto"/>
            </w:tcBorders>
          </w:tcPr>
          <w:p w14:paraId="1347AB2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68F80B68" w14:textId="77777777" w:rsidTr="001F1DAA">
        <w:tc>
          <w:tcPr>
            <w:tcW w:w="4539" w:type="dxa"/>
            <w:tcBorders>
              <w:top w:val="single" w:sz="4" w:space="0" w:color="auto"/>
              <w:left w:val="single" w:sz="4" w:space="0" w:color="auto"/>
              <w:bottom w:val="single" w:sz="4" w:space="0" w:color="auto"/>
              <w:right w:val="nil"/>
            </w:tcBorders>
          </w:tcPr>
          <w:p w14:paraId="73F4526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3" w:type="dxa"/>
            <w:tcBorders>
              <w:top w:val="single" w:sz="4" w:space="0" w:color="auto"/>
              <w:left w:val="nil"/>
              <w:bottom w:val="single" w:sz="4" w:space="0" w:color="auto"/>
              <w:right w:val="single" w:sz="4" w:space="0" w:color="auto"/>
            </w:tcBorders>
          </w:tcPr>
          <w:p w14:paraId="7F0B20D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1 680 m"/>
              </w:smartTagPr>
              <w:r w:rsidRPr="001F1DAA">
                <w:rPr>
                  <w:rFonts w:asciiTheme="minorHAnsi" w:hAnsiTheme="minorHAnsi" w:cstheme="minorHAnsi"/>
                  <w:kern w:val="1"/>
                  <w:sz w:val="20"/>
                  <w:szCs w:val="20"/>
                </w:rPr>
                <w:t>1 680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5 m"/>
              </w:smartTagPr>
              <w:r w:rsidRPr="001F1DAA">
                <w:rPr>
                  <w:rFonts w:asciiTheme="minorHAnsi" w:hAnsiTheme="minorHAnsi" w:cstheme="minorHAnsi"/>
                  <w:kern w:val="1"/>
                  <w:sz w:val="20"/>
                  <w:szCs w:val="20"/>
                </w:rPr>
                <w:t>15 m</w:t>
              </w:r>
            </w:smartTag>
            <w:r w:rsidRPr="001F1DAA">
              <w:rPr>
                <w:rFonts w:asciiTheme="minorHAnsi" w:hAnsiTheme="minorHAnsi" w:cstheme="minorHAnsi"/>
                <w:kern w:val="1"/>
                <w:sz w:val="20"/>
                <w:szCs w:val="20"/>
              </w:rPr>
              <w:t xml:space="preserve"> </w:t>
            </w:r>
          </w:p>
        </w:tc>
      </w:tr>
      <w:tr w:rsidR="00FF3E0F" w:rsidRPr="00FF3E0F" w14:paraId="3CC6EE19" w14:textId="77777777" w:rsidTr="001F1DAA">
        <w:tc>
          <w:tcPr>
            <w:tcW w:w="9062" w:type="dxa"/>
            <w:gridSpan w:val="2"/>
            <w:tcBorders>
              <w:top w:val="single" w:sz="4" w:space="0" w:color="auto"/>
            </w:tcBorders>
          </w:tcPr>
          <w:p w14:paraId="0EDA884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096D2F94" w14:textId="10966F2B"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lesní porosty lesní typ 1L jilmový luh, 0K kyselý dubový bor, přírodě blízký vodní tok Adolfka</w:t>
            </w:r>
          </w:p>
        </w:tc>
      </w:tr>
      <w:tr w:rsidR="00FF3E0F" w:rsidRPr="00FF3E0F" w14:paraId="2143B5A3" w14:textId="77777777" w:rsidTr="001F1DAA">
        <w:tc>
          <w:tcPr>
            <w:tcW w:w="9062" w:type="dxa"/>
            <w:gridSpan w:val="2"/>
            <w:tcBorders>
              <w:bottom w:val="single" w:sz="4" w:space="0" w:color="auto"/>
            </w:tcBorders>
          </w:tcPr>
          <w:p w14:paraId="36A90AC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4C4C2C13" w14:textId="76337206"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 souladu s LHP posílit zastoupení listnáčů tvrdého luhu DB, JS, JL, jinak bez zásahu</w:t>
            </w:r>
          </w:p>
        </w:tc>
      </w:tr>
      <w:tr w:rsidR="00FF3E0F" w:rsidRPr="00FF3E0F" w14:paraId="7B0AE7F6" w14:textId="77777777" w:rsidTr="001F1DAA">
        <w:tc>
          <w:tcPr>
            <w:tcW w:w="4539" w:type="dxa"/>
            <w:tcBorders>
              <w:top w:val="single" w:sz="4" w:space="0" w:color="auto"/>
              <w:left w:val="single" w:sz="4" w:space="0" w:color="auto"/>
              <w:bottom w:val="single" w:sz="4" w:space="0" w:color="auto"/>
              <w:right w:val="nil"/>
            </w:tcBorders>
          </w:tcPr>
          <w:p w14:paraId="3D9BF4C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3" w:type="dxa"/>
            <w:tcBorders>
              <w:top w:val="single" w:sz="4" w:space="0" w:color="auto"/>
              <w:left w:val="nil"/>
              <w:bottom w:val="single" w:sz="4" w:space="0" w:color="auto"/>
              <w:right w:val="single" w:sz="4" w:space="0" w:color="auto"/>
            </w:tcBorders>
          </w:tcPr>
          <w:p w14:paraId="230B13F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w:t>
            </w:r>
          </w:p>
        </w:tc>
      </w:tr>
    </w:tbl>
    <w:p w14:paraId="4B5B34A4" w14:textId="77777777" w:rsidR="00D14D73" w:rsidRDefault="00D14D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67801AC2" w14:textId="77777777" w:rsidTr="001F1DAA">
        <w:tc>
          <w:tcPr>
            <w:tcW w:w="4539" w:type="dxa"/>
            <w:tcBorders>
              <w:top w:val="single" w:sz="4" w:space="0" w:color="auto"/>
              <w:left w:val="single" w:sz="4" w:space="0" w:color="auto"/>
              <w:bottom w:val="single" w:sz="4" w:space="0" w:color="auto"/>
              <w:right w:val="nil"/>
            </w:tcBorders>
          </w:tcPr>
          <w:p w14:paraId="2C5593A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523" w:type="dxa"/>
            <w:tcBorders>
              <w:top w:val="single" w:sz="4" w:space="0" w:color="auto"/>
              <w:left w:val="nil"/>
              <w:bottom w:val="single" w:sz="4" w:space="0" w:color="auto"/>
              <w:right w:val="single" w:sz="4" w:space="0" w:color="auto"/>
            </w:tcBorders>
          </w:tcPr>
          <w:p w14:paraId="6A0F4968" w14:textId="48720D5B" w:rsidR="00FF3E0F" w:rsidRPr="001F1DAA" w:rsidRDefault="00D14D73" w:rsidP="00D854FA">
            <w:pPr>
              <w:pStyle w:val="Zkladntext"/>
              <w:widowControl w:val="0"/>
              <w:suppressLineNumbers/>
              <w:suppressAutoHyphens/>
              <w:spacing w:before="60"/>
              <w:rPr>
                <w:rFonts w:asciiTheme="minorHAnsi" w:hAnsiTheme="minorHAnsi" w:cstheme="minorHAnsi"/>
                <w:kern w:val="1"/>
                <w:sz w:val="20"/>
                <w:szCs w:val="20"/>
              </w:rPr>
            </w:pPr>
            <w:ins w:id="195" w:author="Vlastimil Peterka" w:date="2023-03-08T14:13:00Z">
              <w:r>
                <w:rPr>
                  <w:rFonts w:asciiTheme="minorHAnsi" w:hAnsiTheme="minorHAnsi" w:cstheme="minorHAnsi"/>
                  <w:kern w:val="1"/>
                  <w:sz w:val="20"/>
                  <w:szCs w:val="20"/>
                </w:rPr>
                <w:t>LBK.</w:t>
              </w:r>
            </w:ins>
            <w:r w:rsidR="00FF3E0F" w:rsidRPr="001F1DAA">
              <w:rPr>
                <w:rFonts w:asciiTheme="minorHAnsi" w:hAnsiTheme="minorHAnsi" w:cstheme="minorHAnsi"/>
                <w:kern w:val="1"/>
                <w:sz w:val="20"/>
                <w:szCs w:val="20"/>
              </w:rPr>
              <w:t>1973A</w:t>
            </w:r>
          </w:p>
        </w:tc>
      </w:tr>
      <w:tr w:rsidR="00FF3E0F" w:rsidRPr="00FF3E0F" w14:paraId="7491B1E9" w14:textId="77777777" w:rsidTr="001F1DAA">
        <w:tc>
          <w:tcPr>
            <w:tcW w:w="4539" w:type="dxa"/>
            <w:tcBorders>
              <w:top w:val="single" w:sz="4" w:space="0" w:color="auto"/>
              <w:left w:val="single" w:sz="4" w:space="0" w:color="auto"/>
              <w:bottom w:val="single" w:sz="4" w:space="0" w:color="auto"/>
              <w:right w:val="nil"/>
            </w:tcBorders>
          </w:tcPr>
          <w:p w14:paraId="388F679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523" w:type="dxa"/>
            <w:tcBorders>
              <w:top w:val="single" w:sz="4" w:space="0" w:color="auto"/>
              <w:left w:val="nil"/>
              <w:bottom w:val="single" w:sz="4" w:space="0" w:color="auto"/>
              <w:right w:val="single" w:sz="4" w:space="0" w:color="auto"/>
            </w:tcBorders>
          </w:tcPr>
          <w:p w14:paraId="70868B0F"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Třeboňky 1 (Plaňavky – Rybníček)</w:t>
            </w:r>
          </w:p>
        </w:tc>
      </w:tr>
      <w:tr w:rsidR="00FF3E0F" w:rsidRPr="00FF3E0F" w14:paraId="42D2D316" w14:textId="77777777" w:rsidTr="001F1DAA">
        <w:tc>
          <w:tcPr>
            <w:tcW w:w="4539" w:type="dxa"/>
            <w:tcBorders>
              <w:top w:val="single" w:sz="4" w:space="0" w:color="auto"/>
              <w:bottom w:val="single" w:sz="4" w:space="0" w:color="auto"/>
            </w:tcBorders>
          </w:tcPr>
          <w:p w14:paraId="1463346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Kostra ek. stability:</w:t>
            </w:r>
          </w:p>
          <w:p w14:paraId="3CDE178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p>
        </w:tc>
        <w:tc>
          <w:tcPr>
            <w:tcW w:w="4523" w:type="dxa"/>
            <w:tcBorders>
              <w:top w:val="single" w:sz="4" w:space="0" w:color="auto"/>
              <w:bottom w:val="single" w:sz="4" w:space="0" w:color="auto"/>
            </w:tcBorders>
          </w:tcPr>
          <w:p w14:paraId="2F39742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Prvek ÚSES:</w:t>
            </w:r>
          </w:p>
          <w:p w14:paraId="4A29DB67"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biokoridor funkční</w:t>
            </w:r>
          </w:p>
        </w:tc>
      </w:tr>
      <w:tr w:rsidR="00FF3E0F" w:rsidRPr="00FF3E0F" w14:paraId="501366E6" w14:textId="77777777" w:rsidTr="001F1DAA">
        <w:tc>
          <w:tcPr>
            <w:tcW w:w="4539" w:type="dxa"/>
            <w:tcBorders>
              <w:top w:val="single" w:sz="4" w:space="0" w:color="auto"/>
              <w:left w:val="single" w:sz="4" w:space="0" w:color="auto"/>
              <w:bottom w:val="single" w:sz="4" w:space="0" w:color="auto"/>
              <w:right w:val="nil"/>
            </w:tcBorders>
          </w:tcPr>
          <w:p w14:paraId="2CF8D693"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523" w:type="dxa"/>
            <w:tcBorders>
              <w:top w:val="single" w:sz="4" w:space="0" w:color="auto"/>
              <w:left w:val="nil"/>
              <w:bottom w:val="single" w:sz="4" w:space="0" w:color="auto"/>
              <w:right w:val="single" w:sz="4" w:space="0" w:color="auto"/>
            </w:tcBorders>
          </w:tcPr>
          <w:p w14:paraId="614C883D"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5</w:t>
            </w:r>
          </w:p>
        </w:tc>
      </w:tr>
      <w:tr w:rsidR="00FF3E0F" w:rsidRPr="00FF3E0F" w14:paraId="47D1FC08" w14:textId="77777777" w:rsidTr="001F1DAA">
        <w:tc>
          <w:tcPr>
            <w:tcW w:w="4539" w:type="dxa"/>
            <w:tcBorders>
              <w:top w:val="single" w:sz="4" w:space="0" w:color="auto"/>
              <w:left w:val="single" w:sz="4" w:space="0" w:color="auto"/>
              <w:bottom w:val="single" w:sz="4" w:space="0" w:color="auto"/>
              <w:right w:val="nil"/>
            </w:tcBorders>
          </w:tcPr>
          <w:p w14:paraId="135F5E1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523" w:type="dxa"/>
            <w:tcBorders>
              <w:top w:val="single" w:sz="4" w:space="0" w:color="auto"/>
              <w:left w:val="nil"/>
              <w:bottom w:val="single" w:sz="4" w:space="0" w:color="auto"/>
              <w:right w:val="single" w:sz="4" w:space="0" w:color="auto"/>
            </w:tcBorders>
          </w:tcPr>
          <w:p w14:paraId="4CAA9990"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0391001A" w14:textId="77777777" w:rsidTr="001F1DAA">
        <w:tc>
          <w:tcPr>
            <w:tcW w:w="4539" w:type="dxa"/>
            <w:tcBorders>
              <w:top w:val="single" w:sz="4" w:space="0" w:color="auto"/>
              <w:left w:val="single" w:sz="4" w:space="0" w:color="auto"/>
              <w:bottom w:val="single" w:sz="4" w:space="0" w:color="auto"/>
              <w:right w:val="nil"/>
            </w:tcBorders>
          </w:tcPr>
          <w:p w14:paraId="5DBEAD2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523" w:type="dxa"/>
            <w:tcBorders>
              <w:top w:val="single" w:sz="4" w:space="0" w:color="auto"/>
              <w:left w:val="nil"/>
              <w:bottom w:val="single" w:sz="4" w:space="0" w:color="auto"/>
              <w:right w:val="single" w:sz="4" w:space="0" w:color="auto"/>
            </w:tcBorders>
          </w:tcPr>
          <w:p w14:paraId="770485E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578 m"/>
              </w:smartTagPr>
              <w:r w:rsidRPr="001F1DAA">
                <w:rPr>
                  <w:rFonts w:asciiTheme="minorHAnsi" w:hAnsiTheme="minorHAnsi" w:cstheme="minorHAnsi"/>
                  <w:kern w:val="1"/>
                  <w:sz w:val="20"/>
                  <w:szCs w:val="20"/>
                </w:rPr>
                <w:t>578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5 m"/>
              </w:smartTagPr>
              <w:r w:rsidRPr="001F1DAA">
                <w:rPr>
                  <w:rFonts w:asciiTheme="minorHAnsi" w:hAnsiTheme="minorHAnsi" w:cstheme="minorHAnsi"/>
                  <w:kern w:val="1"/>
                  <w:sz w:val="20"/>
                  <w:szCs w:val="20"/>
                </w:rPr>
                <w:t>15 m</w:t>
              </w:r>
            </w:smartTag>
            <w:r w:rsidRPr="001F1DAA">
              <w:rPr>
                <w:rFonts w:asciiTheme="minorHAnsi" w:hAnsiTheme="minorHAnsi" w:cstheme="minorHAnsi"/>
                <w:kern w:val="1"/>
                <w:sz w:val="20"/>
                <w:szCs w:val="20"/>
              </w:rPr>
              <w:t xml:space="preserve"> </w:t>
            </w:r>
          </w:p>
        </w:tc>
      </w:tr>
      <w:tr w:rsidR="00FF3E0F" w:rsidRPr="00FF3E0F" w14:paraId="1A4B6877" w14:textId="77777777" w:rsidTr="001F1DAA">
        <w:tc>
          <w:tcPr>
            <w:tcW w:w="9062" w:type="dxa"/>
            <w:gridSpan w:val="2"/>
            <w:tcBorders>
              <w:top w:val="single" w:sz="4" w:space="0" w:color="auto"/>
            </w:tcBorders>
          </w:tcPr>
          <w:p w14:paraId="6CBDA68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197E3888" w14:textId="2EAA533B"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neobhospodařované plochy s náletovými porosty, mokřady</w:t>
            </w:r>
          </w:p>
        </w:tc>
      </w:tr>
      <w:tr w:rsidR="00FF3E0F" w:rsidRPr="00FF3E0F" w14:paraId="514A0134" w14:textId="77777777" w:rsidTr="001F1DAA">
        <w:tc>
          <w:tcPr>
            <w:tcW w:w="9062" w:type="dxa"/>
            <w:gridSpan w:val="2"/>
            <w:tcBorders>
              <w:bottom w:val="single" w:sz="4" w:space="0" w:color="auto"/>
            </w:tcBorders>
          </w:tcPr>
          <w:p w14:paraId="59F3536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4D304EC0" w14:textId="5747CC6F"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bez zásahu, ponechat přirozenému vývoji</w:t>
            </w:r>
          </w:p>
        </w:tc>
      </w:tr>
      <w:tr w:rsidR="00FF3E0F" w:rsidRPr="00FF3E0F" w14:paraId="33268EFB" w14:textId="77777777" w:rsidTr="001F1DAA">
        <w:tc>
          <w:tcPr>
            <w:tcW w:w="4539" w:type="dxa"/>
            <w:tcBorders>
              <w:top w:val="single" w:sz="4" w:space="0" w:color="auto"/>
              <w:left w:val="single" w:sz="4" w:space="0" w:color="auto"/>
              <w:bottom w:val="single" w:sz="4" w:space="0" w:color="auto"/>
              <w:right w:val="nil"/>
            </w:tcBorders>
          </w:tcPr>
          <w:p w14:paraId="1F1CFF7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523" w:type="dxa"/>
            <w:tcBorders>
              <w:top w:val="single" w:sz="4" w:space="0" w:color="auto"/>
              <w:left w:val="nil"/>
              <w:bottom w:val="single" w:sz="4" w:space="0" w:color="auto"/>
              <w:right w:val="single" w:sz="4" w:space="0" w:color="auto"/>
            </w:tcBorders>
          </w:tcPr>
          <w:p w14:paraId="3681F87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ostatní plochy, vodní plochy</w:t>
            </w:r>
          </w:p>
        </w:tc>
      </w:tr>
    </w:tbl>
    <w:p w14:paraId="08BBB84D"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FF3E0F" w:rsidRPr="00FF3E0F" w14:paraId="5F83C30D" w14:textId="77777777" w:rsidTr="00D854FA">
        <w:tc>
          <w:tcPr>
            <w:tcW w:w="4606" w:type="dxa"/>
            <w:tcBorders>
              <w:top w:val="single" w:sz="4" w:space="0" w:color="auto"/>
              <w:left w:val="single" w:sz="4" w:space="0" w:color="auto"/>
              <w:bottom w:val="single" w:sz="4" w:space="0" w:color="auto"/>
              <w:right w:val="nil"/>
            </w:tcBorders>
          </w:tcPr>
          <w:p w14:paraId="249A0BEF"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44C89EE0" w14:textId="3D915D3C" w:rsidR="00FF3E0F" w:rsidRPr="001F1DAA" w:rsidRDefault="00D14D73" w:rsidP="00D854FA">
            <w:pPr>
              <w:pStyle w:val="Zkladntext"/>
              <w:widowControl w:val="0"/>
              <w:suppressLineNumbers/>
              <w:suppressAutoHyphens/>
              <w:spacing w:before="60"/>
              <w:rPr>
                <w:rFonts w:asciiTheme="minorHAnsi" w:hAnsiTheme="minorHAnsi" w:cstheme="minorHAnsi"/>
                <w:kern w:val="1"/>
                <w:sz w:val="20"/>
                <w:szCs w:val="20"/>
              </w:rPr>
            </w:pPr>
            <w:ins w:id="196" w:author="Vlastimil Peterka" w:date="2023-03-08T14:13:00Z">
              <w:r>
                <w:rPr>
                  <w:rFonts w:asciiTheme="minorHAnsi" w:hAnsiTheme="minorHAnsi" w:cstheme="minorHAnsi"/>
                  <w:kern w:val="1"/>
                  <w:sz w:val="20"/>
                  <w:szCs w:val="20"/>
                </w:rPr>
                <w:t>LBK.</w:t>
              </w:r>
            </w:ins>
            <w:r w:rsidR="00FF3E0F" w:rsidRPr="001F1DAA">
              <w:rPr>
                <w:rFonts w:asciiTheme="minorHAnsi" w:hAnsiTheme="minorHAnsi" w:cstheme="minorHAnsi"/>
                <w:kern w:val="1"/>
                <w:sz w:val="20"/>
                <w:szCs w:val="20"/>
              </w:rPr>
              <w:t>1973B</w:t>
            </w:r>
          </w:p>
        </w:tc>
      </w:tr>
      <w:tr w:rsidR="00FF3E0F" w:rsidRPr="00FF3E0F" w14:paraId="4431135A" w14:textId="77777777" w:rsidTr="00D854FA">
        <w:tc>
          <w:tcPr>
            <w:tcW w:w="4606" w:type="dxa"/>
            <w:tcBorders>
              <w:top w:val="single" w:sz="4" w:space="0" w:color="auto"/>
              <w:left w:val="single" w:sz="4" w:space="0" w:color="auto"/>
              <w:bottom w:val="single" w:sz="4" w:space="0" w:color="auto"/>
              <w:right w:val="nil"/>
            </w:tcBorders>
          </w:tcPr>
          <w:p w14:paraId="5CDEB51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66D63EB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Třeboňky 2 (Rybníček – RK 478)</w:t>
            </w:r>
          </w:p>
        </w:tc>
      </w:tr>
      <w:tr w:rsidR="00FF3E0F" w:rsidRPr="00FF3E0F" w14:paraId="2101183A" w14:textId="77777777" w:rsidTr="00D854FA">
        <w:tc>
          <w:tcPr>
            <w:tcW w:w="4606" w:type="dxa"/>
            <w:tcBorders>
              <w:top w:val="single" w:sz="4" w:space="0" w:color="auto"/>
              <w:bottom w:val="single" w:sz="4" w:space="0" w:color="auto"/>
            </w:tcBorders>
          </w:tcPr>
          <w:p w14:paraId="29C03CD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4EEBA39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p>
        </w:tc>
        <w:tc>
          <w:tcPr>
            <w:tcW w:w="4606" w:type="dxa"/>
            <w:tcBorders>
              <w:top w:val="single" w:sz="4" w:space="0" w:color="auto"/>
              <w:bottom w:val="single" w:sz="4" w:space="0" w:color="auto"/>
            </w:tcBorders>
          </w:tcPr>
          <w:p w14:paraId="40F0496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5D3DA57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biokoridor nefunkční</w:t>
            </w:r>
          </w:p>
        </w:tc>
      </w:tr>
      <w:tr w:rsidR="00FF3E0F" w:rsidRPr="00FF3E0F" w14:paraId="2BA56C56" w14:textId="77777777" w:rsidTr="00D854FA">
        <w:tc>
          <w:tcPr>
            <w:tcW w:w="4606" w:type="dxa"/>
            <w:tcBorders>
              <w:top w:val="single" w:sz="4" w:space="0" w:color="auto"/>
              <w:left w:val="single" w:sz="4" w:space="0" w:color="auto"/>
              <w:bottom w:val="single" w:sz="4" w:space="0" w:color="auto"/>
              <w:right w:val="nil"/>
            </w:tcBorders>
          </w:tcPr>
          <w:p w14:paraId="420B2EAE"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420A993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3 B 3, 3 B 4</w:t>
            </w:r>
          </w:p>
        </w:tc>
      </w:tr>
      <w:tr w:rsidR="00FF3E0F" w:rsidRPr="00FF3E0F" w14:paraId="0E6F71FA" w14:textId="77777777" w:rsidTr="00D854FA">
        <w:tc>
          <w:tcPr>
            <w:tcW w:w="4606" w:type="dxa"/>
            <w:tcBorders>
              <w:top w:val="single" w:sz="4" w:space="0" w:color="auto"/>
              <w:left w:val="single" w:sz="4" w:space="0" w:color="auto"/>
              <w:bottom w:val="single" w:sz="4" w:space="0" w:color="auto"/>
              <w:right w:val="nil"/>
            </w:tcBorders>
          </w:tcPr>
          <w:p w14:paraId="0439FB6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3F6E884B"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3F9B138C" w14:textId="77777777" w:rsidTr="00D854FA">
        <w:tc>
          <w:tcPr>
            <w:tcW w:w="4606" w:type="dxa"/>
            <w:tcBorders>
              <w:top w:val="single" w:sz="4" w:space="0" w:color="auto"/>
              <w:left w:val="single" w:sz="4" w:space="0" w:color="auto"/>
              <w:bottom w:val="single" w:sz="4" w:space="0" w:color="auto"/>
              <w:right w:val="nil"/>
            </w:tcBorders>
          </w:tcPr>
          <w:p w14:paraId="6474374B"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597A3048"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607 m"/>
              </w:smartTagPr>
              <w:r w:rsidRPr="001F1DAA">
                <w:rPr>
                  <w:rFonts w:asciiTheme="minorHAnsi" w:hAnsiTheme="minorHAnsi" w:cstheme="minorHAnsi"/>
                  <w:kern w:val="1"/>
                  <w:sz w:val="20"/>
                  <w:szCs w:val="20"/>
                </w:rPr>
                <w:t>607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5 m"/>
              </w:smartTagPr>
              <w:r w:rsidRPr="001F1DAA">
                <w:rPr>
                  <w:rFonts w:asciiTheme="minorHAnsi" w:hAnsiTheme="minorHAnsi" w:cstheme="minorHAnsi"/>
                  <w:kern w:val="1"/>
                  <w:sz w:val="20"/>
                  <w:szCs w:val="20"/>
                </w:rPr>
                <w:t>15 m</w:t>
              </w:r>
            </w:smartTag>
            <w:r w:rsidRPr="001F1DAA">
              <w:rPr>
                <w:rFonts w:asciiTheme="minorHAnsi" w:hAnsiTheme="minorHAnsi" w:cstheme="minorHAnsi"/>
                <w:kern w:val="1"/>
                <w:sz w:val="20"/>
                <w:szCs w:val="20"/>
              </w:rPr>
              <w:t xml:space="preserve"> </w:t>
            </w:r>
          </w:p>
        </w:tc>
      </w:tr>
      <w:tr w:rsidR="00FF3E0F" w:rsidRPr="00FF3E0F" w14:paraId="1735AB39" w14:textId="77777777" w:rsidTr="00D854FA">
        <w:tc>
          <w:tcPr>
            <w:tcW w:w="9212" w:type="dxa"/>
            <w:gridSpan w:val="2"/>
            <w:tcBorders>
              <w:top w:val="single" w:sz="4" w:space="0" w:color="auto"/>
            </w:tcBorders>
          </w:tcPr>
          <w:p w14:paraId="3B49B01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46892AA4" w14:textId="787A9B88"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Kulturní louky, ruderalizované, drobný vodní tok - strouha</w:t>
            </w:r>
          </w:p>
        </w:tc>
      </w:tr>
      <w:tr w:rsidR="00FF3E0F" w:rsidRPr="00FF3E0F" w14:paraId="27DD8F3A" w14:textId="77777777" w:rsidTr="00D854FA">
        <w:tc>
          <w:tcPr>
            <w:tcW w:w="9212" w:type="dxa"/>
            <w:gridSpan w:val="2"/>
            <w:tcBorders>
              <w:bottom w:val="single" w:sz="4" w:space="0" w:color="auto"/>
            </w:tcBorders>
          </w:tcPr>
          <w:p w14:paraId="00F674CA"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Opatření:</w:t>
            </w:r>
          </w:p>
          <w:p w14:paraId="57F68873" w14:textId="12ADAF1D"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Louky nehnojit, neobhospodařovat, postupně založit porosty s přirozenou druhovou skladbou DB, BK, HB, LP, JL, JV</w:t>
            </w:r>
          </w:p>
        </w:tc>
      </w:tr>
      <w:tr w:rsidR="00FF3E0F" w:rsidRPr="00FF3E0F" w14:paraId="1FEBBF57" w14:textId="77777777" w:rsidTr="00D854FA">
        <w:tc>
          <w:tcPr>
            <w:tcW w:w="4606" w:type="dxa"/>
            <w:tcBorders>
              <w:top w:val="single" w:sz="4" w:space="0" w:color="auto"/>
              <w:left w:val="single" w:sz="4" w:space="0" w:color="auto"/>
              <w:bottom w:val="single" w:sz="4" w:space="0" w:color="auto"/>
              <w:right w:val="nil"/>
            </w:tcBorders>
          </w:tcPr>
          <w:p w14:paraId="79CC69AD"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31FF083C"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louky, vodní tok</w:t>
            </w:r>
          </w:p>
        </w:tc>
      </w:tr>
    </w:tbl>
    <w:p w14:paraId="62ECB34A" w14:textId="77777777" w:rsidR="00FF3E0F" w:rsidRPr="001F1DAA" w:rsidRDefault="00FF3E0F" w:rsidP="00FF3E0F">
      <w:pPr>
        <w:spacing w:before="60"/>
        <w:rPr>
          <w:rFonts w:asciiTheme="minorHAnsi" w:hAnsiTheme="minorHAnsi" w:cstheme="minorHAns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FF3E0F" w:rsidRPr="00FF3E0F" w14:paraId="0D890749" w14:textId="77777777" w:rsidTr="00D854FA">
        <w:tc>
          <w:tcPr>
            <w:tcW w:w="4606" w:type="dxa"/>
            <w:tcBorders>
              <w:top w:val="single" w:sz="4" w:space="0" w:color="auto"/>
              <w:left w:val="single" w:sz="4" w:space="0" w:color="auto"/>
              <w:bottom w:val="single" w:sz="4" w:space="0" w:color="auto"/>
              <w:right w:val="nil"/>
            </w:tcBorders>
          </w:tcPr>
          <w:p w14:paraId="2DA710F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kern w:val="1"/>
                <w:sz w:val="20"/>
                <w:szCs w:val="20"/>
              </w:rPr>
              <w:br w:type="page"/>
            </w:r>
            <w:r w:rsidRPr="001F1DAA">
              <w:rPr>
                <w:rFonts w:asciiTheme="minorHAnsi" w:hAnsiTheme="minorHAnsi" w:cstheme="minorHAnsi"/>
                <w:b/>
                <w:bCs/>
                <w:kern w:val="1"/>
                <w:sz w:val="20"/>
                <w:szCs w:val="20"/>
              </w:rPr>
              <w:t>Číslo:</w:t>
            </w:r>
          </w:p>
        </w:tc>
        <w:tc>
          <w:tcPr>
            <w:tcW w:w="4606" w:type="dxa"/>
            <w:tcBorders>
              <w:top w:val="single" w:sz="4" w:space="0" w:color="auto"/>
              <w:left w:val="nil"/>
              <w:bottom w:val="single" w:sz="4" w:space="0" w:color="auto"/>
              <w:right w:val="single" w:sz="4" w:space="0" w:color="auto"/>
            </w:tcBorders>
          </w:tcPr>
          <w:p w14:paraId="7D42FA4B" w14:textId="0AA2C850" w:rsidR="00FF3E0F" w:rsidRPr="001F1DAA" w:rsidRDefault="00D14D73" w:rsidP="00D854FA">
            <w:pPr>
              <w:pStyle w:val="Zkladntext"/>
              <w:widowControl w:val="0"/>
              <w:suppressLineNumbers/>
              <w:suppressAutoHyphens/>
              <w:spacing w:before="60"/>
              <w:rPr>
                <w:rFonts w:asciiTheme="minorHAnsi" w:hAnsiTheme="minorHAnsi" w:cstheme="minorHAnsi"/>
                <w:kern w:val="1"/>
                <w:sz w:val="20"/>
                <w:szCs w:val="20"/>
              </w:rPr>
            </w:pPr>
            <w:ins w:id="197" w:author="Vlastimil Peterka" w:date="2023-03-08T14:13:00Z">
              <w:r>
                <w:rPr>
                  <w:rFonts w:asciiTheme="minorHAnsi" w:hAnsiTheme="minorHAnsi" w:cstheme="minorHAnsi"/>
                  <w:kern w:val="1"/>
                  <w:sz w:val="20"/>
                  <w:szCs w:val="20"/>
                </w:rPr>
                <w:t>LBK.</w:t>
              </w:r>
            </w:ins>
            <w:r w:rsidR="00FF3E0F" w:rsidRPr="001F1DAA">
              <w:rPr>
                <w:rFonts w:asciiTheme="minorHAnsi" w:hAnsiTheme="minorHAnsi" w:cstheme="minorHAnsi"/>
                <w:kern w:val="1"/>
                <w:sz w:val="20"/>
                <w:szCs w:val="20"/>
              </w:rPr>
              <w:t>1977</w:t>
            </w:r>
          </w:p>
        </w:tc>
      </w:tr>
      <w:tr w:rsidR="00FF3E0F" w:rsidRPr="00FF3E0F" w14:paraId="42C40E87" w14:textId="77777777" w:rsidTr="00D854FA">
        <w:tc>
          <w:tcPr>
            <w:tcW w:w="4606" w:type="dxa"/>
            <w:tcBorders>
              <w:top w:val="single" w:sz="4" w:space="0" w:color="auto"/>
              <w:left w:val="single" w:sz="4" w:space="0" w:color="auto"/>
              <w:bottom w:val="single" w:sz="4" w:space="0" w:color="auto"/>
              <w:right w:val="nil"/>
            </w:tcBorders>
          </w:tcPr>
          <w:p w14:paraId="5CE92EB2"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Název:</w:t>
            </w:r>
          </w:p>
        </w:tc>
        <w:tc>
          <w:tcPr>
            <w:tcW w:w="4606" w:type="dxa"/>
            <w:tcBorders>
              <w:top w:val="single" w:sz="4" w:space="0" w:color="auto"/>
              <w:left w:val="nil"/>
              <w:bottom w:val="single" w:sz="4" w:space="0" w:color="auto"/>
              <w:right w:val="single" w:sz="4" w:space="0" w:color="auto"/>
            </w:tcBorders>
          </w:tcPr>
          <w:p w14:paraId="78B13ED3"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Sádlovky (NBC Stará řeka-Malý trojhran)</w:t>
            </w:r>
          </w:p>
        </w:tc>
      </w:tr>
      <w:tr w:rsidR="00FF3E0F" w:rsidRPr="00FF3E0F" w14:paraId="1F76BCE0" w14:textId="77777777" w:rsidTr="00D854FA">
        <w:tc>
          <w:tcPr>
            <w:tcW w:w="4606" w:type="dxa"/>
            <w:tcBorders>
              <w:top w:val="single" w:sz="4" w:space="0" w:color="auto"/>
              <w:bottom w:val="single" w:sz="4" w:space="0" w:color="auto"/>
            </w:tcBorders>
          </w:tcPr>
          <w:p w14:paraId="766E1DD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Kostra ek. stability:</w:t>
            </w:r>
          </w:p>
          <w:p w14:paraId="797BC846"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VKP les</w:t>
            </w:r>
          </w:p>
        </w:tc>
        <w:tc>
          <w:tcPr>
            <w:tcW w:w="4606" w:type="dxa"/>
            <w:tcBorders>
              <w:top w:val="single" w:sz="4" w:space="0" w:color="auto"/>
              <w:bottom w:val="single" w:sz="4" w:space="0" w:color="auto"/>
            </w:tcBorders>
          </w:tcPr>
          <w:p w14:paraId="1CBF1959"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Prvek ÚSES:</w:t>
            </w:r>
          </w:p>
          <w:p w14:paraId="6A3C1EC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Lokální biokoridor funkční</w:t>
            </w:r>
          </w:p>
        </w:tc>
      </w:tr>
      <w:tr w:rsidR="00FF3E0F" w:rsidRPr="00FF3E0F" w14:paraId="352EBEB2" w14:textId="77777777" w:rsidTr="00D854FA">
        <w:tc>
          <w:tcPr>
            <w:tcW w:w="4606" w:type="dxa"/>
            <w:tcBorders>
              <w:top w:val="single" w:sz="4" w:space="0" w:color="auto"/>
              <w:left w:val="single" w:sz="4" w:space="0" w:color="auto"/>
              <w:bottom w:val="single" w:sz="4" w:space="0" w:color="auto"/>
              <w:right w:val="nil"/>
            </w:tcBorders>
          </w:tcPr>
          <w:p w14:paraId="2938906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Geobiocenologická typizace:</w:t>
            </w:r>
          </w:p>
        </w:tc>
        <w:tc>
          <w:tcPr>
            <w:tcW w:w="4606" w:type="dxa"/>
            <w:tcBorders>
              <w:top w:val="single" w:sz="4" w:space="0" w:color="auto"/>
              <w:left w:val="nil"/>
              <w:bottom w:val="single" w:sz="4" w:space="0" w:color="auto"/>
              <w:right w:val="single" w:sz="4" w:space="0" w:color="auto"/>
            </w:tcBorders>
          </w:tcPr>
          <w:p w14:paraId="7A088DA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4, </w:t>
            </w:r>
            <w:smartTag w:uri="urn:schemas-microsoft-com:office:smarttags" w:element="metricconverter">
              <w:smartTagPr>
                <w:attr w:name="ProductID" w:val="3 A"/>
              </w:smartTagPr>
              <w:r w:rsidRPr="001F1DAA">
                <w:rPr>
                  <w:rFonts w:asciiTheme="minorHAnsi" w:hAnsiTheme="minorHAnsi" w:cstheme="minorHAnsi"/>
                  <w:kern w:val="1"/>
                  <w:sz w:val="20"/>
                  <w:szCs w:val="20"/>
                </w:rPr>
                <w:t>3 A</w:t>
              </w:r>
            </w:smartTag>
            <w:r w:rsidRPr="001F1DAA">
              <w:rPr>
                <w:rFonts w:asciiTheme="minorHAnsi" w:hAnsiTheme="minorHAnsi" w:cstheme="minorHAnsi"/>
                <w:kern w:val="1"/>
                <w:sz w:val="20"/>
                <w:szCs w:val="20"/>
              </w:rPr>
              <w:t xml:space="preserve"> 5</w:t>
            </w:r>
          </w:p>
        </w:tc>
      </w:tr>
      <w:tr w:rsidR="00FF3E0F" w:rsidRPr="00FF3E0F" w14:paraId="1B26FF48" w14:textId="77777777" w:rsidTr="00D854FA">
        <w:tc>
          <w:tcPr>
            <w:tcW w:w="4606" w:type="dxa"/>
            <w:tcBorders>
              <w:top w:val="single" w:sz="4" w:space="0" w:color="auto"/>
              <w:left w:val="single" w:sz="4" w:space="0" w:color="auto"/>
              <w:bottom w:val="single" w:sz="4" w:space="0" w:color="auto"/>
              <w:right w:val="nil"/>
            </w:tcBorders>
          </w:tcPr>
          <w:p w14:paraId="5D567EB7"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Katastrální území:</w:t>
            </w:r>
          </w:p>
        </w:tc>
        <w:tc>
          <w:tcPr>
            <w:tcW w:w="4606" w:type="dxa"/>
            <w:tcBorders>
              <w:top w:val="single" w:sz="4" w:space="0" w:color="auto"/>
              <w:left w:val="nil"/>
              <w:bottom w:val="single" w:sz="4" w:space="0" w:color="auto"/>
              <w:right w:val="single" w:sz="4" w:space="0" w:color="auto"/>
            </w:tcBorders>
          </w:tcPr>
          <w:p w14:paraId="5A481A54"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Lužnice</w:t>
            </w:r>
          </w:p>
        </w:tc>
      </w:tr>
      <w:tr w:rsidR="00FF3E0F" w:rsidRPr="00FF3E0F" w14:paraId="0CD8ADA6" w14:textId="77777777" w:rsidTr="00D854FA">
        <w:tc>
          <w:tcPr>
            <w:tcW w:w="4606" w:type="dxa"/>
            <w:tcBorders>
              <w:top w:val="single" w:sz="4" w:space="0" w:color="auto"/>
              <w:left w:val="single" w:sz="4" w:space="0" w:color="auto"/>
              <w:bottom w:val="single" w:sz="4" w:space="0" w:color="auto"/>
              <w:right w:val="nil"/>
            </w:tcBorders>
          </w:tcPr>
          <w:p w14:paraId="421C1CD0"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Rozloha:</w:t>
            </w:r>
          </w:p>
        </w:tc>
        <w:tc>
          <w:tcPr>
            <w:tcW w:w="4606" w:type="dxa"/>
            <w:tcBorders>
              <w:top w:val="single" w:sz="4" w:space="0" w:color="auto"/>
              <w:left w:val="nil"/>
              <w:bottom w:val="single" w:sz="4" w:space="0" w:color="auto"/>
              <w:right w:val="single" w:sz="4" w:space="0" w:color="auto"/>
            </w:tcBorders>
          </w:tcPr>
          <w:p w14:paraId="4B8A1F1E"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 xml:space="preserve">Délka </w:t>
            </w:r>
            <w:smartTag w:uri="urn:schemas-microsoft-com:office:smarttags" w:element="metricconverter">
              <w:smartTagPr>
                <w:attr w:name="ProductID" w:val="1 117 m"/>
              </w:smartTagPr>
              <w:r w:rsidRPr="001F1DAA">
                <w:rPr>
                  <w:rFonts w:asciiTheme="minorHAnsi" w:hAnsiTheme="minorHAnsi" w:cstheme="minorHAnsi"/>
                  <w:kern w:val="1"/>
                  <w:sz w:val="20"/>
                  <w:szCs w:val="20"/>
                </w:rPr>
                <w:t>1 117 m</w:t>
              </w:r>
            </w:smartTag>
            <w:r w:rsidRPr="001F1DAA">
              <w:rPr>
                <w:rFonts w:asciiTheme="minorHAnsi" w:hAnsiTheme="minorHAnsi" w:cstheme="minorHAnsi"/>
                <w:kern w:val="1"/>
                <w:sz w:val="20"/>
                <w:szCs w:val="20"/>
              </w:rPr>
              <w:t xml:space="preserve">, šířka min </w:t>
            </w:r>
            <w:smartTag w:uri="urn:schemas-microsoft-com:office:smarttags" w:element="metricconverter">
              <w:smartTagPr>
                <w:attr w:name="ProductID" w:val="15 m"/>
              </w:smartTagPr>
              <w:r w:rsidRPr="001F1DAA">
                <w:rPr>
                  <w:rFonts w:asciiTheme="minorHAnsi" w:hAnsiTheme="minorHAnsi" w:cstheme="minorHAnsi"/>
                  <w:kern w:val="1"/>
                  <w:sz w:val="20"/>
                  <w:szCs w:val="20"/>
                </w:rPr>
                <w:t>15 m</w:t>
              </w:r>
            </w:smartTag>
            <w:r w:rsidRPr="001F1DAA">
              <w:rPr>
                <w:rFonts w:asciiTheme="minorHAnsi" w:hAnsiTheme="minorHAnsi" w:cstheme="minorHAnsi"/>
                <w:kern w:val="1"/>
                <w:sz w:val="20"/>
                <w:szCs w:val="20"/>
              </w:rPr>
              <w:t xml:space="preserve"> </w:t>
            </w:r>
          </w:p>
        </w:tc>
      </w:tr>
      <w:tr w:rsidR="00FF3E0F" w:rsidRPr="00FF3E0F" w14:paraId="5914329E" w14:textId="77777777" w:rsidTr="00D854FA">
        <w:tc>
          <w:tcPr>
            <w:tcW w:w="9212" w:type="dxa"/>
            <w:gridSpan w:val="2"/>
            <w:tcBorders>
              <w:top w:val="single" w:sz="4" w:space="0" w:color="auto"/>
            </w:tcBorders>
          </w:tcPr>
          <w:p w14:paraId="6F8A746C"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Charakteristika ekotopu a bioty:</w:t>
            </w:r>
          </w:p>
          <w:p w14:paraId="4331659E" w14:textId="2C23A502"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lesní porosty lesní typ 0K kyselý dubový bor,  zastoupeny: BO, JD, s příměsí BR, DB, v podmáčených partiích OL</w:t>
            </w:r>
          </w:p>
        </w:tc>
      </w:tr>
      <w:tr w:rsidR="00FF3E0F" w:rsidRPr="00FF3E0F" w14:paraId="67095719" w14:textId="77777777" w:rsidTr="00D854FA">
        <w:tc>
          <w:tcPr>
            <w:tcW w:w="9212" w:type="dxa"/>
            <w:gridSpan w:val="2"/>
            <w:tcBorders>
              <w:bottom w:val="single" w:sz="4" w:space="0" w:color="auto"/>
            </w:tcBorders>
          </w:tcPr>
          <w:p w14:paraId="76E6CE88"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lastRenderedPageBreak/>
              <w:t>Opatření:</w:t>
            </w:r>
          </w:p>
          <w:p w14:paraId="1009E7AB" w14:textId="6E7DFD6A"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v souladu s LHP posílit zastoupení listnáčů tvrdého luhu DB, JS, JL, jinak bez zásahu</w:t>
            </w:r>
          </w:p>
        </w:tc>
      </w:tr>
      <w:tr w:rsidR="00FF3E0F" w:rsidRPr="00FF3E0F" w14:paraId="0CD86EE6" w14:textId="77777777" w:rsidTr="00D854FA">
        <w:tc>
          <w:tcPr>
            <w:tcW w:w="4606" w:type="dxa"/>
            <w:tcBorders>
              <w:top w:val="single" w:sz="4" w:space="0" w:color="auto"/>
              <w:left w:val="single" w:sz="4" w:space="0" w:color="auto"/>
              <w:bottom w:val="single" w:sz="4" w:space="0" w:color="auto"/>
              <w:right w:val="nil"/>
            </w:tcBorders>
          </w:tcPr>
          <w:p w14:paraId="6C5F3AF6" w14:textId="77777777" w:rsidR="00FF3E0F" w:rsidRPr="001F1DAA" w:rsidRDefault="00FF3E0F" w:rsidP="00D854FA">
            <w:pPr>
              <w:pStyle w:val="Zkladntext"/>
              <w:widowControl w:val="0"/>
              <w:suppressLineNumbers/>
              <w:suppressAutoHyphens/>
              <w:spacing w:before="60"/>
              <w:rPr>
                <w:rFonts w:asciiTheme="minorHAnsi" w:hAnsiTheme="minorHAnsi" w:cstheme="minorHAnsi"/>
                <w:b/>
                <w:bCs/>
                <w:kern w:val="1"/>
                <w:sz w:val="20"/>
                <w:szCs w:val="20"/>
              </w:rPr>
            </w:pPr>
            <w:r w:rsidRPr="001F1DAA">
              <w:rPr>
                <w:rFonts w:asciiTheme="minorHAnsi" w:hAnsiTheme="minorHAnsi" w:cstheme="minorHAnsi"/>
                <w:b/>
                <w:bCs/>
                <w:kern w:val="1"/>
                <w:sz w:val="20"/>
                <w:szCs w:val="20"/>
              </w:rPr>
              <w:t>Kultura:</w:t>
            </w:r>
          </w:p>
        </w:tc>
        <w:tc>
          <w:tcPr>
            <w:tcW w:w="4606" w:type="dxa"/>
            <w:tcBorders>
              <w:top w:val="single" w:sz="4" w:space="0" w:color="auto"/>
              <w:left w:val="nil"/>
              <w:bottom w:val="single" w:sz="4" w:space="0" w:color="auto"/>
              <w:right w:val="single" w:sz="4" w:space="0" w:color="auto"/>
            </w:tcBorders>
          </w:tcPr>
          <w:p w14:paraId="1C65EA41" w14:textId="77777777" w:rsidR="00FF3E0F" w:rsidRPr="001F1DAA" w:rsidRDefault="00FF3E0F" w:rsidP="00D854FA">
            <w:pPr>
              <w:pStyle w:val="Zkladntext"/>
              <w:widowControl w:val="0"/>
              <w:suppressLineNumbers/>
              <w:suppressAutoHyphens/>
              <w:spacing w:before="60"/>
              <w:rPr>
                <w:rFonts w:asciiTheme="minorHAnsi" w:hAnsiTheme="minorHAnsi" w:cstheme="minorHAnsi"/>
                <w:kern w:val="1"/>
                <w:sz w:val="20"/>
                <w:szCs w:val="20"/>
              </w:rPr>
            </w:pPr>
            <w:r w:rsidRPr="001F1DAA">
              <w:rPr>
                <w:rFonts w:asciiTheme="minorHAnsi" w:hAnsiTheme="minorHAnsi" w:cstheme="minorHAnsi"/>
                <w:kern w:val="1"/>
                <w:sz w:val="20"/>
                <w:szCs w:val="20"/>
              </w:rPr>
              <w:t>les</w:t>
            </w:r>
          </w:p>
        </w:tc>
      </w:tr>
    </w:tbl>
    <w:p w14:paraId="33197E23" w14:textId="77777777" w:rsidR="00FF3E0F" w:rsidRDefault="00FF3E0F" w:rsidP="002A2EA1"/>
    <w:p w14:paraId="3763A6C3" w14:textId="2B9FF8D3" w:rsidR="002A2EA1" w:rsidRPr="001F1DAA" w:rsidRDefault="002A2EA1" w:rsidP="001F1DAA">
      <w:pPr>
        <w:pStyle w:val="0Calibrizakladnitext"/>
        <w:rPr>
          <w:b/>
          <w:bCs/>
        </w:rPr>
      </w:pPr>
      <w:r w:rsidRPr="001F1DAA">
        <w:rPr>
          <w:b/>
          <w:bCs/>
        </w:rPr>
        <w:t>Pro funkční využití ploch biocenter je :</w:t>
      </w:r>
    </w:p>
    <w:p w14:paraId="05016404" w14:textId="51293100" w:rsidR="002A2EA1" w:rsidRDefault="002A2EA1" w:rsidP="001F1DAA">
      <w:pPr>
        <w:pStyle w:val="0Calibrizakladnitext"/>
      </w:pPr>
      <w:r>
        <w:t>- přípustné:</w:t>
      </w:r>
    </w:p>
    <w:p w14:paraId="2166AF18" w14:textId="16BCF445" w:rsidR="002A2EA1" w:rsidRDefault="002A2EA1">
      <w:pPr>
        <w:pStyle w:val="0Calibrizakladnitext"/>
        <w:numPr>
          <w:ilvl w:val="0"/>
          <w:numId w:val="9"/>
        </w:numPr>
      </w:pPr>
      <w:r>
        <w:t>současné využití;</w:t>
      </w:r>
    </w:p>
    <w:p w14:paraId="7B57E3B0" w14:textId="69F3AD1E" w:rsidR="002A2EA1" w:rsidRDefault="002A2EA1">
      <w:pPr>
        <w:pStyle w:val="0Calibrizakladnitext"/>
        <w:numPr>
          <w:ilvl w:val="0"/>
          <w:numId w:val="9"/>
        </w:numPr>
      </w:pPr>
      <w:r>
        <w:t>využití zajišťující přirozenou druhovou skladbu bioty odpovídající trvalým stanovištním podmínkám;</w:t>
      </w:r>
    </w:p>
    <w:p w14:paraId="75C6CB13" w14:textId="44453EA0" w:rsidR="002A2EA1" w:rsidRDefault="002A2EA1">
      <w:pPr>
        <w:pStyle w:val="0Calibrizakladnitext"/>
        <w:numPr>
          <w:ilvl w:val="0"/>
          <w:numId w:val="9"/>
        </w:numPr>
      </w:pPr>
      <w:r>
        <w:t>jiné, jen pokud nezhorší ekologickou stabilitu; změnou nesmí dojít ke znemožnění navrhovaného využití nebo zhoršení přírodní funkce současných ploch ÚSES;</w:t>
      </w:r>
    </w:p>
    <w:p w14:paraId="666986B8" w14:textId="2F805B17" w:rsidR="002A2EA1" w:rsidRDefault="002A2EA1">
      <w:pPr>
        <w:pStyle w:val="0Calibrizakladnitext"/>
        <w:numPr>
          <w:ilvl w:val="0"/>
          <w:numId w:val="9"/>
        </w:numPr>
      </w:pPr>
      <w:r>
        <w:t>revitalizace vodních toků je žádoucí</w:t>
      </w:r>
    </w:p>
    <w:p w14:paraId="7962338E" w14:textId="3449B035" w:rsidR="002A2EA1" w:rsidRDefault="002A2EA1" w:rsidP="001F1DAA">
      <w:pPr>
        <w:pStyle w:val="0Calibrizakladnitext"/>
      </w:pPr>
      <w:r>
        <w:t>- podmíněné:</w:t>
      </w:r>
    </w:p>
    <w:p w14:paraId="4760D24F" w14:textId="343F5EAB" w:rsidR="002A2EA1" w:rsidRDefault="002A2EA1">
      <w:pPr>
        <w:pStyle w:val="0Calibrizakladnitext"/>
        <w:numPr>
          <w:ilvl w:val="0"/>
          <w:numId w:val="9"/>
        </w:numPr>
      </w:pPr>
      <w:r>
        <w:t>pouze ve výjimečných případech nezbytně nutné liniové stavby, vodohospodářská zařízení, ČOV atd.; umístěny mohou být jen při co nejmenším zásahu a narušení funkčnosti biocentra;</w:t>
      </w:r>
    </w:p>
    <w:p w14:paraId="68710720" w14:textId="09F9A79D" w:rsidR="002A2EA1" w:rsidRDefault="002A2EA1" w:rsidP="001F1DAA">
      <w:pPr>
        <w:pStyle w:val="0Calibrizakladnitext"/>
      </w:pPr>
      <w:r>
        <w:t>- nepřípustné:</w:t>
      </w:r>
    </w:p>
    <w:p w14:paraId="532B3C14" w14:textId="58F2D05B" w:rsidR="002A2EA1" w:rsidRDefault="002A2EA1">
      <w:pPr>
        <w:pStyle w:val="0Calibrizakladnitext"/>
        <w:numPr>
          <w:ilvl w:val="0"/>
          <w:numId w:val="9"/>
        </w:numPr>
      </w:pPr>
      <w:r>
        <w:t>změny funkčního využití, které by snižovaly současný stupeň ekologické stability daného území zařazeného do ÚSES (změna druhu pozemku s vyšším stupněm ekologické stability na druh s nižším stupněm ekologické stability, např. z louky na ornou půdu), které jsou v rozporu s funkcí těchto ploch v ÚSES;</w:t>
      </w:r>
    </w:p>
    <w:p w14:paraId="3CACA2DB" w14:textId="76300733" w:rsidR="002A2EA1" w:rsidRDefault="002A2EA1">
      <w:pPr>
        <w:pStyle w:val="0Calibrizakladnitext"/>
        <w:numPr>
          <w:ilvl w:val="0"/>
          <w:numId w:val="9"/>
        </w:numPr>
      </w:pPr>
      <w:r>
        <w:t>jakékoliv změny funkčního využití, které by znemožnily či ohrozily funkčnost biocenter nebo územní ochranu ploch navrhovaných k začlenění do nich;</w:t>
      </w:r>
    </w:p>
    <w:p w14:paraId="392BB55B" w14:textId="1270C968" w:rsidR="002A2EA1" w:rsidRDefault="002A2EA1">
      <w:pPr>
        <w:pStyle w:val="0Calibrizakladnitext"/>
        <w:numPr>
          <w:ilvl w:val="0"/>
          <w:numId w:val="9"/>
        </w:numPr>
      </w:pPr>
      <w:r>
        <w:t>rušivé činnosti jako je umisťování staveb, odvodňování pozemků, úpravy toků, intenzifikace obhospodařování, odlesňování, těžba nerostných surovin apod., mimo činnosti podmíněné;</w:t>
      </w:r>
    </w:p>
    <w:p w14:paraId="5CD9270B" w14:textId="0BEB5754" w:rsidR="002A2EA1" w:rsidRPr="001F1DAA" w:rsidRDefault="002A2EA1" w:rsidP="001F1DAA">
      <w:pPr>
        <w:pStyle w:val="0Calibrizakladnitext"/>
        <w:rPr>
          <w:b/>
          <w:bCs/>
        </w:rPr>
      </w:pPr>
      <w:r w:rsidRPr="001F1DAA">
        <w:rPr>
          <w:b/>
          <w:bCs/>
        </w:rPr>
        <w:t>Pro funkční využití ploch biokoridorů je:</w:t>
      </w:r>
    </w:p>
    <w:p w14:paraId="11BBB9AD" w14:textId="1ECCB285" w:rsidR="002A2EA1" w:rsidRDefault="002A2EA1" w:rsidP="001F1DAA">
      <w:pPr>
        <w:pStyle w:val="0Calibrizakladnitext"/>
      </w:pPr>
      <w:r>
        <w:t>- přípustné:</w:t>
      </w:r>
    </w:p>
    <w:p w14:paraId="69CECBCE" w14:textId="5DF2FA8A" w:rsidR="002A2EA1" w:rsidRDefault="002A2EA1">
      <w:pPr>
        <w:pStyle w:val="0Calibrizakladnitext"/>
        <w:numPr>
          <w:ilvl w:val="0"/>
          <w:numId w:val="9"/>
        </w:numPr>
      </w:pPr>
      <w:r>
        <w:t>současné využití</w:t>
      </w:r>
    </w:p>
    <w:p w14:paraId="3D6D9340" w14:textId="4D826356" w:rsidR="002A2EA1" w:rsidRDefault="002A2EA1">
      <w:pPr>
        <w:pStyle w:val="0Calibrizakladnitext"/>
        <w:numPr>
          <w:ilvl w:val="0"/>
          <w:numId w:val="9"/>
        </w:numPr>
      </w:pPr>
      <w:r>
        <w:t>využití zajišťující vysoké zastoupení druhů organismů odpovídajících trvalým stanovištním podmínkám při běžném extenzivním zemědělském nebo lesnickém hospodaření  (trvalé travní porosty, extenzivní sady, lesy apod.), případně rekreační plochy přírodního charakteru;</w:t>
      </w:r>
    </w:p>
    <w:p w14:paraId="2FB6C9EE" w14:textId="1E29C6F7" w:rsidR="002A2EA1" w:rsidRDefault="002A2EA1">
      <w:pPr>
        <w:pStyle w:val="0Calibrizakladnitext"/>
        <w:numPr>
          <w:ilvl w:val="0"/>
          <w:numId w:val="9"/>
        </w:numPr>
      </w:pPr>
      <w:r>
        <w:t>jiné, jen pokud nezhorší ekologickou stabilitu; přitom změnou nesmí dojít ke znemožnění navrhovaného využití nebo zhoršení přírodní funkce současných ploch ÚSES;</w:t>
      </w:r>
    </w:p>
    <w:p w14:paraId="126D7479" w14:textId="7D491D0E" w:rsidR="002A2EA1" w:rsidRDefault="002A2EA1">
      <w:pPr>
        <w:pStyle w:val="0Calibrizakladnitext"/>
        <w:numPr>
          <w:ilvl w:val="0"/>
          <w:numId w:val="9"/>
        </w:numPr>
      </w:pPr>
      <w:r>
        <w:t>Revitalizace vodních toků je žádoucí.</w:t>
      </w:r>
    </w:p>
    <w:p w14:paraId="0C1A049A" w14:textId="2DE9498C" w:rsidR="002A2EA1" w:rsidRDefault="002A2EA1" w:rsidP="001F1DAA">
      <w:pPr>
        <w:pStyle w:val="0Calibrizakladnitext"/>
      </w:pPr>
      <w:r>
        <w:t>- podmíněné:</w:t>
      </w:r>
    </w:p>
    <w:p w14:paraId="5D2F35BA" w14:textId="7B31B0A8" w:rsidR="002A2EA1" w:rsidRDefault="002A2EA1">
      <w:pPr>
        <w:pStyle w:val="0Calibrizakladnitext"/>
        <w:numPr>
          <w:ilvl w:val="0"/>
          <w:numId w:val="9"/>
        </w:numPr>
      </w:pPr>
      <w:r>
        <w:t>pouze ve výjimečných případech nezbytně nutné liniové stavby křížící biokoridor pokud možno kolmo, vodohospodářská zařízení, ČOV atd.; umístěny mohou být jen při co nejmenším zásahu a narušení funkčnosti biokoridoru;</w:t>
      </w:r>
    </w:p>
    <w:p w14:paraId="772CF9BB" w14:textId="69B7404C" w:rsidR="002A2EA1" w:rsidRDefault="002A2EA1" w:rsidP="001F1DAA">
      <w:pPr>
        <w:pStyle w:val="0Calibrizakladnitext"/>
      </w:pPr>
      <w:r>
        <w:t>- nepřípustné :</w:t>
      </w:r>
    </w:p>
    <w:p w14:paraId="137580FC" w14:textId="06AC3307" w:rsidR="002A2EA1" w:rsidRDefault="002A2EA1">
      <w:pPr>
        <w:pStyle w:val="0Calibrizakladnitext"/>
        <w:numPr>
          <w:ilvl w:val="0"/>
          <w:numId w:val="9"/>
        </w:numPr>
      </w:pPr>
      <w:r>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biokoridoru;</w:t>
      </w:r>
    </w:p>
    <w:p w14:paraId="008F35B3" w14:textId="5A5A9BCE" w:rsidR="002A2EA1" w:rsidRDefault="002A2EA1">
      <w:pPr>
        <w:pStyle w:val="0Calibrizakladnitext"/>
        <w:numPr>
          <w:ilvl w:val="0"/>
          <w:numId w:val="9"/>
        </w:numPr>
      </w:pPr>
      <w:r>
        <w:t xml:space="preserve">jakékoliv změny funkčního využití, které by znemožnily či ohrozily územní ochranu a založení chybějících částí biokoridorů, rušivé činnosti jako je umisťování staveb, odvodňování pozemků, </w:t>
      </w:r>
      <w:r>
        <w:lastRenderedPageBreak/>
        <w:t>úpravy toků, intenzifikace obhospodařování, odlesňování, těžba nerostných surovin apod., mimo činností podmíněných.</w:t>
      </w:r>
    </w:p>
    <w:p w14:paraId="110BD4FE" w14:textId="77777777" w:rsidR="002A2EA1" w:rsidRDefault="002A2EA1" w:rsidP="00DC727B">
      <w:pPr>
        <w:pStyle w:val="0CalibriNadpis2"/>
      </w:pPr>
      <w:bookmarkStart w:id="198" w:name="_Toc130381985"/>
      <w:r>
        <w:t>PROSTUPNOST KRAJINY</w:t>
      </w:r>
      <w:bookmarkEnd w:id="198"/>
    </w:p>
    <w:p w14:paraId="521FEDFB" w14:textId="77777777" w:rsidR="002A2EA1" w:rsidRDefault="002A2EA1" w:rsidP="00DC727B">
      <w:pPr>
        <w:pStyle w:val="0Calibrizakladnitext"/>
      </w:pPr>
      <w:r>
        <w:t>Územní plán řeší též nové polní a pěší cesty v rámci protipovodňových opatření PPO4 až PPO7, v krajině ovšem zachovává současnou cestní síť. Územní plán považuje za stabilizovanou stávající turisticky značené pěší a cyklo trasy procházející správním územím.</w:t>
      </w:r>
    </w:p>
    <w:p w14:paraId="2DF989C4" w14:textId="397A7470" w:rsidR="002A2EA1" w:rsidRDefault="002A2EA1" w:rsidP="00DC727B">
      <w:pPr>
        <w:pStyle w:val="0Calibrizakladnitext"/>
      </w:pPr>
      <w:r>
        <w:t>V rámci dalšího rozvoje území je nepřípustné další scelování pozemků zemědělské půdy.</w:t>
      </w:r>
    </w:p>
    <w:p w14:paraId="5927029D" w14:textId="29D1CD92" w:rsidR="002A2EA1" w:rsidRDefault="002A2EA1" w:rsidP="00DC727B">
      <w:pPr>
        <w:pStyle w:val="0Calibrizakladnitext"/>
      </w:pPr>
      <w:r>
        <w:t>Je též zapotřebí zachovat veřejný průchod krajinou a neuzavírat cesty v krajině pro pěší a cyklistickou veřejnost.</w:t>
      </w:r>
    </w:p>
    <w:p w14:paraId="26FC5DD8" w14:textId="77777777" w:rsidR="002A2EA1" w:rsidRDefault="002A2EA1" w:rsidP="00DC727B">
      <w:pPr>
        <w:pStyle w:val="0CalibriNadpis2"/>
      </w:pPr>
      <w:bookmarkStart w:id="199" w:name="_Toc130381986"/>
      <w:r>
        <w:t>PROTIEROZNÍ OPATŘENÍ</w:t>
      </w:r>
      <w:bookmarkEnd w:id="199"/>
    </w:p>
    <w:p w14:paraId="3FDD2A7B" w14:textId="7CE4E64D" w:rsidR="002A2EA1" w:rsidRDefault="002A2EA1" w:rsidP="00DC727B">
      <w:pPr>
        <w:pStyle w:val="0Calibrizakladnitext"/>
      </w:pPr>
      <w:r>
        <w:t xml:space="preserve">Využití území dle územního plánu nezvyšuje erozní ohrožení půd v území. Naopak vymezení ÚSES a zvýšení podílu trvalé zeleně je faktorem významně snižujícím erozní ohrožení pozemků. </w:t>
      </w:r>
    </w:p>
    <w:p w14:paraId="22B390D2" w14:textId="7849BA42" w:rsidR="002A2EA1" w:rsidRPr="00DC727B" w:rsidRDefault="002A2EA1" w:rsidP="00DC727B">
      <w:pPr>
        <w:pStyle w:val="0Calibrizakladnitext"/>
        <w:rPr>
          <w:b/>
          <w:bCs/>
        </w:rPr>
      </w:pPr>
      <w:r w:rsidRPr="00DC727B">
        <w:rPr>
          <w:b/>
          <w:bCs/>
        </w:rPr>
        <w:t>Pro omezení eroze krajiny je:</w:t>
      </w:r>
    </w:p>
    <w:p w14:paraId="5DC77D7D" w14:textId="56B18020" w:rsidR="002A2EA1" w:rsidRDefault="002A2EA1" w:rsidP="00DC727B">
      <w:pPr>
        <w:pStyle w:val="0Calibrizakladnitext"/>
      </w:pPr>
      <w:r>
        <w:t>- přípustné:</w:t>
      </w:r>
    </w:p>
    <w:p w14:paraId="4925FCE6" w14:textId="0B14455E" w:rsidR="002A2EA1" w:rsidRDefault="002A2EA1">
      <w:pPr>
        <w:pStyle w:val="0Calibrizakladnitext"/>
        <w:numPr>
          <w:ilvl w:val="0"/>
          <w:numId w:val="8"/>
        </w:numPr>
      </w:pPr>
      <w:r>
        <w:t>zvyšování podílu trvalých travních porostů;</w:t>
      </w:r>
    </w:p>
    <w:p w14:paraId="5163F140" w14:textId="23B5DAED" w:rsidR="002A2EA1" w:rsidRDefault="002A2EA1">
      <w:pPr>
        <w:pStyle w:val="0Calibrizakladnitext"/>
        <w:numPr>
          <w:ilvl w:val="0"/>
          <w:numId w:val="8"/>
        </w:numPr>
      </w:pPr>
      <w:r>
        <w:t>zakládání porostů krajinné zeleně;</w:t>
      </w:r>
    </w:p>
    <w:p w14:paraId="022AFB19" w14:textId="129C7D48" w:rsidR="002A2EA1" w:rsidRDefault="002A2EA1">
      <w:pPr>
        <w:pStyle w:val="0Calibrizakladnitext"/>
        <w:numPr>
          <w:ilvl w:val="0"/>
          <w:numId w:val="8"/>
        </w:numPr>
      </w:pPr>
      <w:r>
        <w:t>členění velkých celků zemědělské půdy;</w:t>
      </w:r>
    </w:p>
    <w:p w14:paraId="45EF8F33" w14:textId="603E723D" w:rsidR="002A2EA1" w:rsidRDefault="00DC727B" w:rsidP="00DC727B">
      <w:pPr>
        <w:pStyle w:val="0Calibrizakladnitext"/>
      </w:pPr>
      <w:r>
        <w:rPr>
          <w:lang w:val="cs-CZ"/>
        </w:rPr>
        <w:t xml:space="preserve">- </w:t>
      </w:r>
      <w:r w:rsidR="002A2EA1">
        <w:t>nepřípustné:</w:t>
      </w:r>
    </w:p>
    <w:p w14:paraId="12557C50" w14:textId="3D311783" w:rsidR="002A2EA1" w:rsidRDefault="002A2EA1">
      <w:pPr>
        <w:pStyle w:val="0Calibrizakladnitext"/>
        <w:numPr>
          <w:ilvl w:val="0"/>
          <w:numId w:val="8"/>
        </w:numPr>
      </w:pPr>
      <w:r>
        <w:t>další scelování pozemků orné půdy;</w:t>
      </w:r>
    </w:p>
    <w:p w14:paraId="748EB8F0" w14:textId="1F5FD54F" w:rsidR="002A2EA1" w:rsidRDefault="002A2EA1">
      <w:pPr>
        <w:pStyle w:val="0Calibrizakladnitext"/>
        <w:numPr>
          <w:ilvl w:val="0"/>
          <w:numId w:val="8"/>
        </w:numPr>
      </w:pPr>
      <w:r>
        <w:t>likvidace či poškozování porostů krajinné zeleně;</w:t>
      </w:r>
    </w:p>
    <w:p w14:paraId="2259D204" w14:textId="3A86ED93" w:rsidR="002A2EA1" w:rsidRDefault="002A2EA1">
      <w:pPr>
        <w:pStyle w:val="0Calibrizakladnitext"/>
        <w:numPr>
          <w:ilvl w:val="0"/>
          <w:numId w:val="8"/>
        </w:numPr>
      </w:pPr>
      <w:r>
        <w:t>zvyšování podílu orné půdy (zorňování existujících ploch travních porostů);</w:t>
      </w:r>
    </w:p>
    <w:p w14:paraId="5FB7704D" w14:textId="6554EAE1" w:rsidR="002A2EA1" w:rsidRDefault="002A2EA1">
      <w:pPr>
        <w:pStyle w:val="0Calibrizakladnitext"/>
        <w:numPr>
          <w:ilvl w:val="0"/>
          <w:numId w:val="8"/>
        </w:numPr>
      </w:pPr>
      <w:r>
        <w:t>poškozování břehových porostů a nevhodné úpravy toků (napřimování, zatrubňování a pod.)</w:t>
      </w:r>
    </w:p>
    <w:p w14:paraId="1B5C3395" w14:textId="77777777" w:rsidR="002A2EA1" w:rsidRDefault="002A2EA1" w:rsidP="00DC727B">
      <w:pPr>
        <w:pStyle w:val="0CalibriNadpis2"/>
      </w:pPr>
      <w:bookmarkStart w:id="200" w:name="_Toc130381987"/>
      <w:r>
        <w:t>OPATŘENÍ PROTI POVODNÍM</w:t>
      </w:r>
      <w:bookmarkEnd w:id="200"/>
    </w:p>
    <w:p w14:paraId="48900CD4" w14:textId="77777777" w:rsidR="002A2EA1" w:rsidRDefault="002A2EA1" w:rsidP="00DC727B">
      <w:pPr>
        <w:pStyle w:val="0Calibrizakladnitext"/>
      </w:pPr>
      <w:r>
        <w:t>Základním opatřením proti povodním je zadržování vody v krajině. Toto spočívá mimo jiné v zachování volných prostor v údolních nivách vodních toků pro povodňové rozlivy, revitalizace vodních toků a zvyšování zastoupení trvalé vegetace v krajině. Významnými opatřeními v daném území může být též zachování a údržba menších vodních nádrží přírodního charakteru a realizace ÚSES.</w:t>
      </w:r>
    </w:p>
    <w:p w14:paraId="5948F4A2" w14:textId="2BA41BCA" w:rsidR="002A2EA1" w:rsidRDefault="002A2EA1" w:rsidP="00DC727B">
      <w:pPr>
        <w:pStyle w:val="0Calibrizakladnitext"/>
      </w:pPr>
      <w:r>
        <w:t>Územní plán vymezuje též plochy pro protipovodňová opatření (PPO) Nejvýznamnějším je rozsáhlá plocha PPO 8 (suchý poldr) pro funkci rozlití a zadržení velkých vod v krajině.</w:t>
      </w:r>
    </w:p>
    <w:p w14:paraId="5EDDDFF7" w14:textId="51CAD798" w:rsidR="002A2EA1" w:rsidRDefault="002A2EA1" w:rsidP="00DC727B">
      <w:pPr>
        <w:pStyle w:val="0Calibrizakladnitext"/>
      </w:pPr>
      <w:r>
        <w:t>Územní plán navrhuje následující protipovodňová opatření:</w:t>
      </w:r>
    </w:p>
    <w:p w14:paraId="00E5DCE7" w14:textId="3671E905" w:rsidR="002A2EA1" w:rsidRDefault="002A2EA1" w:rsidP="00DC727B">
      <w:pPr>
        <w:pStyle w:val="0Calibrizakladnitext"/>
      </w:pPr>
      <w:r>
        <w:t>PPO</w:t>
      </w:r>
      <w:ins w:id="201" w:author="uživatel" w:date="2023-03-16T10:28:00Z">
        <w:r w:rsidR="00930D09">
          <w:rPr>
            <w:lang w:val="cs-CZ"/>
          </w:rPr>
          <w:t>.</w:t>
        </w:r>
      </w:ins>
      <w:del w:id="202" w:author="uživatel" w:date="2023-03-16T10:28:00Z">
        <w:r w:rsidDel="00930D09">
          <w:delText xml:space="preserve"> </w:delText>
        </w:r>
      </w:del>
      <w:r>
        <w:t>1 – záchytný příkop podél zastavěného a zastavitelného území v jihozápadní části obce; změna kultury: trvalý travní porost;</w:t>
      </w:r>
    </w:p>
    <w:p w14:paraId="0D58390D" w14:textId="4B0537C3" w:rsidR="002A2EA1" w:rsidRDefault="002A2EA1" w:rsidP="00DC727B">
      <w:pPr>
        <w:pStyle w:val="0Calibrizakladnitext"/>
      </w:pPr>
      <w:r>
        <w:t>PPO</w:t>
      </w:r>
      <w:ins w:id="203" w:author="uživatel" w:date="2023-03-16T10:28:00Z">
        <w:r w:rsidR="00930D09">
          <w:rPr>
            <w:lang w:val="cs-CZ"/>
          </w:rPr>
          <w:t>.</w:t>
        </w:r>
      </w:ins>
      <w:del w:id="204" w:author="uživatel" w:date="2023-03-16T10:28:00Z">
        <w:r w:rsidDel="00930D09">
          <w:delText xml:space="preserve"> </w:delText>
        </w:r>
      </w:del>
      <w:r>
        <w:t>2 – nový kapacitní propustek (včetně stoky) jižně od obce;</w:t>
      </w:r>
    </w:p>
    <w:p w14:paraId="0C9164DE" w14:textId="2239109A" w:rsidR="002A2EA1" w:rsidRDefault="002A2EA1" w:rsidP="00DC727B">
      <w:pPr>
        <w:pStyle w:val="0Calibrizakladnitext"/>
      </w:pPr>
      <w:r>
        <w:t>PPO</w:t>
      </w:r>
      <w:ins w:id="205" w:author="uživatel" w:date="2023-03-16T10:28:00Z">
        <w:r w:rsidR="00930D09">
          <w:rPr>
            <w:lang w:val="cs-CZ"/>
          </w:rPr>
          <w:t>.</w:t>
        </w:r>
      </w:ins>
      <w:del w:id="206" w:author="uživatel" w:date="2023-03-16T10:28:00Z">
        <w:r w:rsidDel="00930D09">
          <w:delText xml:space="preserve"> </w:delText>
        </w:r>
      </w:del>
      <w:r>
        <w:t>3 – přeliv – odpadní potrubí z rybníčku na návsi v jihovýchodní části obce;</w:t>
      </w:r>
    </w:p>
    <w:p w14:paraId="40D76005" w14:textId="023EB8D8" w:rsidR="002A2EA1" w:rsidRPr="00110029" w:rsidRDefault="002A2EA1" w:rsidP="00DC727B">
      <w:pPr>
        <w:pStyle w:val="0Calibrizakladnitext"/>
      </w:pPr>
      <w:r w:rsidRPr="00110029">
        <w:t>PPO</w:t>
      </w:r>
      <w:ins w:id="207" w:author="uživatel" w:date="2023-03-16T10:28:00Z">
        <w:r w:rsidR="00930D09">
          <w:rPr>
            <w:lang w:val="cs-CZ"/>
          </w:rPr>
          <w:t>.</w:t>
        </w:r>
      </w:ins>
      <w:del w:id="208" w:author="uživatel" w:date="2023-03-16T10:28:00Z">
        <w:r w:rsidRPr="00110029" w:rsidDel="00930D09">
          <w:delText xml:space="preserve"> </w:delText>
        </w:r>
      </w:del>
      <w:r w:rsidRPr="00110029">
        <w:t>4 – nová účelová polní cesta;</w:t>
      </w:r>
    </w:p>
    <w:p w14:paraId="218B66F7" w14:textId="3B45E23A" w:rsidR="002A2EA1" w:rsidRPr="00110029" w:rsidRDefault="002A2EA1" w:rsidP="00DC727B">
      <w:pPr>
        <w:pStyle w:val="0Calibrizakladnitext"/>
      </w:pPr>
      <w:r w:rsidRPr="00110029">
        <w:t>PPO</w:t>
      </w:r>
      <w:ins w:id="209" w:author="uživatel" w:date="2023-03-16T10:28:00Z">
        <w:r w:rsidR="00930D09">
          <w:rPr>
            <w:lang w:val="cs-CZ"/>
          </w:rPr>
          <w:t>.</w:t>
        </w:r>
      </w:ins>
      <w:del w:id="210" w:author="uživatel" w:date="2023-03-16T10:28:00Z">
        <w:r w:rsidRPr="00110029" w:rsidDel="00930D09">
          <w:delText xml:space="preserve"> </w:delText>
        </w:r>
      </w:del>
      <w:r w:rsidRPr="00110029">
        <w:t>5 – nová účelová polní cesta;</w:t>
      </w:r>
    </w:p>
    <w:p w14:paraId="7BF9C3EE" w14:textId="0304A7EA" w:rsidR="002A2EA1" w:rsidRPr="00110029" w:rsidRDefault="002A2EA1" w:rsidP="00DC727B">
      <w:pPr>
        <w:pStyle w:val="0Calibrizakladnitext"/>
      </w:pPr>
      <w:r w:rsidRPr="00110029">
        <w:t>PPO</w:t>
      </w:r>
      <w:ins w:id="211" w:author="uživatel" w:date="2023-03-16T10:28:00Z">
        <w:r w:rsidR="00930D09">
          <w:rPr>
            <w:lang w:val="cs-CZ"/>
          </w:rPr>
          <w:t>.</w:t>
        </w:r>
      </w:ins>
      <w:del w:id="212" w:author="uživatel" w:date="2023-03-16T10:28:00Z">
        <w:r w:rsidRPr="00110029" w:rsidDel="00930D09">
          <w:delText xml:space="preserve"> </w:delText>
        </w:r>
      </w:del>
      <w:r w:rsidRPr="00110029">
        <w:t>6 – nová účelová polní cesta;</w:t>
      </w:r>
    </w:p>
    <w:p w14:paraId="37DE7620" w14:textId="64AA6225" w:rsidR="002A2EA1" w:rsidRDefault="002A2EA1" w:rsidP="00DC727B">
      <w:pPr>
        <w:pStyle w:val="0Calibrizakladnitext"/>
      </w:pPr>
      <w:r w:rsidRPr="00110029">
        <w:t>PPO</w:t>
      </w:r>
      <w:ins w:id="213" w:author="uživatel" w:date="2023-03-16T10:28:00Z">
        <w:r w:rsidR="00930D09">
          <w:rPr>
            <w:lang w:val="cs-CZ"/>
          </w:rPr>
          <w:t>.</w:t>
        </w:r>
      </w:ins>
      <w:del w:id="214" w:author="uživatel" w:date="2023-03-16T10:28:00Z">
        <w:r w:rsidRPr="00110029" w:rsidDel="00930D09">
          <w:delText xml:space="preserve"> </w:delText>
        </w:r>
      </w:del>
      <w:r w:rsidRPr="00110029">
        <w:t>7 – nová účelová polní cesta;</w:t>
      </w:r>
    </w:p>
    <w:p w14:paraId="6C667C6B" w14:textId="778410BD" w:rsidR="002A2EA1" w:rsidRDefault="002A2EA1" w:rsidP="00DC727B">
      <w:pPr>
        <w:pStyle w:val="0Calibrizakladnitext"/>
      </w:pPr>
      <w:r>
        <w:t>PPO</w:t>
      </w:r>
      <w:ins w:id="215" w:author="uživatel" w:date="2023-03-16T10:28:00Z">
        <w:r w:rsidR="00930D09">
          <w:rPr>
            <w:lang w:val="cs-CZ"/>
          </w:rPr>
          <w:t>.</w:t>
        </w:r>
      </w:ins>
      <w:del w:id="216" w:author="uživatel" w:date="2023-03-16T10:28:00Z">
        <w:r w:rsidDel="00930D09">
          <w:delText xml:space="preserve"> </w:delText>
        </w:r>
      </w:del>
      <w:r>
        <w:t xml:space="preserve">8 – suchý poldr pod rybníkem Rožmberk; včetně úpravy a zkapacitnění odpadu z přelivu rybníka Rožmberk; včetně nového rozdělovacího objektu Adolfka – Potěšilka; včetně nového odpadu z přelivu a výpusti suchého poldru; včetně zachování napájení rybníka Potěšil; v západní a jihozápadní části jsou hráze suchého poldru </w:t>
      </w:r>
      <w:r>
        <w:lastRenderedPageBreak/>
        <w:t>navrženy na pozemcích stávajících komunikací, které budou vedeny po tělese hráze poldru; změna kultury: trvalý travní porost;</w:t>
      </w:r>
    </w:p>
    <w:p w14:paraId="0C4EBE97" w14:textId="7BCC1727" w:rsidR="002A2EA1" w:rsidRDefault="002A2EA1" w:rsidP="00DC727B">
      <w:pPr>
        <w:pStyle w:val="0Calibrizakladnitext"/>
        <w:rPr>
          <w:ins w:id="217" w:author="uživatel" w:date="2023-03-16T11:20:00Z"/>
        </w:rPr>
      </w:pPr>
      <w:r>
        <w:t>PPO 9 – nový kapacitní propustek (včetně stoky) severně od obce.</w:t>
      </w:r>
    </w:p>
    <w:p w14:paraId="732EE2D1" w14:textId="77777777" w:rsidR="00A238C0" w:rsidRDefault="00A238C0" w:rsidP="00A238C0">
      <w:pPr>
        <w:pStyle w:val="0Calibrizakladnitext"/>
        <w:rPr>
          <w:ins w:id="218" w:author="uživatel" w:date="2023-03-16T11:20:00Z"/>
        </w:rPr>
      </w:pPr>
      <w:ins w:id="219" w:author="uživatel" w:date="2023-03-16T11:20:00Z">
        <w:r>
          <w:t>Na celém správním území obce je přípustné:</w:t>
        </w:r>
      </w:ins>
    </w:p>
    <w:p w14:paraId="68C04F47" w14:textId="77777777" w:rsidR="00A238C0" w:rsidRDefault="00A238C0" w:rsidP="00A238C0">
      <w:pPr>
        <w:pStyle w:val="0Calibrizakladnitext"/>
        <w:rPr>
          <w:ins w:id="220" w:author="uživatel" w:date="2023-03-16T11:20:00Z"/>
        </w:rPr>
      </w:pPr>
      <w:ins w:id="221" w:author="uživatel" w:date="2023-03-16T11:20:00Z">
        <w:r>
          <w:t>a) vytvářet územní podmínky pro podporu přirozeného vodního režimu v krajině a zvyšování jejích retenčních a akumulačních vlastností, zejm. vytvářením územních podmínek pro vznik a zachování odolné stabilní vyvážené pestré a členité krajiny, tj. krajiny s vhodným poměrem ploch lesů, mezí, luk, vodních ploch a vodních toků (zejména neregulované vodní toky s doprovodnou zelení), cestní sítě (s doprovodnou zelení), a orné půdy (zejm. velké plochy orné půdy rozčleněné mezemi, cestní sítí, vsakovacími travními pruhy),</w:t>
        </w:r>
      </w:ins>
    </w:p>
    <w:p w14:paraId="34AE519A" w14:textId="77777777" w:rsidR="00A238C0" w:rsidRDefault="00A238C0" w:rsidP="00A238C0">
      <w:pPr>
        <w:pStyle w:val="0Calibrizakladnitext"/>
        <w:rPr>
          <w:ins w:id="222" w:author="uživatel" w:date="2023-03-16T11:20:00Z"/>
        </w:rPr>
      </w:pPr>
      <w:ins w:id="223" w:author="uživatel" w:date="2023-03-16T11:20:00Z">
        <w:r>
          <w:t>b) vytvářet územní podmínky pro revitalizaci a renaturaci vodních toků a niv a pro obnovu ostatních vodních prvků v krajině,</w:t>
        </w:r>
      </w:ins>
    </w:p>
    <w:p w14:paraId="1E7D4F9F" w14:textId="77777777" w:rsidR="00A238C0" w:rsidRDefault="00A238C0" w:rsidP="00A238C0">
      <w:pPr>
        <w:pStyle w:val="0Calibrizakladnitext"/>
        <w:rPr>
          <w:ins w:id="224" w:author="uživatel" w:date="2023-03-16T11:20:00Z"/>
        </w:rPr>
      </w:pPr>
      <w:ins w:id="225" w:author="uživatel" w:date="2023-03-16T11:20:00Z">
        <w:r>
          <w:t>c) vytvářet územní podmínky pro hospodaření se srážkovými vodami v urbanizovaných územích,</w:t>
        </w:r>
      </w:ins>
    </w:p>
    <w:p w14:paraId="486455F6" w14:textId="77777777" w:rsidR="00A238C0" w:rsidRDefault="00A238C0" w:rsidP="00A238C0">
      <w:pPr>
        <w:pStyle w:val="0Calibrizakladnitext"/>
        <w:rPr>
          <w:ins w:id="226" w:author="uživatel" w:date="2023-03-16T11:20:00Z"/>
        </w:rPr>
      </w:pPr>
      <w:ins w:id="227" w:author="uživatel" w:date="2023-03-16T11:20:00Z">
        <w:r>
          <w:t>d) vytvářet územní podmínky pro zvyšování odolnosti půdy vůči větrné a vodní erozi, zejm. zatravněním a zakládáním a udržováním dalších protierozních prvků, např. větrolamů, mezí, zasakovacích pásů a příkopů,</w:t>
        </w:r>
      </w:ins>
    </w:p>
    <w:p w14:paraId="422E116E" w14:textId="4C4297FB" w:rsidR="00A238C0" w:rsidRDefault="00A238C0" w:rsidP="00A238C0">
      <w:pPr>
        <w:pStyle w:val="0Calibrizakladnitext"/>
      </w:pPr>
      <w:ins w:id="228" w:author="uživatel" w:date="2023-03-16T11:20:00Z">
        <w:r>
          <w:t>e) vytvářet územní podmínky pro rozvoj a údržbu vodohospodářské infrastruktury, pro zabezpečení požadavků na dodávky vody v období nepříznivých hydrologických podmínek, zejm. pro infrastrukturu k zajištění dodávek vody z oblastí s příznivější vodohospodářskou situací a s ohledem na místní podmínky pro budování nových zejm. povrchových zdrojů vody.</w:t>
        </w:r>
      </w:ins>
    </w:p>
    <w:p w14:paraId="43F251DD" w14:textId="77777777" w:rsidR="002A2EA1" w:rsidRDefault="002A2EA1" w:rsidP="00DC727B">
      <w:pPr>
        <w:pStyle w:val="0CalibriNadpis2"/>
      </w:pPr>
      <w:bookmarkStart w:id="229" w:name="_Toc130381988"/>
      <w:r>
        <w:t>OPATŘENÍ PRO OBNOVU A ZVYŠOVÁNÍ EKOLOGICKÉ STABILITY KRAJINY</w:t>
      </w:r>
      <w:bookmarkEnd w:id="229"/>
    </w:p>
    <w:p w14:paraId="7D247CF7" w14:textId="77777777" w:rsidR="002A2EA1" w:rsidRDefault="002A2EA1" w:rsidP="00DC727B">
      <w:pPr>
        <w:pStyle w:val="0Calibrizakladnitext"/>
      </w:pPr>
      <w:r>
        <w:t>Nejvýznamnějším opatřením pro obnovu a zvyšování ekologické stability krajiny je realizace územním plánem vymezených prvků ÚSES a jejich ochrana. Dalším významným opatřením je revitalizace vodních toků v území.</w:t>
      </w:r>
    </w:p>
    <w:p w14:paraId="1BA93079" w14:textId="2E44427C" w:rsidR="002A2EA1" w:rsidRDefault="002A2EA1" w:rsidP="002A2EA1">
      <w:pPr>
        <w:pStyle w:val="0CalibriNadpis2"/>
      </w:pPr>
      <w:bookmarkStart w:id="230" w:name="_Toc130381989"/>
      <w:r>
        <w:t>KONCEPCE REKREAČNÍHO VYUŽÍVÁNÍ KRAJINY</w:t>
      </w:r>
      <w:bookmarkEnd w:id="230"/>
    </w:p>
    <w:p w14:paraId="7C2C62DA" w14:textId="11626B4F" w:rsidR="002A2EA1" w:rsidRDefault="002A2EA1" w:rsidP="00DC727B">
      <w:pPr>
        <w:pStyle w:val="0Calibrizakladnitext"/>
      </w:pPr>
      <w:r>
        <w:t>Řešené území je krajinářsky cenným územím. Zdejší hodnotná a zajímavá krajina má silné předpoklady pro rekreační a turistické využití území. Zdejší krajina je vhodná pro pěší a cyklistickou turistiku a pro rozvoj agroturistiky. Agroturistické aktivity mohou být vhodným rozvojovým využitím území.</w:t>
      </w:r>
    </w:p>
    <w:p w14:paraId="4DD93729" w14:textId="77777777" w:rsidR="002A2EA1" w:rsidRDefault="002A2EA1" w:rsidP="00DC727B">
      <w:pPr>
        <w:pStyle w:val="0CalibriNadpis2"/>
      </w:pPr>
      <w:bookmarkStart w:id="231" w:name="_Toc130381990"/>
      <w:r>
        <w:t>DOBÝVÁNÍ NEROSTŮ</w:t>
      </w:r>
      <w:bookmarkEnd w:id="231"/>
    </w:p>
    <w:p w14:paraId="225C1757" w14:textId="41F81B27" w:rsidR="007A3479" w:rsidRDefault="002A2EA1" w:rsidP="007A3479">
      <w:pPr>
        <w:pStyle w:val="0Calibrizakladnitext"/>
        <w:rPr>
          <w:ins w:id="232" w:author="uživatel" w:date="2023-03-16T13:49:00Z"/>
        </w:rPr>
      </w:pPr>
      <w:r>
        <w:t>Územní plán nepředpokládá využití území pro těžební činnosti.</w:t>
      </w:r>
    </w:p>
    <w:p w14:paraId="214E7911" w14:textId="2B34CD4E" w:rsidR="002A2EA1" w:rsidRDefault="00E179DF" w:rsidP="00BD43DA">
      <w:pPr>
        <w:pStyle w:val="0CalibriNadpis2"/>
      </w:pPr>
      <w:bookmarkStart w:id="233" w:name="_Toc130381991"/>
      <w:ins w:id="234" w:author="uživatel" w:date="2023-03-16T10:40:00Z">
        <w:r>
          <w:rPr>
            <w:caps w:val="0"/>
          </w:rPr>
          <w:t>VYUŽITÍ NEZASTAVĚNÉHO ÚZEMÍ</w:t>
        </w:r>
      </w:ins>
      <w:bookmarkEnd w:id="233"/>
      <w:r>
        <w:rPr>
          <w:caps w:val="0"/>
        </w:rPr>
        <w:t xml:space="preserve"> </w:t>
      </w:r>
    </w:p>
    <w:p w14:paraId="72F12CCB" w14:textId="77777777" w:rsidR="00F1177B" w:rsidRPr="00F1177B" w:rsidRDefault="00F1177B" w:rsidP="00F1177B">
      <w:pPr>
        <w:pStyle w:val="0Calibrizakladnitext"/>
        <w:rPr>
          <w:ins w:id="235" w:author="uživatel" w:date="2023-03-16T13:38:00Z"/>
          <w:lang w:val="cs-CZ" w:eastAsia="cs-CZ"/>
        </w:rPr>
      </w:pPr>
      <w:ins w:id="236" w:author="uživatel" w:date="2023-03-16T13:38:00Z">
        <w:r w:rsidRPr="00F1177B">
          <w:rPr>
            <w:lang w:val="cs-CZ" w:eastAsia="cs-CZ"/>
          </w:rPr>
          <w:t>Pro využití nezastavěného území se stanovují pro plochy NU, LU, AU a WU následující podmínky, které jsou nadřazené hlavnímu, přípustnému a podmíněně přípustnému funkčnímu využití těchto ploch.</w:t>
        </w:r>
      </w:ins>
    </w:p>
    <w:p w14:paraId="0866986E" w14:textId="0E55F582" w:rsidR="00F1177B" w:rsidRPr="00F1177B" w:rsidRDefault="00F1177B" w:rsidP="00F1177B">
      <w:pPr>
        <w:pStyle w:val="0Calibrizakladnitext"/>
        <w:rPr>
          <w:ins w:id="237" w:author="uživatel" w:date="2023-03-16T13:38:00Z"/>
          <w:lang w:val="cs-CZ" w:eastAsia="cs-CZ"/>
        </w:rPr>
      </w:pPr>
      <w:ins w:id="238" w:author="uživatel" w:date="2023-03-16T13:38:00Z">
        <w:r w:rsidRPr="00F1177B">
          <w:rPr>
            <w:lang w:val="cs-CZ" w:eastAsia="cs-CZ"/>
          </w:rPr>
          <w:t>Podmínky se neuplatňují pro plochu s rozdílným způsobem využití LX – plochy lesní jiné – využívané pro sport a rekreaci.</w:t>
        </w:r>
      </w:ins>
    </w:p>
    <w:p w14:paraId="09A4D7C9" w14:textId="12B82BCF" w:rsidR="00F1177B" w:rsidRPr="00F1177B" w:rsidRDefault="00F1177B" w:rsidP="00F1177B">
      <w:pPr>
        <w:pStyle w:val="0Calibrizakladnitext"/>
        <w:rPr>
          <w:ins w:id="239" w:author="uživatel" w:date="2023-03-16T13:38:00Z"/>
          <w:lang w:val="cs-CZ" w:eastAsia="cs-CZ"/>
        </w:rPr>
      </w:pPr>
      <w:ins w:id="240" w:author="uživatel" w:date="2023-03-16T13:38:00Z">
        <w:r w:rsidRPr="00F1177B">
          <w:rPr>
            <w:lang w:val="cs-CZ" w:eastAsia="cs-CZ"/>
          </w:rPr>
          <w:t>Všechny stavby, zařízení a jiná opatření musí být umisťovány v souladu s charakterem plochy a v souladu s charakterem nezastavěného území.</w:t>
        </w:r>
      </w:ins>
    </w:p>
    <w:p w14:paraId="13F6E255" w14:textId="5ED927BA" w:rsidR="00F1177B" w:rsidRPr="00F1177B" w:rsidRDefault="00F1177B" w:rsidP="00F1177B">
      <w:pPr>
        <w:pStyle w:val="0Calibrizakladnitext"/>
        <w:rPr>
          <w:ins w:id="241" w:author="uživatel" w:date="2023-03-16T13:38:00Z"/>
          <w:lang w:val="cs-CZ" w:eastAsia="cs-CZ"/>
        </w:rPr>
      </w:pPr>
      <w:ins w:id="242" w:author="uživatel" w:date="2023-03-16T13:38:00Z">
        <w:r w:rsidRPr="00F1177B">
          <w:rPr>
            <w:lang w:val="cs-CZ" w:eastAsia="cs-CZ"/>
          </w:rPr>
          <w:t xml:space="preserve">V případě umisťování staveb </w:t>
        </w:r>
      </w:ins>
      <w:ins w:id="243" w:author="uživatel" w:date="2023-04-11T09:26:00Z">
        <w:r w:rsidR="00334EF4">
          <w:rPr>
            <w:lang w:val="cs-CZ" w:eastAsia="cs-CZ"/>
          </w:rPr>
          <w:t xml:space="preserve">a objektů, nebo výrobků plnících funkci stavby, </w:t>
        </w:r>
      </w:ins>
      <w:ins w:id="244" w:author="uživatel" w:date="2023-03-16T13:38:00Z">
        <w:r w:rsidRPr="00F1177B">
          <w:rPr>
            <w:lang w:val="cs-CZ" w:eastAsia="cs-CZ"/>
          </w:rPr>
          <w:t>v nezastavěném území platí pravidlo, že ochrana nezastavěného území je nadřazena osobnímu komfortu potenciálního stavebníka. Stavby nesmí mít pobytové či obytné místnosti a musí být složeny z částí, které jsou pro jejich primární funkci nezbytné (např. nemusí být opatřeny krbovými kamny; komínem; nemusí být napojeny na sítě technické infrastruktury; nemusí tedy být nezbytně zásobovány vodou; elektřinou; okny zajišťující dostatečnou světelnost vnitřních prostor; průhlednými stěnami; apod.; dispozice staveb nesmí odpovídat požadavkům na rekreaci a bydlení, stavby nebudou napojeny na septiky, žumpy, jímky a domovní čistírny odpadních vod).</w:t>
        </w:r>
      </w:ins>
    </w:p>
    <w:p w14:paraId="0155A615" w14:textId="77777777" w:rsidR="00F1177B" w:rsidRPr="00F1177B" w:rsidRDefault="00F1177B" w:rsidP="00F1177B">
      <w:pPr>
        <w:pStyle w:val="0Calibrizakladnitext"/>
        <w:rPr>
          <w:ins w:id="245" w:author="uživatel" w:date="2023-03-16T13:38:00Z"/>
          <w:lang w:val="cs-CZ" w:eastAsia="cs-CZ"/>
        </w:rPr>
      </w:pPr>
    </w:p>
    <w:p w14:paraId="6BCD68DE" w14:textId="3E7564CA" w:rsidR="00F1177B" w:rsidRPr="00F1177B" w:rsidRDefault="00F1177B" w:rsidP="00F1177B">
      <w:pPr>
        <w:pStyle w:val="0Calibrizakladnitext"/>
        <w:rPr>
          <w:ins w:id="246" w:author="uživatel" w:date="2023-03-16T13:38:00Z"/>
          <w:lang w:val="cs-CZ" w:eastAsia="cs-CZ"/>
        </w:rPr>
      </w:pPr>
      <w:ins w:id="247" w:author="uživatel" w:date="2023-03-16T13:38:00Z">
        <w:r w:rsidRPr="00F1177B">
          <w:rPr>
            <w:lang w:val="cs-CZ" w:eastAsia="cs-CZ"/>
          </w:rPr>
          <w:lastRenderedPageBreak/>
          <w:t>Pobytovou místností se rozumí „místnost nebo prostor, které svou polohou, velikostí a stavebním uspořádáním splňují požadavky k tomu, aby se v nich zdržovaly osoby.“</w:t>
        </w:r>
      </w:ins>
    </w:p>
    <w:p w14:paraId="423CFDDE" w14:textId="0F655621" w:rsidR="00F1177B" w:rsidRPr="007A3479" w:rsidRDefault="00F1177B" w:rsidP="00F1177B">
      <w:pPr>
        <w:pStyle w:val="0Calibrizakladnitext"/>
        <w:rPr>
          <w:ins w:id="248" w:author="uživatel" w:date="2023-03-16T13:38:00Z"/>
          <w:b/>
          <w:u w:val="single"/>
          <w:lang w:val="cs-CZ" w:eastAsia="cs-CZ"/>
        </w:rPr>
      </w:pPr>
      <w:ins w:id="249" w:author="uživatel" w:date="2023-03-16T13:38:00Z">
        <w:r w:rsidRPr="007A3479">
          <w:rPr>
            <w:b/>
            <w:u w:val="single"/>
            <w:lang w:val="cs-CZ" w:eastAsia="cs-CZ"/>
          </w:rPr>
          <w:t>V nezastavěném území je přípustné umisťovat stavby</w:t>
        </w:r>
      </w:ins>
      <w:ins w:id="250" w:author="uživatel" w:date="2023-04-11T09:15:00Z">
        <w:r w:rsidR="0030328F">
          <w:rPr>
            <w:b/>
            <w:u w:val="single"/>
            <w:lang w:val="cs-CZ" w:eastAsia="cs-CZ"/>
          </w:rPr>
          <w:t xml:space="preserve">, </w:t>
        </w:r>
        <w:r w:rsidR="0030328F" w:rsidRPr="009C0E5D">
          <w:rPr>
            <w:b/>
            <w:u w:val="single"/>
            <w:lang w:val="cs-CZ" w:eastAsia="cs-CZ"/>
          </w:rPr>
          <w:t>zařízení a jiná opatření</w:t>
        </w:r>
      </w:ins>
      <w:ins w:id="251" w:author="uživatel" w:date="2023-03-16T13:38:00Z">
        <w:r w:rsidRPr="009C0E5D">
          <w:rPr>
            <w:b/>
            <w:u w:val="single"/>
            <w:lang w:val="cs-CZ" w:eastAsia="cs-CZ"/>
          </w:rPr>
          <w:t>:</w:t>
        </w:r>
      </w:ins>
    </w:p>
    <w:p w14:paraId="38E3F2CF" w14:textId="77777777" w:rsidR="00F1177B" w:rsidRPr="00F1177B" w:rsidRDefault="00F1177B" w:rsidP="00F1177B">
      <w:pPr>
        <w:pStyle w:val="0Calibrizakladnitext"/>
        <w:rPr>
          <w:ins w:id="252" w:author="uživatel" w:date="2023-03-16T13:38:00Z"/>
          <w:lang w:val="cs-CZ" w:eastAsia="cs-CZ"/>
        </w:rPr>
      </w:pPr>
      <w:ins w:id="253" w:author="uživatel" w:date="2023-03-16T13:38:00Z">
        <w:r w:rsidRPr="00F1177B">
          <w:rPr>
            <w:lang w:val="cs-CZ" w:eastAsia="cs-CZ"/>
          </w:rPr>
          <w:t>a)</w:t>
        </w:r>
        <w:r w:rsidRPr="00F1177B">
          <w:rPr>
            <w:lang w:val="cs-CZ" w:eastAsia="cs-CZ"/>
          </w:rPr>
          <w:tab/>
        </w:r>
        <w:r w:rsidRPr="007A3479">
          <w:rPr>
            <w:b/>
            <w:lang w:val="cs-CZ" w:eastAsia="cs-CZ"/>
          </w:rPr>
          <w:t>pro zemědělství a rybolov</w:t>
        </w:r>
      </w:ins>
    </w:p>
    <w:p w14:paraId="339A6AE1" w14:textId="192A6F50" w:rsidR="002A4078" w:rsidRPr="00F1177B" w:rsidRDefault="00F1177B" w:rsidP="002A4078">
      <w:pPr>
        <w:pStyle w:val="0Calibrizakladnitext"/>
        <w:ind w:left="284"/>
        <w:rPr>
          <w:ins w:id="254" w:author="uživatel" w:date="2023-03-16T13:38:00Z"/>
          <w:lang w:val="cs-CZ" w:eastAsia="cs-CZ"/>
        </w:rPr>
      </w:pPr>
      <w:ins w:id="255" w:author="uživatel" w:date="2023-03-16T13:38:00Z">
        <w:r w:rsidRPr="00F1177B">
          <w:rPr>
            <w:lang w:val="cs-CZ" w:eastAsia="cs-CZ"/>
          </w:rPr>
          <w:t>–</w:t>
        </w:r>
        <w:r w:rsidRPr="00F1177B">
          <w:rPr>
            <w:lang w:val="cs-CZ" w:eastAsia="cs-CZ"/>
          </w:rPr>
          <w:tab/>
          <w:t xml:space="preserve">Mohou jimi být pouze nepodsklepené stavby do </w:t>
        </w:r>
      </w:ins>
      <w:ins w:id="256" w:author="uživatel" w:date="2023-03-16T13:48:00Z">
        <w:r w:rsidR="007A3479">
          <w:rPr>
            <w:lang w:val="cs-CZ" w:eastAsia="cs-CZ"/>
          </w:rPr>
          <w:t>60</w:t>
        </w:r>
      </w:ins>
      <w:ins w:id="257" w:author="uživatel" w:date="2023-03-16T13:38:00Z">
        <w:r w:rsidRPr="00F1177B">
          <w:rPr>
            <w:lang w:val="cs-CZ" w:eastAsia="cs-CZ"/>
          </w:rPr>
          <w:t xml:space="preserve"> m</w:t>
        </w:r>
      </w:ins>
      <w:ins w:id="258" w:author="Lukáš Šruc" w:date="2023-04-05T11:59:00Z">
        <w:r w:rsidR="009137EB" w:rsidRPr="00027013">
          <w:rPr>
            <w:vertAlign w:val="superscript"/>
            <w:lang w:val="cs-CZ" w:eastAsia="cs-CZ"/>
          </w:rPr>
          <w:t>2</w:t>
        </w:r>
      </w:ins>
      <w:ins w:id="259" w:author="uživatel" w:date="2023-03-16T13:48:00Z">
        <w:r w:rsidR="007A3479">
          <w:rPr>
            <w:lang w:val="cs-CZ" w:eastAsia="cs-CZ"/>
          </w:rPr>
          <w:t xml:space="preserve"> zastavěné plochy</w:t>
        </w:r>
      </w:ins>
      <w:ins w:id="260" w:author="uživatel" w:date="2023-03-16T13:38:00Z">
        <w:r w:rsidRPr="00F1177B">
          <w:rPr>
            <w:lang w:val="cs-CZ" w:eastAsia="cs-CZ"/>
          </w:rPr>
          <w:t xml:space="preserve"> (typu přístřešky pro zvířata, sklad plodin, krmiva pro ryby,</w:t>
        </w:r>
      </w:ins>
      <w:ins w:id="261" w:author="uživatel" w:date="2023-04-11T09:01:00Z">
        <w:r w:rsidR="00027013">
          <w:rPr>
            <w:lang w:val="cs-CZ" w:eastAsia="cs-CZ"/>
          </w:rPr>
          <w:t xml:space="preserve"> krmná sila</w:t>
        </w:r>
      </w:ins>
      <w:ins w:id="262" w:author="uživatel" w:date="2023-03-16T13:38:00Z">
        <w:r w:rsidRPr="00F1177B">
          <w:rPr>
            <w:lang w:val="cs-CZ" w:eastAsia="cs-CZ"/>
          </w:rPr>
          <w:t xml:space="preserve"> apod.)</w:t>
        </w:r>
      </w:ins>
      <w:ins w:id="263" w:author="uživatel" w:date="2023-03-16T13:48:00Z">
        <w:r w:rsidR="007A3479">
          <w:rPr>
            <w:lang w:val="cs-CZ" w:eastAsia="cs-CZ"/>
          </w:rPr>
          <w:t xml:space="preserve">, </w:t>
        </w:r>
      </w:ins>
      <w:ins w:id="264" w:author="uživatel" w:date="2023-03-16T13:38:00Z">
        <w:r w:rsidRPr="00F1177B">
          <w:rPr>
            <w:lang w:val="cs-CZ" w:eastAsia="cs-CZ"/>
          </w:rPr>
          <w:t xml:space="preserve"> do</w:t>
        </w:r>
      </w:ins>
      <w:ins w:id="265" w:author="uživatel" w:date="2023-03-16T13:48:00Z">
        <w:r w:rsidR="007A3479">
          <w:rPr>
            <w:lang w:val="cs-CZ" w:eastAsia="cs-CZ"/>
          </w:rPr>
          <w:t xml:space="preserve"> výšky max.</w:t>
        </w:r>
      </w:ins>
      <w:ins w:id="266" w:author="uživatel" w:date="2023-03-16T13:38:00Z">
        <w:r w:rsidRPr="00F1177B">
          <w:rPr>
            <w:lang w:val="cs-CZ" w:eastAsia="cs-CZ"/>
          </w:rPr>
          <w:t xml:space="preserve"> 1 NP a max. výšky 5 m</w:t>
        </w:r>
        <w:del w:id="267" w:author="Lukáš Šruc" w:date="2023-04-06T09:30:00Z">
          <w:r w:rsidRPr="00F1177B" w:rsidDel="002A4078">
            <w:rPr>
              <w:lang w:val="cs-CZ" w:eastAsia="cs-CZ"/>
            </w:rPr>
            <w:delText>.</w:delText>
          </w:r>
        </w:del>
      </w:ins>
    </w:p>
    <w:p w14:paraId="7DBE8D31" w14:textId="77777777" w:rsidR="00F1177B" w:rsidRPr="00F1177B" w:rsidRDefault="00F1177B" w:rsidP="00F1177B">
      <w:pPr>
        <w:pStyle w:val="0Calibrizakladnitext"/>
        <w:rPr>
          <w:ins w:id="268" w:author="uživatel" w:date="2023-03-16T13:38:00Z"/>
          <w:lang w:val="cs-CZ" w:eastAsia="cs-CZ"/>
        </w:rPr>
      </w:pPr>
      <w:ins w:id="269" w:author="uživatel" w:date="2023-03-16T13:38:00Z">
        <w:r w:rsidRPr="00F1177B">
          <w:rPr>
            <w:lang w:val="cs-CZ" w:eastAsia="cs-CZ"/>
          </w:rPr>
          <w:t>b)</w:t>
        </w:r>
        <w:r w:rsidRPr="00F1177B">
          <w:rPr>
            <w:lang w:val="cs-CZ" w:eastAsia="cs-CZ"/>
          </w:rPr>
          <w:tab/>
        </w:r>
        <w:r w:rsidRPr="007A3479">
          <w:rPr>
            <w:b/>
            <w:lang w:val="cs-CZ" w:eastAsia="cs-CZ"/>
          </w:rPr>
          <w:t>pro lesnictví, hospodaření v lesích a pro výkon práva myslivosti</w:t>
        </w:r>
      </w:ins>
    </w:p>
    <w:p w14:paraId="123B9115" w14:textId="6184AE99" w:rsidR="00F1177B" w:rsidRPr="00F1177B" w:rsidRDefault="00F1177B" w:rsidP="00F1177B">
      <w:pPr>
        <w:pStyle w:val="0Calibrizakladnitext"/>
        <w:ind w:left="284"/>
        <w:rPr>
          <w:ins w:id="270" w:author="uživatel" w:date="2023-03-16T13:38:00Z"/>
          <w:lang w:val="cs-CZ" w:eastAsia="cs-CZ"/>
        </w:rPr>
      </w:pPr>
      <w:ins w:id="271" w:author="uživatel" w:date="2023-03-16T13:38:00Z">
        <w:r w:rsidRPr="00F1177B">
          <w:rPr>
            <w:lang w:val="cs-CZ" w:eastAsia="cs-CZ"/>
          </w:rPr>
          <w:t>–</w:t>
        </w:r>
        <w:r w:rsidRPr="00F1177B">
          <w:rPr>
            <w:lang w:val="cs-CZ" w:eastAsia="cs-CZ"/>
          </w:rPr>
          <w:tab/>
          <w:t>Mohou jimi být pouze jednoduché stavby typu krmelec, posed</w:t>
        </w:r>
      </w:ins>
      <w:ins w:id="272" w:author="Lukáš Šruc" w:date="2023-04-06T09:18:00Z">
        <w:r w:rsidR="003410AD">
          <w:rPr>
            <w:lang w:val="cs-CZ" w:eastAsia="cs-CZ"/>
          </w:rPr>
          <w:t xml:space="preserve"> tradičního charakteru</w:t>
        </w:r>
      </w:ins>
      <w:ins w:id="273" w:author="uživatel" w:date="2023-03-16T13:38:00Z">
        <w:r w:rsidRPr="00F1177B">
          <w:rPr>
            <w:lang w:val="cs-CZ" w:eastAsia="cs-CZ"/>
          </w:rPr>
          <w:t>, apod.</w:t>
        </w:r>
      </w:ins>
    </w:p>
    <w:p w14:paraId="123984E9" w14:textId="6A8E78C0" w:rsidR="00F1177B" w:rsidRDefault="00F1177B" w:rsidP="00F1177B">
      <w:pPr>
        <w:pStyle w:val="0Calibrizakladnitext"/>
        <w:rPr>
          <w:ins w:id="274" w:author="uživatel" w:date="2023-04-11T09:02:00Z"/>
          <w:lang w:val="cs-CZ" w:eastAsia="cs-CZ"/>
        </w:rPr>
      </w:pPr>
      <w:ins w:id="275" w:author="uživatel" w:date="2023-03-16T13:38:00Z">
        <w:r w:rsidRPr="00F1177B">
          <w:rPr>
            <w:lang w:val="cs-CZ" w:eastAsia="cs-CZ"/>
          </w:rPr>
          <w:t>c)</w:t>
        </w:r>
        <w:r w:rsidRPr="00F1177B">
          <w:rPr>
            <w:lang w:val="cs-CZ" w:eastAsia="cs-CZ"/>
          </w:rPr>
          <w:tab/>
        </w:r>
        <w:r w:rsidRPr="007A3479">
          <w:rPr>
            <w:b/>
            <w:lang w:val="cs-CZ" w:eastAsia="cs-CZ"/>
          </w:rPr>
          <w:t>pro vodní hospodářství</w:t>
        </w:r>
        <w:r w:rsidRPr="00F1177B">
          <w:rPr>
            <w:lang w:val="cs-CZ" w:eastAsia="cs-CZ"/>
          </w:rPr>
          <w:t xml:space="preserve"> </w:t>
        </w:r>
      </w:ins>
    </w:p>
    <w:p w14:paraId="5C04DFF8" w14:textId="4C851F7E" w:rsidR="00027013" w:rsidRPr="009C0E5D" w:rsidRDefault="00027013" w:rsidP="00027013">
      <w:pPr>
        <w:pStyle w:val="0Calibrizakladnitext"/>
        <w:numPr>
          <w:ilvl w:val="0"/>
          <w:numId w:val="15"/>
        </w:numPr>
        <w:ind w:left="284" w:firstLine="0"/>
        <w:rPr>
          <w:ins w:id="276" w:author="uživatel" w:date="2023-03-16T13:38:00Z"/>
          <w:lang w:val="cs-CZ" w:eastAsia="cs-CZ"/>
        </w:rPr>
      </w:pPr>
      <w:ins w:id="277" w:author="uživatel" w:date="2023-04-11T09:06:00Z">
        <w:r w:rsidRPr="009C0E5D">
          <w:rPr>
            <w:lang w:val="cs-CZ" w:eastAsia="cs-CZ"/>
          </w:rPr>
          <w:t xml:space="preserve">Mohou jimi být zejména stavby a zařízení pro ochranu zdrojů vody, ochranu před nepříznivými </w:t>
        </w:r>
      </w:ins>
      <w:ins w:id="278" w:author="uživatel" w:date="2023-04-11T09:07:00Z">
        <w:r w:rsidRPr="009C0E5D">
          <w:rPr>
            <w:lang w:val="cs-CZ" w:eastAsia="cs-CZ"/>
          </w:rPr>
          <w:t xml:space="preserve">účinky vod (před povodněmi, před suchem), </w:t>
        </w:r>
      </w:ins>
      <w:ins w:id="279" w:author="uživatel" w:date="2023-04-11T09:11:00Z">
        <w:r w:rsidR="0030328F" w:rsidRPr="009C0E5D">
          <w:rPr>
            <w:lang w:val="cs-CZ" w:eastAsia="cs-CZ"/>
          </w:rPr>
          <w:t xml:space="preserve">stavby typu protipovodňových děl, úprav vodních toků a nádrží, budování hydromelioračních zařízení </w:t>
        </w:r>
      </w:ins>
      <w:ins w:id="280" w:author="uživatel" w:date="2023-04-11T09:12:00Z">
        <w:r w:rsidR="0030328F" w:rsidRPr="009C0E5D">
          <w:rPr>
            <w:lang w:val="cs-CZ" w:eastAsia="cs-CZ"/>
          </w:rPr>
          <w:t>a opatření.</w:t>
        </w:r>
      </w:ins>
    </w:p>
    <w:p w14:paraId="43AC8D8D" w14:textId="77777777" w:rsidR="00F1177B" w:rsidRPr="00F1177B" w:rsidRDefault="00F1177B" w:rsidP="00F1177B">
      <w:pPr>
        <w:pStyle w:val="0Calibrizakladnitext"/>
        <w:rPr>
          <w:ins w:id="281" w:author="uživatel" w:date="2023-03-16T13:38:00Z"/>
          <w:lang w:val="cs-CZ" w:eastAsia="cs-CZ"/>
        </w:rPr>
      </w:pPr>
      <w:ins w:id="282" w:author="uživatel" w:date="2023-03-16T13:38:00Z">
        <w:r w:rsidRPr="00F1177B">
          <w:rPr>
            <w:lang w:val="cs-CZ" w:eastAsia="cs-CZ"/>
          </w:rPr>
          <w:t>d)</w:t>
        </w:r>
        <w:r w:rsidRPr="00F1177B">
          <w:rPr>
            <w:lang w:val="cs-CZ" w:eastAsia="cs-CZ"/>
          </w:rPr>
          <w:tab/>
        </w:r>
        <w:r w:rsidRPr="007A3479">
          <w:rPr>
            <w:b/>
            <w:lang w:val="cs-CZ" w:eastAsia="cs-CZ"/>
          </w:rPr>
          <w:t>pro těžbu nerostů</w:t>
        </w:r>
        <w:r w:rsidRPr="00F1177B">
          <w:rPr>
            <w:lang w:val="cs-CZ" w:eastAsia="cs-CZ"/>
          </w:rPr>
          <w:t xml:space="preserve"> </w:t>
        </w:r>
      </w:ins>
    </w:p>
    <w:p w14:paraId="4DBF28D2" w14:textId="77777777" w:rsidR="00F1177B" w:rsidRPr="00F1177B" w:rsidRDefault="00F1177B" w:rsidP="00F1177B">
      <w:pPr>
        <w:pStyle w:val="0Calibrizakladnitext"/>
        <w:ind w:left="284"/>
        <w:rPr>
          <w:ins w:id="283" w:author="uživatel" w:date="2023-03-16T13:38:00Z"/>
          <w:lang w:val="cs-CZ" w:eastAsia="cs-CZ"/>
        </w:rPr>
      </w:pPr>
      <w:ins w:id="284" w:author="uživatel" w:date="2023-03-16T13:38:00Z">
        <w:r w:rsidRPr="00F1177B">
          <w:rPr>
            <w:lang w:val="cs-CZ" w:eastAsia="cs-CZ"/>
          </w:rPr>
          <w:t>–</w:t>
        </w:r>
        <w:r w:rsidRPr="00F1177B">
          <w:rPr>
            <w:lang w:val="cs-CZ" w:eastAsia="cs-CZ"/>
          </w:rPr>
          <w:tab/>
          <w:t>Pouze v rámci ložiska nevyhrazených nerostů štěrkopísků č. 3010100 Lomnice nad Lužnicí.</w:t>
        </w:r>
      </w:ins>
    </w:p>
    <w:p w14:paraId="398DEEE2" w14:textId="2EB5B2D9" w:rsidR="00F1177B" w:rsidRDefault="00F1177B" w:rsidP="00F1177B">
      <w:pPr>
        <w:pStyle w:val="0Calibrizakladnitext"/>
        <w:rPr>
          <w:ins w:id="285" w:author="uživatel" w:date="2023-04-11T09:03:00Z"/>
          <w:b/>
          <w:lang w:val="cs-CZ" w:eastAsia="cs-CZ"/>
        </w:rPr>
      </w:pPr>
      <w:ins w:id="286" w:author="uživatel" w:date="2023-03-16T13:38:00Z">
        <w:r w:rsidRPr="00F1177B">
          <w:rPr>
            <w:lang w:val="cs-CZ" w:eastAsia="cs-CZ"/>
          </w:rPr>
          <w:t>e)</w:t>
        </w:r>
        <w:r w:rsidRPr="00F1177B">
          <w:rPr>
            <w:lang w:val="cs-CZ" w:eastAsia="cs-CZ"/>
          </w:rPr>
          <w:tab/>
        </w:r>
        <w:r w:rsidRPr="007A3479">
          <w:rPr>
            <w:b/>
            <w:lang w:val="cs-CZ" w:eastAsia="cs-CZ"/>
          </w:rPr>
          <w:t>pro ochranu přírody a krajiny</w:t>
        </w:r>
      </w:ins>
    </w:p>
    <w:p w14:paraId="6326C78B" w14:textId="593DFDF9" w:rsidR="00027013" w:rsidRPr="009C0E5D" w:rsidRDefault="0030328F" w:rsidP="00027013">
      <w:pPr>
        <w:pStyle w:val="0Calibrizakladnitext"/>
        <w:numPr>
          <w:ilvl w:val="1"/>
          <w:numId w:val="16"/>
        </w:numPr>
        <w:ind w:left="284" w:firstLine="0"/>
        <w:rPr>
          <w:ins w:id="287" w:author="uživatel" w:date="2023-03-16T13:38:00Z"/>
          <w:lang w:val="cs-CZ" w:eastAsia="cs-CZ"/>
        </w:rPr>
      </w:pPr>
      <w:ins w:id="288" w:author="uživatel" w:date="2023-04-11T09:14:00Z">
        <w:r w:rsidRPr="009C0E5D">
          <w:rPr>
            <w:lang w:val="cs-CZ" w:eastAsia="cs-CZ"/>
          </w:rPr>
          <w:t xml:space="preserve">Mohou jimi být např. tůně přispívající k posílení biodiverzity a snížení eroze, </w:t>
        </w:r>
      </w:ins>
      <w:ins w:id="289" w:author="uživatel" w:date="2023-04-11T09:15:00Z">
        <w:r w:rsidRPr="009C0E5D">
          <w:rPr>
            <w:lang w:val="cs-CZ" w:eastAsia="cs-CZ"/>
          </w:rPr>
          <w:t>mokřady,</w:t>
        </w:r>
      </w:ins>
      <w:ins w:id="290" w:author="uživatel" w:date="2023-04-11T09:16:00Z">
        <w:r w:rsidRPr="009C0E5D">
          <w:rPr>
            <w:lang w:val="cs-CZ" w:eastAsia="cs-CZ"/>
          </w:rPr>
          <w:t xml:space="preserve"> remízky, větrolamy</w:t>
        </w:r>
      </w:ins>
      <w:ins w:id="291" w:author="uživatel" w:date="2023-04-11T09:29:00Z">
        <w:r w:rsidR="00056F9B" w:rsidRPr="009C0E5D">
          <w:rPr>
            <w:lang w:val="cs-CZ" w:eastAsia="cs-CZ"/>
          </w:rPr>
          <w:t>.</w:t>
        </w:r>
      </w:ins>
    </w:p>
    <w:p w14:paraId="151231D7" w14:textId="77777777" w:rsidR="00F1177B" w:rsidRPr="00F1177B" w:rsidRDefault="00F1177B" w:rsidP="00F1177B">
      <w:pPr>
        <w:pStyle w:val="0Calibrizakladnitext"/>
        <w:rPr>
          <w:ins w:id="292" w:author="uživatel" w:date="2023-03-16T13:38:00Z"/>
          <w:lang w:val="cs-CZ" w:eastAsia="cs-CZ"/>
        </w:rPr>
      </w:pPr>
      <w:ins w:id="293" w:author="uživatel" w:date="2023-03-16T13:38:00Z">
        <w:r w:rsidRPr="00F1177B">
          <w:rPr>
            <w:lang w:val="cs-CZ" w:eastAsia="cs-CZ"/>
          </w:rPr>
          <w:t>f)</w:t>
        </w:r>
        <w:r w:rsidRPr="00F1177B">
          <w:rPr>
            <w:lang w:val="cs-CZ" w:eastAsia="cs-CZ"/>
          </w:rPr>
          <w:tab/>
        </w:r>
        <w:r w:rsidRPr="007A3479">
          <w:rPr>
            <w:b/>
            <w:lang w:val="cs-CZ" w:eastAsia="cs-CZ"/>
          </w:rPr>
          <w:t>pro veřejnou dopravní a technickou infrastrukturu</w:t>
        </w:r>
      </w:ins>
    </w:p>
    <w:p w14:paraId="760EC17F" w14:textId="77777777" w:rsidR="00F1177B" w:rsidRPr="00F1177B" w:rsidRDefault="00F1177B" w:rsidP="00F1177B">
      <w:pPr>
        <w:pStyle w:val="0Calibrizakladnitext"/>
        <w:ind w:left="284"/>
        <w:rPr>
          <w:ins w:id="294" w:author="uživatel" w:date="2023-03-16T13:38:00Z"/>
          <w:lang w:val="cs-CZ" w:eastAsia="cs-CZ"/>
        </w:rPr>
      </w:pPr>
      <w:ins w:id="295" w:author="uživatel" w:date="2023-03-16T13:38:00Z">
        <w:r w:rsidRPr="00F1177B">
          <w:rPr>
            <w:lang w:val="cs-CZ" w:eastAsia="cs-CZ"/>
          </w:rPr>
          <w:t>–</w:t>
        </w:r>
        <w:r w:rsidRPr="00F1177B">
          <w:rPr>
            <w:lang w:val="cs-CZ" w:eastAsia="cs-CZ"/>
          </w:rPr>
          <w:tab/>
          <w:t>Přípustné je též zajištění napájení ohradníků elektrickou energií.</w:t>
        </w:r>
      </w:ins>
    </w:p>
    <w:p w14:paraId="2F220E6A" w14:textId="77777777" w:rsidR="00F1177B" w:rsidRPr="00F1177B" w:rsidRDefault="00F1177B" w:rsidP="00F1177B">
      <w:pPr>
        <w:pStyle w:val="0Calibrizakladnitext"/>
        <w:rPr>
          <w:ins w:id="296" w:author="uživatel" w:date="2023-03-16T13:38:00Z"/>
          <w:lang w:val="cs-CZ" w:eastAsia="cs-CZ"/>
        </w:rPr>
      </w:pPr>
      <w:ins w:id="297" w:author="uživatel" w:date="2023-03-16T13:38:00Z">
        <w:r w:rsidRPr="00F1177B">
          <w:rPr>
            <w:lang w:val="cs-CZ" w:eastAsia="cs-CZ"/>
          </w:rPr>
          <w:t>g)</w:t>
        </w:r>
        <w:r w:rsidRPr="00F1177B">
          <w:rPr>
            <w:lang w:val="cs-CZ" w:eastAsia="cs-CZ"/>
          </w:rPr>
          <w:tab/>
        </w:r>
        <w:r w:rsidRPr="007A3479">
          <w:rPr>
            <w:b/>
            <w:lang w:val="cs-CZ" w:eastAsia="cs-CZ"/>
          </w:rPr>
          <w:t>pro rekreaci</w:t>
        </w:r>
      </w:ins>
    </w:p>
    <w:p w14:paraId="488FB3ED" w14:textId="3A452594" w:rsidR="00F1177B" w:rsidRPr="00F1177B" w:rsidRDefault="00F1177B" w:rsidP="00F1177B">
      <w:pPr>
        <w:pStyle w:val="0Calibrizakladnitext"/>
        <w:ind w:left="284"/>
        <w:rPr>
          <w:ins w:id="298" w:author="uživatel" w:date="2023-03-16T13:38:00Z"/>
          <w:lang w:val="cs-CZ" w:eastAsia="cs-CZ"/>
        </w:rPr>
      </w:pPr>
      <w:ins w:id="299" w:author="uživatel" w:date="2023-03-16T13:38:00Z">
        <w:r w:rsidRPr="00F1177B">
          <w:rPr>
            <w:lang w:val="cs-CZ" w:eastAsia="cs-CZ"/>
          </w:rPr>
          <w:t>–</w:t>
        </w:r>
        <w:r w:rsidRPr="00F1177B">
          <w:rPr>
            <w:lang w:val="cs-CZ" w:eastAsia="cs-CZ"/>
          </w:rPr>
          <w:tab/>
          <w:t xml:space="preserve">Mohou jimi být </w:t>
        </w:r>
        <w:r w:rsidRPr="009C0E5D">
          <w:rPr>
            <w:lang w:val="cs-CZ" w:eastAsia="cs-CZ"/>
          </w:rPr>
          <w:t>rozhledny</w:t>
        </w:r>
      </w:ins>
      <w:ins w:id="300" w:author="uživatel" w:date="2023-04-11T09:17:00Z">
        <w:r w:rsidR="0030328F" w:rsidRPr="009C0E5D">
          <w:rPr>
            <w:lang w:val="cs-CZ" w:eastAsia="cs-CZ"/>
          </w:rPr>
          <w:t>, vyhlídková místa</w:t>
        </w:r>
      </w:ins>
      <w:ins w:id="301" w:author="uživatel" w:date="2023-03-16T13:38:00Z">
        <w:r w:rsidRPr="009C0E5D">
          <w:rPr>
            <w:lang w:val="cs-CZ" w:eastAsia="cs-CZ"/>
          </w:rPr>
          <w:t xml:space="preserve"> </w:t>
        </w:r>
      </w:ins>
      <w:ins w:id="302" w:author="Lukáš Šruc" w:date="2023-04-06T09:37:00Z">
        <w:r w:rsidR="00237272" w:rsidRPr="009C0E5D">
          <w:rPr>
            <w:lang w:val="cs-CZ" w:eastAsia="cs-CZ"/>
          </w:rPr>
          <w:t>a</w:t>
        </w:r>
      </w:ins>
      <w:ins w:id="303" w:author="uživatel" w:date="2023-03-16T13:38:00Z">
        <w:r w:rsidRPr="00F1177B">
          <w:rPr>
            <w:lang w:val="cs-CZ" w:eastAsia="cs-CZ"/>
          </w:rPr>
          <w:t xml:space="preserve"> zařízení typu informační tabule, pěší, cyklistické a turistické cesty, odpočívadla a jiný mobiliář – např. lavičky a další prvky k sezení, osvětlení (pouliční lampy, svítidla, apod.), odpadkové koše a kontejnery, drobné bezpečnostní zábrany (sloupky, patníky, zábradlí, apod.), orientační prvky (informační tabule a ukazatele, informační značky, apod.), stojany na kola, prvky pro volný čas (houpačky, šachové stolky, prolézačky, apod.), apod.</w:t>
        </w:r>
      </w:ins>
    </w:p>
    <w:p w14:paraId="4BF66683" w14:textId="3F982F21" w:rsidR="00F1177B" w:rsidRPr="007A3479" w:rsidRDefault="00F1177B" w:rsidP="00F1177B">
      <w:pPr>
        <w:pStyle w:val="0Calibrizakladnitext"/>
        <w:rPr>
          <w:ins w:id="304" w:author="uživatel" w:date="2023-03-16T13:38:00Z"/>
          <w:lang w:val="cs-CZ" w:eastAsia="cs-CZ"/>
        </w:rPr>
      </w:pPr>
      <w:ins w:id="305" w:author="uživatel" w:date="2023-03-16T13:38:00Z">
        <w:r w:rsidRPr="007A3479">
          <w:rPr>
            <w:lang w:val="cs-CZ" w:eastAsia="cs-CZ"/>
          </w:rPr>
          <w:t xml:space="preserve">h) </w:t>
        </w:r>
      </w:ins>
      <w:r w:rsidR="007A3479" w:rsidRPr="007A3479">
        <w:rPr>
          <w:lang w:val="cs-CZ" w:eastAsia="cs-CZ"/>
        </w:rPr>
        <w:tab/>
      </w:r>
      <w:ins w:id="306" w:author="uživatel" w:date="2023-03-16T13:38:00Z">
        <w:r w:rsidRPr="007A3479">
          <w:rPr>
            <w:b/>
            <w:lang w:val="cs-CZ" w:eastAsia="cs-CZ"/>
          </w:rPr>
          <w:t>stavby, které je přípustné umisťovat na základě jiných kapitol koncepce uspořádání krajiny</w:t>
        </w:r>
      </w:ins>
    </w:p>
    <w:p w14:paraId="46C77A25" w14:textId="77777777" w:rsidR="00F1177B" w:rsidRPr="00F1177B" w:rsidRDefault="00F1177B" w:rsidP="00F1177B">
      <w:pPr>
        <w:pStyle w:val="0Calibrizakladnitext"/>
        <w:ind w:left="284"/>
        <w:rPr>
          <w:ins w:id="307" w:author="uživatel" w:date="2023-03-16T13:38:00Z"/>
          <w:lang w:val="cs-CZ" w:eastAsia="cs-CZ"/>
        </w:rPr>
      </w:pPr>
      <w:ins w:id="308" w:author="uživatel" w:date="2023-03-16T13:38:00Z">
        <w:r w:rsidRPr="00F1177B">
          <w:rPr>
            <w:lang w:val="cs-CZ" w:eastAsia="cs-CZ"/>
          </w:rPr>
          <w:t>–</w:t>
        </w:r>
        <w:r w:rsidRPr="00F1177B">
          <w:rPr>
            <w:lang w:val="cs-CZ" w:eastAsia="cs-CZ"/>
          </w:rPr>
          <w:tab/>
          <w:t>Mohou to být např. stavby pro snižování nebezpečí ekologických a přírodních katastrof a pro odstraňování jejich důsledků, stavby související s realizací prvků ÚSES.</w:t>
        </w:r>
      </w:ins>
    </w:p>
    <w:p w14:paraId="6DA5AD03" w14:textId="28AE6B41" w:rsidR="00F1177B" w:rsidRPr="007A3479" w:rsidRDefault="004B4620" w:rsidP="00F1177B">
      <w:pPr>
        <w:pStyle w:val="0Calibrizakladnitext"/>
        <w:rPr>
          <w:ins w:id="309" w:author="uživatel" w:date="2023-03-16T13:38:00Z"/>
          <w:b/>
          <w:u w:val="single"/>
          <w:lang w:val="cs-CZ" w:eastAsia="cs-CZ"/>
        </w:rPr>
      </w:pPr>
      <w:ins w:id="310" w:author="Lukáš Šruc" w:date="2023-04-14T07:49:00Z">
        <w:r>
          <w:rPr>
            <w:b/>
            <w:u w:val="single"/>
            <w:lang w:val="cs-CZ" w:eastAsia="cs-CZ"/>
          </w:rPr>
          <w:t>O</w:t>
        </w:r>
      </w:ins>
      <w:ins w:id="311" w:author="uživatel" w:date="2023-03-16T13:38:00Z">
        <w:del w:id="312" w:author="Lukáš Šruc" w:date="2023-04-14T07:48:00Z">
          <w:r w:rsidR="00F1177B" w:rsidRPr="007A3479" w:rsidDel="004B4620">
            <w:rPr>
              <w:b/>
              <w:u w:val="single"/>
              <w:lang w:val="cs-CZ" w:eastAsia="cs-CZ"/>
            </w:rPr>
            <w:delText>o</w:delText>
          </w:r>
        </w:del>
        <w:r w:rsidR="00F1177B" w:rsidRPr="007A3479">
          <w:rPr>
            <w:b/>
            <w:u w:val="single"/>
            <w:lang w:val="cs-CZ" w:eastAsia="cs-CZ"/>
          </w:rPr>
          <w:t>plocení ve volné krajině</w:t>
        </w:r>
      </w:ins>
    </w:p>
    <w:p w14:paraId="07EB488D" w14:textId="77777777" w:rsidR="00F1177B" w:rsidRPr="00F1177B" w:rsidRDefault="00F1177B" w:rsidP="00F1177B">
      <w:pPr>
        <w:pStyle w:val="0Calibrizakladnitext"/>
        <w:rPr>
          <w:ins w:id="313" w:author="uživatel" w:date="2023-03-16T13:38:00Z"/>
          <w:lang w:val="cs-CZ" w:eastAsia="cs-CZ"/>
        </w:rPr>
      </w:pPr>
      <w:ins w:id="314" w:author="uživatel" w:date="2023-03-16T13:38:00Z">
        <w:r w:rsidRPr="00F1177B">
          <w:rPr>
            <w:lang w:val="cs-CZ" w:eastAsia="cs-CZ"/>
          </w:rPr>
          <w:t>Pro oplocení ve volné krajině a oplocení staveb, zařízení a jiných opatření uvedených v § 18 odst. 5 stavebního zákona (zákon č. 183/2006 Sb. v platném znění) se stanovují následující podmínky:</w:t>
        </w:r>
      </w:ins>
    </w:p>
    <w:p w14:paraId="684AF175" w14:textId="6282D081" w:rsidR="00F1177B" w:rsidRPr="00F1177B" w:rsidRDefault="00F1177B" w:rsidP="00F1177B">
      <w:pPr>
        <w:pStyle w:val="0Calibrizakladnitext"/>
        <w:numPr>
          <w:ilvl w:val="0"/>
          <w:numId w:val="12"/>
        </w:numPr>
        <w:ind w:left="284" w:firstLine="0"/>
        <w:rPr>
          <w:ins w:id="315" w:author="uživatel" w:date="2023-03-16T13:38:00Z"/>
          <w:lang w:val="cs-CZ" w:eastAsia="cs-CZ"/>
        </w:rPr>
      </w:pPr>
      <w:ins w:id="316" w:author="uživatel" w:date="2023-03-16T13:38:00Z">
        <w:r w:rsidRPr="00F1177B">
          <w:rPr>
            <w:lang w:val="cs-CZ" w:eastAsia="cs-CZ"/>
          </w:rPr>
          <w:t>Oplocení je v nezastavěném území výslovně vyloučeno kromě ploch a funkcí, pro jejichž způsob využití je nezbytné (</w:t>
        </w:r>
      </w:ins>
      <w:ins w:id="317" w:author="uživatel" w:date="2023-04-11T09:19:00Z">
        <w:r w:rsidR="00334EF4">
          <w:rPr>
            <w:lang w:val="cs-CZ" w:eastAsia="cs-CZ"/>
          </w:rPr>
          <w:t xml:space="preserve">např. </w:t>
        </w:r>
      </w:ins>
      <w:ins w:id="318" w:author="uživatel" w:date="2023-03-16T13:38:00Z">
        <w:r w:rsidRPr="00F1177B">
          <w:rPr>
            <w:lang w:val="cs-CZ" w:eastAsia="cs-CZ"/>
          </w:rPr>
          <w:t>určité druhy veřejné technické infrastruktury</w:t>
        </w:r>
      </w:ins>
      <w:ins w:id="319" w:author="Lukáš Šruc" w:date="2023-04-06T09:39:00Z">
        <w:r w:rsidR="00237272">
          <w:rPr>
            <w:lang w:val="cs-CZ" w:eastAsia="cs-CZ"/>
          </w:rPr>
          <w:t xml:space="preserve"> </w:t>
        </w:r>
        <w:r w:rsidR="00A77A15">
          <w:rPr>
            <w:lang w:val="cs-CZ" w:eastAsia="cs-CZ"/>
          </w:rPr>
          <w:t xml:space="preserve">- </w:t>
        </w:r>
        <w:r w:rsidR="00237272">
          <w:rPr>
            <w:lang w:val="cs-CZ" w:eastAsia="cs-CZ"/>
          </w:rPr>
          <w:t>např. ČOV, vrty, aj.</w:t>
        </w:r>
      </w:ins>
      <w:ins w:id="320" w:author="uživatel" w:date="2023-03-16T13:38:00Z">
        <w:r w:rsidRPr="00F1177B">
          <w:rPr>
            <w:lang w:val="cs-CZ" w:eastAsia="cs-CZ"/>
          </w:rPr>
          <w:t>; ochranná pásma vodních zdrojů</w:t>
        </w:r>
      </w:ins>
      <w:ins w:id="321" w:author="uživatel" w:date="2023-04-11T09:30:00Z">
        <w:r w:rsidR="00056F9B">
          <w:rPr>
            <w:lang w:val="cs-CZ" w:eastAsia="cs-CZ"/>
          </w:rPr>
          <w:t>)</w:t>
        </w:r>
      </w:ins>
      <w:ins w:id="322" w:author="Lukáš Šruc" w:date="2023-04-06T09:41:00Z">
        <w:r w:rsidR="00A77A15">
          <w:rPr>
            <w:lang w:val="cs-CZ" w:eastAsia="cs-CZ"/>
          </w:rPr>
          <w:t>.</w:t>
        </w:r>
      </w:ins>
    </w:p>
    <w:p w14:paraId="115E33F6" w14:textId="44739BF0" w:rsidR="004B4620" w:rsidRPr="009C0E5D" w:rsidRDefault="007B6D3D" w:rsidP="00F1177B">
      <w:pPr>
        <w:pStyle w:val="0Calibrizakladnitext"/>
        <w:numPr>
          <w:ilvl w:val="0"/>
          <w:numId w:val="12"/>
        </w:numPr>
        <w:ind w:left="284" w:firstLine="0"/>
        <w:rPr>
          <w:ins w:id="323" w:author="Lukáš Šruc" w:date="2023-04-12T13:21:00Z"/>
          <w:rFonts w:asciiTheme="minorHAnsi" w:hAnsiTheme="minorHAnsi" w:cstheme="minorHAnsi"/>
          <w:szCs w:val="20"/>
          <w:lang w:val="cs-CZ" w:eastAsia="cs-CZ"/>
        </w:rPr>
      </w:pPr>
      <w:ins w:id="324" w:author="Lukáš Šruc" w:date="2023-04-14T07:49:00Z">
        <w:r w:rsidRPr="007B6D3D">
          <w:rPr>
            <w:rFonts w:asciiTheme="minorHAnsi" w:hAnsiTheme="minorHAnsi" w:cstheme="minorHAnsi"/>
            <w:szCs w:val="20"/>
            <w:lang w:val="cs-CZ" w:eastAsia="cs-CZ"/>
          </w:rPr>
          <w:t>Plochy pro výběh a pastvu dobytka a hospodářských zvířat</w:t>
        </w:r>
        <w:r w:rsidR="004B4620" w:rsidRPr="009C0E5D">
          <w:rPr>
            <w:rFonts w:asciiTheme="minorHAnsi" w:hAnsiTheme="minorHAnsi" w:cstheme="minorHAnsi"/>
            <w:szCs w:val="20"/>
            <w:lang w:val="cs-CZ" w:eastAsia="cs-CZ"/>
          </w:rPr>
          <w:t xml:space="preserve"> (např. louky a pastviny, trvalé travní porosty apod.) nebo založení větrolamů je možné pouze ohrazovat. Ohrazením se pro účely tohoto územního plánu rozumí dřevěné či kovové sloupky bez betonového kotvení, které jsou spojeny jedním nebo několika liniovými spoji (např. dráty, lanky, dřevěnými břevny) nebo tzv. lesnickým uzlíkovým pletivem. Mezi sloupky nesmí být kamenná podezdívka a výplň (např. děrované cihly, vlnitý plech, poplastované pletivo s kosočtvercovými oky, plaňky, palisáda či jiné dílce).</w:t>
        </w:r>
      </w:ins>
    </w:p>
    <w:p w14:paraId="31E204AF" w14:textId="77777777" w:rsidR="00F1177B" w:rsidRPr="007A3479" w:rsidRDefault="00F1177B" w:rsidP="00F1177B">
      <w:pPr>
        <w:pStyle w:val="0Calibrizakladnitext"/>
        <w:rPr>
          <w:ins w:id="325" w:author="uživatel" w:date="2023-03-16T13:38:00Z"/>
          <w:b/>
          <w:u w:val="single"/>
          <w:lang w:val="cs-CZ" w:eastAsia="cs-CZ"/>
        </w:rPr>
      </w:pPr>
      <w:ins w:id="326" w:author="uživatel" w:date="2023-03-16T13:38:00Z">
        <w:r w:rsidRPr="007A3479">
          <w:rPr>
            <w:b/>
            <w:u w:val="single"/>
            <w:lang w:val="cs-CZ" w:eastAsia="cs-CZ"/>
          </w:rPr>
          <w:t>Pro zajištění ochrany nezastavěného území a krajinného rázu se v nezastavěném území výslovně vylučuje umísťování:</w:t>
        </w:r>
      </w:ins>
    </w:p>
    <w:p w14:paraId="46DA707C" w14:textId="77777777" w:rsidR="00F1177B" w:rsidRPr="00F1177B" w:rsidRDefault="00F1177B" w:rsidP="00F1177B">
      <w:pPr>
        <w:pStyle w:val="0Calibrizakladnitext"/>
        <w:ind w:left="284"/>
        <w:rPr>
          <w:ins w:id="327" w:author="uživatel" w:date="2023-03-16T13:38:00Z"/>
          <w:lang w:val="cs-CZ" w:eastAsia="cs-CZ"/>
        </w:rPr>
      </w:pPr>
      <w:ins w:id="328" w:author="uživatel" w:date="2023-03-16T13:38:00Z">
        <w:r w:rsidRPr="00F1177B">
          <w:rPr>
            <w:lang w:val="cs-CZ" w:eastAsia="cs-CZ"/>
          </w:rPr>
          <w:t>–</w:t>
        </w:r>
        <w:r w:rsidRPr="00F1177B">
          <w:rPr>
            <w:lang w:val="cs-CZ" w:eastAsia="cs-CZ"/>
          </w:rPr>
          <w:tab/>
          <w:t xml:space="preserve">Staveb, zařízení a jiných opatření s funkcí či doplňkovou funkcí bydlení a pobytové rekreace, které svou hmotou, tvaroslovím a rozměry neodpovídají dochovanému krajinnému rázu. Jedná se zejména o objekty vydávané např. za zemědělské posedy (sloužící např. pro glamping), mobilheimy, tiny houses, kontejnerové </w:t>
        </w:r>
        <w:r w:rsidRPr="00F1177B">
          <w:rPr>
            <w:lang w:val="cs-CZ" w:eastAsia="cs-CZ"/>
          </w:rPr>
          <w:lastRenderedPageBreak/>
          <w:t>domy, plovoucí či zavěšené objekty, vagóny, mobilní buňky, maringotky, karavany, skříně z nákladních vozidel, apod., které slouží k obývání (rekreačnímu či trvalému).</w:t>
        </w:r>
      </w:ins>
    </w:p>
    <w:p w14:paraId="1906CAAC" w14:textId="77777777" w:rsidR="00F1177B" w:rsidRPr="00F1177B" w:rsidRDefault="00F1177B" w:rsidP="00F1177B">
      <w:pPr>
        <w:pStyle w:val="0Calibrizakladnitext"/>
        <w:ind w:left="284"/>
        <w:rPr>
          <w:ins w:id="329" w:author="uživatel" w:date="2023-03-16T13:38:00Z"/>
          <w:lang w:val="cs-CZ" w:eastAsia="cs-CZ"/>
        </w:rPr>
      </w:pPr>
      <w:ins w:id="330" w:author="uživatel" w:date="2023-03-16T13:38:00Z">
        <w:r w:rsidRPr="00F1177B">
          <w:rPr>
            <w:lang w:val="cs-CZ" w:eastAsia="cs-CZ"/>
          </w:rPr>
          <w:t>–</w:t>
        </w:r>
        <w:r w:rsidRPr="00F1177B">
          <w:rPr>
            <w:lang w:val="cs-CZ" w:eastAsia="cs-CZ"/>
          </w:rPr>
          <w:tab/>
          <w:t>Staveb pro rekreaci typu ekologická a informační centra a hygienická zařízení.</w:t>
        </w:r>
      </w:ins>
    </w:p>
    <w:p w14:paraId="5E37A446" w14:textId="1EC9BB53" w:rsidR="004B4620" w:rsidRPr="009C0E5D" w:rsidRDefault="004B4620" w:rsidP="007A3479">
      <w:pPr>
        <w:pStyle w:val="0Calibrizakladnitext"/>
        <w:numPr>
          <w:ilvl w:val="0"/>
          <w:numId w:val="13"/>
        </w:numPr>
        <w:ind w:left="284" w:firstLine="0"/>
        <w:rPr>
          <w:ins w:id="331" w:author="Lukáš Šruc" w:date="2023-04-14T07:48:00Z"/>
          <w:lang w:val="cs-CZ" w:eastAsia="cs-CZ"/>
        </w:rPr>
      </w:pPr>
      <w:ins w:id="332" w:author="Lukáš Šruc" w:date="2023-04-14T07:47:00Z">
        <w:r>
          <w:rPr>
            <w:lang w:eastAsia="cs-CZ"/>
          </w:rPr>
          <w:t>Staveb pro výrobu elektrické energie typu fotovoltaické a větrné elektrárny</w:t>
        </w:r>
      </w:ins>
      <w:ins w:id="333" w:author="Lukáš Šruc" w:date="2023-04-14T07:48:00Z">
        <w:r>
          <w:rPr>
            <w:lang w:val="cs-CZ" w:eastAsia="cs-CZ"/>
          </w:rPr>
          <w:t>.</w:t>
        </w:r>
      </w:ins>
    </w:p>
    <w:p w14:paraId="2D6C8E4C" w14:textId="2BA6D5D2" w:rsidR="00A36A6A" w:rsidRPr="00A36A6A" w:rsidRDefault="00A36A6A" w:rsidP="007A3479">
      <w:pPr>
        <w:pStyle w:val="0Calibrizakladnitext"/>
        <w:numPr>
          <w:ilvl w:val="0"/>
          <w:numId w:val="13"/>
        </w:numPr>
        <w:ind w:left="284" w:firstLine="0"/>
        <w:rPr>
          <w:ins w:id="334" w:author="uživatel" w:date="2023-04-11T10:02:00Z"/>
          <w:lang w:val="cs-CZ" w:eastAsia="cs-CZ"/>
        </w:rPr>
      </w:pPr>
      <w:ins w:id="335" w:author="uživatel" w:date="2023-04-11T10:02:00Z">
        <w:r w:rsidRPr="00A36A6A">
          <w:rPr>
            <w:lang w:val="cs-CZ" w:eastAsia="cs-CZ"/>
          </w:rPr>
          <w:t>Staveb a zařízení pro nakládání s</w:t>
        </w:r>
        <w:del w:id="336" w:author="Lukáš Šruc" w:date="2023-04-14T07:48:00Z">
          <w:r w:rsidRPr="00A36A6A" w:rsidDel="004B4620">
            <w:rPr>
              <w:lang w:val="cs-CZ" w:eastAsia="cs-CZ"/>
            </w:rPr>
            <w:delText xml:space="preserve"> </w:delText>
          </w:r>
        </w:del>
      </w:ins>
      <w:ins w:id="337" w:author="Lukáš Šruc" w:date="2023-04-14T07:48:00Z">
        <w:r w:rsidR="004B4620">
          <w:rPr>
            <w:lang w:val="cs-CZ" w:eastAsia="cs-CZ"/>
          </w:rPr>
          <w:t> </w:t>
        </w:r>
      </w:ins>
      <w:ins w:id="338" w:author="uživatel" w:date="2023-04-11T10:02:00Z">
        <w:r w:rsidRPr="00A36A6A">
          <w:rPr>
            <w:lang w:val="cs-CZ" w:eastAsia="cs-CZ"/>
          </w:rPr>
          <w:t>odpady</w:t>
        </w:r>
      </w:ins>
      <w:ins w:id="339" w:author="Lukáš Šruc" w:date="2023-04-14T07:48:00Z">
        <w:r w:rsidR="004B4620">
          <w:rPr>
            <w:lang w:val="cs-CZ" w:eastAsia="cs-CZ"/>
          </w:rPr>
          <w:t>.</w:t>
        </w:r>
      </w:ins>
    </w:p>
    <w:p w14:paraId="1FC090D5" w14:textId="21D6BF0D" w:rsidR="00A36A6A" w:rsidRPr="009C0E5D" w:rsidRDefault="00A36A6A" w:rsidP="007A3479">
      <w:pPr>
        <w:pStyle w:val="0Calibrizakladnitext"/>
        <w:numPr>
          <w:ilvl w:val="0"/>
          <w:numId w:val="13"/>
        </w:numPr>
        <w:ind w:left="284" w:firstLine="0"/>
        <w:rPr>
          <w:lang w:val="cs-CZ" w:eastAsia="cs-CZ"/>
        </w:rPr>
      </w:pPr>
      <w:ins w:id="340" w:author="uživatel" w:date="2023-04-11T09:57:00Z">
        <w:r w:rsidRPr="009C0E5D">
          <w:rPr>
            <w:lang w:val="cs-CZ" w:eastAsia="cs-CZ"/>
          </w:rPr>
          <w:t>Staveb typu odkaliště.</w:t>
        </w:r>
      </w:ins>
    </w:p>
    <w:p w14:paraId="136B54C5" w14:textId="3721DF80" w:rsidR="002A2EA1" w:rsidRDefault="002A2EA1" w:rsidP="00DC727B">
      <w:pPr>
        <w:pStyle w:val="0CalibriNadpis1"/>
      </w:pPr>
      <w:bookmarkStart w:id="341" w:name="_Toc130381992"/>
      <w:r>
        <w:t>STANOVENÍ PODMÍNEK PRO VYUŽITÍ PLOCH</w:t>
      </w:r>
      <w:r w:rsidR="00DC727B">
        <w:rPr>
          <w:lang w:val="cs-CZ"/>
        </w:rPr>
        <w:t xml:space="preserve"> </w:t>
      </w:r>
      <w:r>
        <w:t>S ROZDÍLNÝM ZPŮSOBEM VYUŽITÍ</w:t>
      </w:r>
      <w:bookmarkEnd w:id="341"/>
    </w:p>
    <w:p w14:paraId="66D098E8" w14:textId="77777777" w:rsidR="002A2EA1" w:rsidRDefault="002A2EA1" w:rsidP="003E3F8E">
      <w:pPr>
        <w:pStyle w:val="0CalibriNadpis2"/>
      </w:pPr>
      <w:bookmarkStart w:id="342" w:name="_Toc130381993"/>
      <w:r>
        <w:t>NÁVRH ČLENĚNÍ ÚZEMÍ NA FUNKČNÍ PLOCHY, PODMÍNKY JEJICH VYUŽITÍ</w:t>
      </w:r>
      <w:bookmarkEnd w:id="342"/>
    </w:p>
    <w:p w14:paraId="31F050FB" w14:textId="77777777" w:rsidR="002A2EA1" w:rsidRDefault="002A2EA1" w:rsidP="006A6B25">
      <w:pPr>
        <w:pStyle w:val="0Calibrizakladnitext"/>
      </w:pPr>
      <w:r>
        <w:t>Řešené území Územního plánu Lužnice je členěno na jednotlivé polyfunkční plochy – plochy stabilizované a plochy změn. Pro jednotlivé plochy je stanovena následujícími definicemi základní funkční regulace. Přípustné nebo podmíněně přípustné využití ploch nesmí svým charakterem narušovat obytnou funkci nad zákonem stanovené limity. Podrobnější regulace pro jednotlivé lokality (plochy zastavitelné, plochy přestavby) je uvedena v druhé polovině této kapitoly.</w:t>
      </w:r>
    </w:p>
    <w:p w14:paraId="4B83BA93" w14:textId="77777777" w:rsidR="002A2EA1" w:rsidRDefault="002A2EA1" w:rsidP="003E3F8E">
      <w:pPr>
        <w:pStyle w:val="0CalibriNadpis3"/>
      </w:pPr>
      <w:bookmarkStart w:id="343" w:name="_Toc130381994"/>
      <w:r>
        <w:t>PLOCHY BYDLENÍ (§4 Vyhlášky 501 / 2006 Sb., v platném znění)</w:t>
      </w:r>
      <w:bookmarkEnd w:id="343"/>
    </w:p>
    <w:p w14:paraId="75935B6F" w14:textId="6AF2CC02" w:rsidR="002A2EA1" w:rsidRPr="00A50470" w:rsidRDefault="002A2EA1" w:rsidP="006A6B25">
      <w:pPr>
        <w:pStyle w:val="0Calibrizakladnitext"/>
        <w:rPr>
          <w:b/>
          <w:bCs/>
          <w:lang w:val="cs-CZ"/>
        </w:rPr>
      </w:pPr>
      <w:del w:id="344" w:author="Vlastimil Peterka" w:date="2023-03-08T14:22:00Z">
        <w:r w:rsidRPr="006A6B25" w:rsidDel="00A50470">
          <w:rPr>
            <w:b/>
            <w:bCs/>
          </w:rPr>
          <w:delText xml:space="preserve">PLOCHY BYDLENÍ – </w:delText>
        </w:r>
      </w:del>
      <w:r w:rsidRPr="006A6B25">
        <w:rPr>
          <w:b/>
          <w:bCs/>
        </w:rPr>
        <w:t>BYDLENÍ VENKOVSKÉ</w:t>
      </w:r>
      <w:ins w:id="345" w:author="Vlastimil Peterka" w:date="2023-03-08T14:22:00Z">
        <w:r w:rsidR="00A50470">
          <w:rPr>
            <w:b/>
            <w:bCs/>
            <w:lang w:val="cs-CZ"/>
          </w:rPr>
          <w:t xml:space="preserve"> </w:t>
        </w:r>
        <w:r w:rsidR="00A50470" w:rsidRPr="00324A04">
          <w:rPr>
            <w:b/>
            <w:bCs/>
            <w:lang w:val="cs-CZ"/>
          </w:rPr>
          <w:t>(B</w:t>
        </w:r>
      </w:ins>
      <w:ins w:id="346" w:author="uživatel" w:date="2023-03-17T11:47:00Z">
        <w:r w:rsidR="009951FC" w:rsidRPr="00324A04">
          <w:rPr>
            <w:b/>
            <w:bCs/>
            <w:lang w:val="cs-CZ"/>
          </w:rPr>
          <w:t>V</w:t>
        </w:r>
      </w:ins>
      <w:ins w:id="347" w:author="Vlastimil Peterka" w:date="2023-03-08T14:22:00Z">
        <w:r w:rsidR="00A50470" w:rsidRPr="00324A04">
          <w:rPr>
            <w:b/>
            <w:bCs/>
            <w:lang w:val="cs-CZ"/>
          </w:rPr>
          <w:t>)</w:t>
        </w:r>
      </w:ins>
    </w:p>
    <w:p w14:paraId="31279FFF" w14:textId="77777777" w:rsidR="002A2EA1" w:rsidRDefault="002A2EA1" w:rsidP="006A6B25">
      <w:pPr>
        <w:pStyle w:val="0Calibrizakladnitext"/>
      </w:pPr>
      <w:r w:rsidRPr="006A6B25">
        <w:rPr>
          <w:i/>
          <w:iCs/>
        </w:rPr>
        <w:t>Hlavní funkční využití:</w:t>
      </w:r>
      <w:r>
        <w:t xml:space="preserve"> stavby pro bydlení, bydlení individuální (v rodinných domech).</w:t>
      </w:r>
    </w:p>
    <w:p w14:paraId="5831B80D" w14:textId="77777777" w:rsidR="002A2EA1" w:rsidRDefault="002A2EA1" w:rsidP="006A6B25">
      <w:pPr>
        <w:pStyle w:val="0Calibrizakladnitext"/>
      </w:pPr>
      <w:r w:rsidRPr="006A6B25">
        <w:rPr>
          <w:i/>
          <w:iCs/>
        </w:rPr>
        <w:t>Přípustné funkční využití:</w:t>
      </w:r>
      <w:r>
        <w:t xml:space="preserve"> školská zařízení, kulturní zařízení, sportovní zařízení, zdravotnická a sociální zařízení, církevní zařízení, malá ubytovací zařízení (do kapacity 10 lůžek jedné provozní jednotky), zařízení veřejného stravování, obchodní zařízení a zařízení služeb (do kapacity 250 m</w:t>
      </w:r>
      <w:r w:rsidRPr="00334EF4">
        <w:rPr>
          <w:vertAlign w:val="superscript"/>
        </w:rPr>
        <w:t>2</w:t>
      </w:r>
      <w:r>
        <w:t xml:space="preserve"> hrubé podlažní plochy jedné provozní jednotky), při rodinných domech stavby pro drobné zemědělské hospodaření.</w:t>
      </w:r>
    </w:p>
    <w:p w14:paraId="066EB054" w14:textId="77777777" w:rsidR="002A2EA1" w:rsidRDefault="002A2EA1" w:rsidP="006A6B25">
      <w:pPr>
        <w:pStyle w:val="0Calibrizakladnitext"/>
      </w:pPr>
      <w:r w:rsidRPr="006A6B25">
        <w:rPr>
          <w:i/>
          <w:iCs/>
        </w:rPr>
        <w:t>Podmíněně přípustné funkční využití:</w:t>
      </w:r>
      <w:r>
        <w:t xml:space="preserve"> ubytovací zařízení (do kapacity 25 lůžek jedné provozní jednotky), obchodní zařízení a zařízení služeb, výroba nerušící (do kapacity 1.000 m</w:t>
      </w:r>
      <w:r w:rsidRPr="00334EF4">
        <w:rPr>
          <w:vertAlign w:val="superscript"/>
        </w:rPr>
        <w:t>2</w:t>
      </w:r>
      <w:r>
        <w:t xml:space="preserve"> hrubé podlažní plochy jedné provozní jednotky), stavby pro zemědělské hospodaření. Podmínkou je, že nesmí být v rozporu s hlavním funkčním využitím, nesmí narušit stávající charakter území a nesmí snižovat svým provozem obytný standard území.</w:t>
      </w:r>
    </w:p>
    <w:p w14:paraId="5F6F45AE" w14:textId="77777777"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4F64223F" w14:textId="77777777" w:rsidR="002A2EA1" w:rsidRDefault="002A2EA1" w:rsidP="003E3F8E">
      <w:pPr>
        <w:pStyle w:val="0CalibriNadpis3"/>
      </w:pPr>
      <w:bookmarkStart w:id="348" w:name="_Toc130381995"/>
      <w:r>
        <w:t>PLOCHY OBČANSKÉHO VYBAVENÍ (§6 Vyhlášky 501 / 2006 Sb., v platném znění)</w:t>
      </w:r>
      <w:bookmarkEnd w:id="348"/>
    </w:p>
    <w:p w14:paraId="633B16A0" w14:textId="756E3B28" w:rsidR="002A2EA1" w:rsidRPr="00575DE9" w:rsidRDefault="002A2EA1" w:rsidP="006A6B25">
      <w:pPr>
        <w:pStyle w:val="0Calibrizakladnitext"/>
        <w:rPr>
          <w:b/>
          <w:bCs/>
          <w:lang w:val="cs-CZ"/>
        </w:rPr>
      </w:pPr>
      <w:del w:id="349" w:author="Vlastimil Peterka" w:date="2023-03-08T14:22:00Z">
        <w:r w:rsidRPr="006A6B25" w:rsidDel="00A50470">
          <w:rPr>
            <w:b/>
            <w:bCs/>
          </w:rPr>
          <w:delText>PLOCHY OBČANSKÉHO VYBAVENÍ – VEŘEJNÉ VYBAVENÍ</w:delText>
        </w:r>
      </w:del>
      <w:ins w:id="350" w:author="Vlastimil Peterka" w:date="2023-03-08T14:22:00Z">
        <w:r w:rsidR="00A50470">
          <w:rPr>
            <w:b/>
            <w:bCs/>
            <w:lang w:val="cs-CZ"/>
          </w:rPr>
          <w:t>OBČANSKÉ VYBAVEN</w:t>
        </w:r>
      </w:ins>
      <w:ins w:id="351" w:author="Vlastimil Peterka" w:date="2023-03-08T14:23:00Z">
        <w:r w:rsidR="00A50470">
          <w:rPr>
            <w:b/>
            <w:bCs/>
            <w:lang w:val="cs-CZ"/>
          </w:rPr>
          <w:t>Í VEŘEJNÉ (OV)</w:t>
        </w:r>
      </w:ins>
    </w:p>
    <w:p w14:paraId="6CDFF28E" w14:textId="77777777" w:rsidR="002A2EA1" w:rsidRDefault="002A2EA1" w:rsidP="006A6B25">
      <w:pPr>
        <w:pStyle w:val="0Calibrizakladnitext"/>
      </w:pPr>
      <w:r w:rsidRPr="006A6B25">
        <w:rPr>
          <w:i/>
          <w:iCs/>
        </w:rPr>
        <w:t>Hlavní funkční využití:</w:t>
      </w:r>
      <w:r>
        <w:t xml:space="preserve"> zařízení veřejné správy, školská zařízení, zdravotnická zařízení, sociální zařízení, kulturní zařízení, církevní zařízení.</w:t>
      </w:r>
    </w:p>
    <w:p w14:paraId="66692A25" w14:textId="77777777" w:rsidR="002A2EA1" w:rsidRDefault="002A2EA1" w:rsidP="006A6B25">
      <w:pPr>
        <w:pStyle w:val="0Calibrizakladnitext"/>
      </w:pPr>
      <w:r w:rsidRPr="006A6B25">
        <w:rPr>
          <w:i/>
          <w:iCs/>
        </w:rPr>
        <w:t>Přípustné funkční využití:</w:t>
      </w:r>
      <w:r>
        <w:t xml:space="preserve"> -.</w:t>
      </w:r>
    </w:p>
    <w:p w14:paraId="6B82B152" w14:textId="77777777" w:rsidR="002A2EA1" w:rsidRDefault="002A2EA1" w:rsidP="006A6B25">
      <w:pPr>
        <w:pStyle w:val="0Calibrizakladnitext"/>
      </w:pPr>
      <w:r w:rsidRPr="006A6B25">
        <w:rPr>
          <w:i/>
          <w:iCs/>
        </w:rPr>
        <w:t>Podmíněně přípustné funkční využití:</w:t>
      </w:r>
      <w:r>
        <w:t xml:space="preserve"> ubytovací zařízení (do kapacity 50 lůžek jedné provozní jednotky), obchodní zařízení a zařízení služeb (do kapacity 500m</w:t>
      </w:r>
      <w:r w:rsidRPr="009137EB">
        <w:rPr>
          <w:vertAlign w:val="superscript"/>
        </w:rPr>
        <w:t>2</w:t>
      </w:r>
      <w:r>
        <w:t xml:space="preserve"> hrubé podlažní plochy jedné provozní jednotky). Podmínkou je, že nesmí být v rozporu s hlavním funkčním využitím a nesmí narušit stávající charakter území.</w:t>
      </w:r>
    </w:p>
    <w:p w14:paraId="0FD97580" w14:textId="77777777" w:rsidR="002A2EA1" w:rsidRDefault="002A2EA1" w:rsidP="006A6B25">
      <w:pPr>
        <w:pStyle w:val="0Calibrizakladnitext"/>
      </w:pPr>
      <w:r w:rsidRPr="006A6B25">
        <w:rPr>
          <w:i/>
          <w:iCs/>
        </w:rPr>
        <w:t>Nepřípustné funkční využití: veškeré</w:t>
      </w:r>
      <w:r>
        <w:t xml:space="preserve"> funkční využití, které je neslučitelné, není v souladu, či nesouvisí s hlavním, přípustným a podmíněně přípustným funkčním využitím.</w:t>
      </w:r>
    </w:p>
    <w:p w14:paraId="7CB4BB2C" w14:textId="770B880F" w:rsidR="002A2EA1" w:rsidRPr="00575DE9" w:rsidRDefault="002A2EA1" w:rsidP="006A6B25">
      <w:pPr>
        <w:pStyle w:val="0Calibrizakladnitext"/>
        <w:rPr>
          <w:b/>
          <w:bCs/>
          <w:lang w:val="cs-CZ"/>
        </w:rPr>
      </w:pPr>
      <w:del w:id="352" w:author="Vlastimil Peterka" w:date="2023-03-08T14:23:00Z">
        <w:r w:rsidRPr="006A6B25" w:rsidDel="00A50470">
          <w:rPr>
            <w:b/>
            <w:bCs/>
          </w:rPr>
          <w:delText>PLOCHY OBČANSKÉHO VYBAVENÍ – SPORT A REKREACE</w:delText>
        </w:r>
      </w:del>
      <w:ins w:id="353" w:author="Vlastimil Peterka" w:date="2023-03-08T14:23:00Z">
        <w:r w:rsidR="00A50470">
          <w:rPr>
            <w:b/>
            <w:bCs/>
            <w:lang w:val="cs-CZ"/>
          </w:rPr>
          <w:t>OBČANSKÉ VYBAVENÍ SPORT (OS)</w:t>
        </w:r>
      </w:ins>
    </w:p>
    <w:p w14:paraId="3C7D93ED" w14:textId="77777777" w:rsidR="002A2EA1" w:rsidRDefault="002A2EA1" w:rsidP="006A6B25">
      <w:pPr>
        <w:pStyle w:val="0Calibrizakladnitext"/>
      </w:pPr>
      <w:r w:rsidRPr="006A6B25">
        <w:rPr>
          <w:i/>
          <w:iCs/>
        </w:rPr>
        <w:t>Hlavní funkční využití:</w:t>
      </w:r>
      <w:r>
        <w:t xml:space="preserve"> sportovní zařízení.</w:t>
      </w:r>
    </w:p>
    <w:p w14:paraId="38A0B833" w14:textId="77777777" w:rsidR="002A2EA1" w:rsidRDefault="002A2EA1" w:rsidP="006A6B25">
      <w:pPr>
        <w:pStyle w:val="0Calibrizakladnitext"/>
      </w:pPr>
      <w:r w:rsidRPr="006A6B25">
        <w:rPr>
          <w:i/>
          <w:iCs/>
        </w:rPr>
        <w:lastRenderedPageBreak/>
        <w:t>Přípustné funkční využití:</w:t>
      </w:r>
      <w:r>
        <w:t xml:space="preserve"> ubytovací zařízení (do kapacity 50 lůžek jedné provozní jednotky), obchodní zařízení a zařízení služeb (do kapacity 500 m</w:t>
      </w:r>
      <w:r w:rsidRPr="00334EF4">
        <w:rPr>
          <w:vertAlign w:val="superscript"/>
        </w:rPr>
        <w:t>2</w:t>
      </w:r>
      <w:r>
        <w:t xml:space="preserve"> hrubé podlažní plochy jedné provozní jednotky).</w:t>
      </w:r>
    </w:p>
    <w:p w14:paraId="08C752D9" w14:textId="77777777" w:rsidR="002A2EA1" w:rsidRDefault="002A2EA1" w:rsidP="006A6B25">
      <w:pPr>
        <w:pStyle w:val="0Calibrizakladnitext"/>
      </w:pPr>
      <w:r w:rsidRPr="006A6B25">
        <w:rPr>
          <w:i/>
          <w:iCs/>
        </w:rPr>
        <w:t>Podmíněně přípustné funkční využití</w:t>
      </w:r>
      <w:r>
        <w:t>: ubytovací zařízení (do kapacity 100 lůžek jedné provozní jednotky), obchodní zařízení a zařízení služeb (do kapacity 1.000 m</w:t>
      </w:r>
      <w:r w:rsidRPr="009137EB">
        <w:rPr>
          <w:vertAlign w:val="superscript"/>
        </w:rPr>
        <w:t>2</w:t>
      </w:r>
      <w:r>
        <w:t xml:space="preserve"> hrubé podlažní plochy jedné provozní jednotky). Podmínkou je, že nesmí být v rozporu s hlavním funkčním využitím a nesmí narušit stávající charakter území.</w:t>
      </w:r>
    </w:p>
    <w:p w14:paraId="61C20BE6" w14:textId="77777777"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3A02A1E8" w14:textId="07C5F970" w:rsidR="002A2EA1" w:rsidRPr="00575DE9" w:rsidRDefault="002A2EA1" w:rsidP="006A6B25">
      <w:pPr>
        <w:pStyle w:val="0Calibrizakladnitext"/>
        <w:rPr>
          <w:b/>
          <w:bCs/>
          <w:lang w:val="cs-CZ"/>
        </w:rPr>
      </w:pPr>
      <w:del w:id="354" w:author="Vlastimil Peterka" w:date="2023-03-08T14:23:00Z">
        <w:r w:rsidRPr="006A6B25" w:rsidDel="00A50470">
          <w:rPr>
            <w:b/>
            <w:bCs/>
          </w:rPr>
          <w:delText>PLOCHY OBČANSKÉHO VYBAVENÍ – OBCHOD, SLUŽBY</w:delText>
        </w:r>
      </w:del>
      <w:ins w:id="355" w:author="Vlastimil Peterka" w:date="2023-03-08T14:23:00Z">
        <w:r w:rsidR="00A50470">
          <w:rPr>
            <w:b/>
            <w:bCs/>
            <w:lang w:val="cs-CZ"/>
          </w:rPr>
          <w:t>OBČANSKÉ VYBAVENÍ KOMERČNÍ (OK)</w:t>
        </w:r>
      </w:ins>
    </w:p>
    <w:p w14:paraId="120A192D" w14:textId="77777777" w:rsidR="002A2EA1" w:rsidRDefault="002A2EA1" w:rsidP="006A6B25">
      <w:pPr>
        <w:pStyle w:val="0Calibrizakladnitext"/>
      </w:pPr>
      <w:r w:rsidRPr="006A6B25">
        <w:rPr>
          <w:i/>
          <w:iCs/>
        </w:rPr>
        <w:t>Hlavní funkční využití:</w:t>
      </w:r>
      <w:r>
        <w:t xml:space="preserve"> stavby a zařízení pro obchod a služby, stavby pro administrativu.</w:t>
      </w:r>
    </w:p>
    <w:p w14:paraId="2874894C" w14:textId="77777777" w:rsidR="002A2EA1" w:rsidRDefault="002A2EA1" w:rsidP="006A6B25">
      <w:pPr>
        <w:pStyle w:val="0Calibrizakladnitext"/>
      </w:pPr>
      <w:r w:rsidRPr="006A6B25">
        <w:rPr>
          <w:i/>
          <w:iCs/>
        </w:rPr>
        <w:t>Přípustné funkční využití:</w:t>
      </w:r>
      <w:r>
        <w:t xml:space="preserve"> ubytovací zařízení, zařízení veřejného stravování, stavby a zařízení pro výrobu nerušící; nerušící výrobou se rozumí taková výroba, kdy negativní účinky a vlivy staveb a jejich zařízení nenarušují provoz a užívání staveb a zařízení ve svém okolí a nezhoršují životní prostředí ve stavbách a v okolí jejich dosahu nad přípustnou míru; míra negativních účinků a vlivů a způsob jejich omezení musí být přiměřeně prokázány v dokumentaci pro územní řízení, popř. v projektové dokumentaci pro stavební povolení, a ověřeny po dokončení stavby měřením před vydáním kolaudačního rozhodnutí.</w:t>
      </w:r>
    </w:p>
    <w:p w14:paraId="19C3FA0F" w14:textId="77777777" w:rsidR="002A2EA1" w:rsidRDefault="002A2EA1" w:rsidP="006A6B25">
      <w:pPr>
        <w:pStyle w:val="0Calibrizakladnitext"/>
      </w:pPr>
      <w:r w:rsidRPr="006A6B25">
        <w:rPr>
          <w:i/>
          <w:iCs/>
        </w:rPr>
        <w:t>Podmíněně přípustné funkční využití:</w:t>
      </w:r>
      <w:r>
        <w:t xml:space="preserve"> plochy a zařízení pro skladování, čerpací stanice pohonných hmot  Podmínkou je, že nesmí narušit stávající charakter území.</w:t>
      </w:r>
    </w:p>
    <w:p w14:paraId="0E5CD5F0" w14:textId="77777777"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70510922" w14:textId="77777777" w:rsidR="002A2EA1" w:rsidRDefault="002A2EA1" w:rsidP="003E3F8E">
      <w:pPr>
        <w:pStyle w:val="0CalibriNadpis3"/>
      </w:pPr>
      <w:bookmarkStart w:id="356" w:name="_Toc130381996"/>
      <w:r>
        <w:t>PLOCHY REKREACE (§5 Vyhlášky 501 / 2006 Sb., v platném znění)</w:t>
      </w:r>
      <w:bookmarkEnd w:id="356"/>
    </w:p>
    <w:p w14:paraId="5A0B6806" w14:textId="01832793" w:rsidR="002A2EA1" w:rsidRPr="00575DE9" w:rsidRDefault="002A2EA1" w:rsidP="006A6B25">
      <w:pPr>
        <w:pStyle w:val="0Calibrizakladnitext"/>
        <w:rPr>
          <w:b/>
          <w:bCs/>
          <w:lang w:val="cs-CZ"/>
        </w:rPr>
      </w:pPr>
      <w:del w:id="357" w:author="Vlastimil Peterka" w:date="2023-03-08T14:24:00Z">
        <w:r w:rsidRPr="006A6B25" w:rsidDel="00A50470">
          <w:rPr>
            <w:b/>
            <w:bCs/>
          </w:rPr>
          <w:delText>PLOCHY REKREACE  – INDIVIDUÁLNÍ REKREACE</w:delText>
        </w:r>
      </w:del>
      <w:ins w:id="358" w:author="Vlastimil Peterka" w:date="2023-03-08T14:24:00Z">
        <w:r w:rsidR="00A50470">
          <w:rPr>
            <w:b/>
            <w:bCs/>
            <w:lang w:val="cs-CZ"/>
          </w:rPr>
          <w:t>REKREACE INDIVIDUÁLNÍ (RI)</w:t>
        </w:r>
      </w:ins>
    </w:p>
    <w:p w14:paraId="02A28420" w14:textId="77777777" w:rsidR="002A2EA1" w:rsidRDefault="002A2EA1" w:rsidP="006A6B25">
      <w:pPr>
        <w:pStyle w:val="0Calibrizakladnitext"/>
      </w:pPr>
      <w:r w:rsidRPr="006A6B25">
        <w:rPr>
          <w:i/>
          <w:iCs/>
          <w:u w:val="single"/>
        </w:rPr>
        <w:t>Hlavní funkční využití:</w:t>
      </w:r>
      <w:r>
        <w:t xml:space="preserve"> rekreační zařízení pro individuální, rodinnou rekreaci. </w:t>
      </w:r>
    </w:p>
    <w:p w14:paraId="2FB38037" w14:textId="77777777" w:rsidR="002A2EA1" w:rsidRDefault="002A2EA1" w:rsidP="006A6B25">
      <w:pPr>
        <w:pStyle w:val="0Calibrizakladnitext"/>
      </w:pPr>
      <w:r w:rsidRPr="006A6B25">
        <w:rPr>
          <w:i/>
          <w:iCs/>
          <w:u w:val="single"/>
        </w:rPr>
        <w:t>Přípustné funkční využití:</w:t>
      </w:r>
      <w:r>
        <w:t xml:space="preserve"> drobná sportovní zařízení, drobné pěstební plochy pro pěstování ovoce, zeleniny a okrasných rostlin.</w:t>
      </w:r>
    </w:p>
    <w:p w14:paraId="144A877E" w14:textId="77777777" w:rsidR="002A2EA1" w:rsidRDefault="002A2EA1" w:rsidP="006A6B25">
      <w:pPr>
        <w:pStyle w:val="0Calibrizakladnitext"/>
      </w:pPr>
      <w:r w:rsidRPr="006A6B25">
        <w:rPr>
          <w:i/>
          <w:iCs/>
          <w:u w:val="single"/>
        </w:rPr>
        <w:t>Podmíněně přípustné funkční využití:</w:t>
      </w:r>
      <w:r>
        <w:t xml:space="preserve"> stavby pro bydlení, ubytovací zařízení (do kapacity 20 lůžek), obchodní zařízení a zařízení služeb (do kapacity 100 m</w:t>
      </w:r>
      <w:r w:rsidRPr="009137EB">
        <w:rPr>
          <w:vertAlign w:val="superscript"/>
        </w:rPr>
        <w:t>2</w:t>
      </w:r>
      <w:r>
        <w:t xml:space="preserve"> hrubé podlažní plochy). Podmínkou je, že nesmí být v rozporu s hlavním funkčním využitím, nesmí narušit stávající charakter území a nesmí snižovat svým provozem obytný standard území.</w:t>
      </w:r>
    </w:p>
    <w:p w14:paraId="51A616E3" w14:textId="6BB3E62F" w:rsidR="002A2EA1" w:rsidRDefault="002A2EA1" w:rsidP="006A6B25">
      <w:pPr>
        <w:pStyle w:val="0Calibrizakladnitext"/>
      </w:pPr>
      <w:r w:rsidRPr="006A6B25">
        <w:rPr>
          <w:i/>
          <w:iCs/>
          <w:u w:val="single"/>
        </w:rPr>
        <w:t>Nepřípustné funkční využití:</w:t>
      </w:r>
      <w:r>
        <w:t xml:space="preserve"> veškeré funkční využití, které je neslučitelné, není v souladu, či nesouvisí s hlavním, přípustným a podmíněně přípustným funkčním využitím.</w:t>
      </w:r>
    </w:p>
    <w:p w14:paraId="6BC8F2EE" w14:textId="77777777" w:rsidR="002A2EA1" w:rsidRDefault="002A2EA1" w:rsidP="003E3F8E">
      <w:pPr>
        <w:pStyle w:val="0CalibriNadpis3"/>
      </w:pPr>
      <w:bookmarkStart w:id="359" w:name="_Toc130381997"/>
      <w:r>
        <w:t>PLOCHY VÝROBY A SKLADOVÁNÍ (§11 Vyhlášky 501 / 2006 Sb., v platném znění)</w:t>
      </w:r>
      <w:bookmarkEnd w:id="359"/>
    </w:p>
    <w:p w14:paraId="3C720719" w14:textId="25E6E2B1" w:rsidR="002A2EA1" w:rsidRPr="00575DE9" w:rsidRDefault="002A2EA1" w:rsidP="006A6B25">
      <w:pPr>
        <w:pStyle w:val="0Calibrizakladnitext"/>
        <w:rPr>
          <w:b/>
          <w:bCs/>
          <w:lang w:val="cs-CZ"/>
        </w:rPr>
      </w:pPr>
      <w:del w:id="360" w:author="Vlastimil Peterka" w:date="2023-03-08T14:24:00Z">
        <w:r w:rsidRPr="006A6B25" w:rsidDel="00A50470">
          <w:rPr>
            <w:b/>
            <w:bCs/>
          </w:rPr>
          <w:delText>PLOCHY VÝROBY A SKLADOVÁNÍ – ZEMĚDĚLSKÉ HOSPODAŘENÍ</w:delText>
        </w:r>
      </w:del>
      <w:ins w:id="361" w:author="Vlastimil Peterka" w:date="2023-03-08T14:24:00Z">
        <w:r w:rsidR="00A50470">
          <w:rPr>
            <w:b/>
            <w:bCs/>
            <w:lang w:val="cs-CZ"/>
          </w:rPr>
          <w:t>VÝROBA ZEMĚDĚLSKÁ A LESNICKÁ (VZ)</w:t>
        </w:r>
      </w:ins>
    </w:p>
    <w:p w14:paraId="7D87165B" w14:textId="77777777" w:rsidR="002A2EA1" w:rsidRDefault="002A2EA1" w:rsidP="006A6B25">
      <w:pPr>
        <w:pStyle w:val="0Calibrizakladnitext"/>
      </w:pPr>
      <w:r w:rsidRPr="006A6B25">
        <w:rPr>
          <w:i/>
          <w:iCs/>
        </w:rPr>
        <w:t>Hlavní funkční využití:</w:t>
      </w:r>
      <w:r>
        <w:t xml:space="preserve"> stavby a zařízení pro zemědělské hospodaření, plochy a zařízení pro skladování plodin, hnojiv a chemických přípravků pro zemědělství, manipulační plochy, stavby a zařízení pro provoz a údržbu, veterinární zařízení.</w:t>
      </w:r>
    </w:p>
    <w:p w14:paraId="42719DD0" w14:textId="77777777" w:rsidR="002A2EA1" w:rsidRDefault="002A2EA1" w:rsidP="006A6B25">
      <w:pPr>
        <w:pStyle w:val="0Calibrizakladnitext"/>
      </w:pPr>
      <w:r w:rsidRPr="006A6B25">
        <w:rPr>
          <w:i/>
          <w:iCs/>
        </w:rPr>
        <w:t>Přípustné funkční využití:</w:t>
      </w:r>
      <w:r>
        <w:t xml:space="preserve"> ubytovací zařízení (do kapacity 50 lůžek jedné provozní jednotky), zařízení veřejného stravování, čerpací stanice pohonných hmot.</w:t>
      </w:r>
    </w:p>
    <w:p w14:paraId="1BC01F0A" w14:textId="77777777" w:rsidR="002A2EA1" w:rsidRDefault="002A2EA1" w:rsidP="006A6B25">
      <w:pPr>
        <w:pStyle w:val="0Calibrizakladnitext"/>
      </w:pPr>
      <w:r w:rsidRPr="006A6B25">
        <w:rPr>
          <w:i/>
          <w:iCs/>
        </w:rPr>
        <w:t>Podmíněně přípustné funkční využití:</w:t>
      </w:r>
      <w:r>
        <w:t xml:space="preserve"> obchodní zařízení a zařízení služeb (do kapacity 1.000 m</w:t>
      </w:r>
      <w:r w:rsidRPr="009137EB">
        <w:rPr>
          <w:vertAlign w:val="superscript"/>
        </w:rPr>
        <w:t>2</w:t>
      </w:r>
      <w:r>
        <w:t xml:space="preserve"> hrubé podlažní plochy jedné provozní jednotky). Podmínkou je, že nesmí narušit stávající charakter území.</w:t>
      </w:r>
    </w:p>
    <w:p w14:paraId="4D2ABA79" w14:textId="456DDDED"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7B40889F" w14:textId="77777777" w:rsidR="002A2EA1" w:rsidRDefault="002A2EA1" w:rsidP="003E3F8E">
      <w:pPr>
        <w:pStyle w:val="0CalibriNadpis3"/>
      </w:pPr>
      <w:bookmarkStart w:id="362" w:name="_Toc130381998"/>
      <w:r>
        <w:lastRenderedPageBreak/>
        <w:t>PLOCHY DOPRAVNÍ INFRASTRUKTURY (§9 Vyhlášky 501 / 2006 Sb., v platném znění)</w:t>
      </w:r>
      <w:bookmarkEnd w:id="362"/>
    </w:p>
    <w:p w14:paraId="526CF3AA" w14:textId="3FF10C4B" w:rsidR="002A2EA1" w:rsidRPr="00575DE9" w:rsidRDefault="002A2EA1" w:rsidP="006A6B25">
      <w:pPr>
        <w:pStyle w:val="0Calibrizakladnitext"/>
        <w:rPr>
          <w:b/>
          <w:bCs/>
          <w:lang w:val="cs-CZ"/>
        </w:rPr>
      </w:pPr>
      <w:del w:id="363" w:author="Vlastimil Peterka" w:date="2023-03-08T14:25:00Z">
        <w:r w:rsidRPr="006A6B25" w:rsidDel="00A50470">
          <w:rPr>
            <w:b/>
            <w:bCs/>
          </w:rPr>
          <w:delText>PLOCHY DOPRAVNÍ INFRASTRUKTURY</w:delText>
        </w:r>
      </w:del>
      <w:ins w:id="364" w:author="Vlastimil Peterka" w:date="2023-03-08T14:25:00Z">
        <w:r w:rsidR="00A50470">
          <w:rPr>
            <w:b/>
            <w:bCs/>
            <w:lang w:val="cs-CZ"/>
          </w:rPr>
          <w:t>DOPRAVA VŠEOBECNÁ (DU)</w:t>
        </w:r>
      </w:ins>
    </w:p>
    <w:p w14:paraId="38CCA28A" w14:textId="77777777" w:rsidR="002A2EA1" w:rsidRDefault="002A2EA1" w:rsidP="006A6B25">
      <w:pPr>
        <w:pStyle w:val="0Calibrizakladnitext"/>
      </w:pPr>
      <w:r w:rsidRPr="006A6B25">
        <w:rPr>
          <w:i/>
          <w:iCs/>
        </w:rPr>
        <w:t>Hlavní funkční využití:</w:t>
      </w:r>
      <w:r>
        <w:t xml:space="preserve"> stavby a zařízení pro automobilovou osobní a nákladní dopravu, stavby a zařízení pro autobusovou hromadnou dopravu osob, stavby a zařízení pro dopravu v klidu, stavby a zařízení pro železniční dopravu, čerpací stanice pohonných hmot.</w:t>
      </w:r>
    </w:p>
    <w:p w14:paraId="1D84638C" w14:textId="77777777" w:rsidR="002A2EA1" w:rsidRDefault="002A2EA1" w:rsidP="006A6B25">
      <w:pPr>
        <w:pStyle w:val="0Calibrizakladnitext"/>
      </w:pPr>
      <w:r w:rsidRPr="006A6B25">
        <w:rPr>
          <w:i/>
          <w:iCs/>
        </w:rPr>
        <w:t>Přípustné funkční využití:</w:t>
      </w:r>
      <w:r>
        <w:t xml:space="preserve"> obchodní zařízení a zařízení služeb (do kapacity 200 m</w:t>
      </w:r>
      <w:r w:rsidRPr="009137EB">
        <w:rPr>
          <w:vertAlign w:val="superscript"/>
        </w:rPr>
        <w:t>2</w:t>
      </w:r>
      <w:r>
        <w:t xml:space="preserve"> hrubé podlažní plochy).</w:t>
      </w:r>
    </w:p>
    <w:p w14:paraId="7AEBBC69" w14:textId="77777777" w:rsidR="002A2EA1" w:rsidRDefault="002A2EA1" w:rsidP="006A6B25">
      <w:pPr>
        <w:pStyle w:val="0Calibrizakladnitext"/>
      </w:pPr>
      <w:r w:rsidRPr="006A6B25">
        <w:rPr>
          <w:i/>
          <w:iCs/>
        </w:rPr>
        <w:t>Podmíněně přípustné funkční využití:</w:t>
      </w:r>
      <w:r>
        <w:t xml:space="preserve"> ubytovací zařízení (do kapacity 50 lůžek jedné provozní jednotky), obchodní zařízení (do kapacity 1.000 m</w:t>
      </w:r>
      <w:r w:rsidRPr="00334EF4">
        <w:rPr>
          <w:vertAlign w:val="superscript"/>
        </w:rPr>
        <w:t>2</w:t>
      </w:r>
      <w:r>
        <w:t xml:space="preserve"> hrubé podlažní plochy jedné provozní jednotky). Podmínkou je, že nesmí narušit stávající charakter území.</w:t>
      </w:r>
    </w:p>
    <w:p w14:paraId="07CB41E0" w14:textId="4E495ACE"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1BAAE47A" w14:textId="77777777" w:rsidR="002A2EA1" w:rsidRDefault="002A2EA1" w:rsidP="003E3F8E">
      <w:pPr>
        <w:pStyle w:val="0CalibriNadpis3"/>
      </w:pPr>
      <w:bookmarkStart w:id="365" w:name="_Toc130381999"/>
      <w:r>
        <w:t>PLOCHY TECHNICKÉ INFRASTRUKTURY (§10 Vyhlášky 501 / 2006 Sb., v platném znění)</w:t>
      </w:r>
      <w:bookmarkEnd w:id="365"/>
    </w:p>
    <w:p w14:paraId="0F044D37" w14:textId="415C0B8E" w:rsidR="002A2EA1" w:rsidRPr="00575DE9" w:rsidRDefault="002A2EA1" w:rsidP="006A6B25">
      <w:pPr>
        <w:pStyle w:val="0Calibrizakladnitext"/>
        <w:rPr>
          <w:b/>
          <w:bCs/>
          <w:lang w:val="cs-CZ"/>
        </w:rPr>
      </w:pPr>
      <w:del w:id="366" w:author="Vlastimil Peterka" w:date="2023-03-08T14:25:00Z">
        <w:r w:rsidRPr="006A6B25" w:rsidDel="00A50470">
          <w:rPr>
            <w:b/>
            <w:bCs/>
          </w:rPr>
          <w:delText>PLOCHY TECHNICKÉ INFRASTRUKTURY</w:delText>
        </w:r>
      </w:del>
      <w:ins w:id="367" w:author="Vlastimil Peterka" w:date="2023-03-08T14:25:00Z">
        <w:r w:rsidR="00A50470">
          <w:rPr>
            <w:b/>
            <w:bCs/>
            <w:lang w:val="cs-CZ"/>
          </w:rPr>
          <w:t>TECHNICKÁ INFRASTRUKTURA VŠEOBECNÁ</w:t>
        </w:r>
      </w:ins>
      <w:ins w:id="368" w:author="Vlastimil Peterka" w:date="2023-03-08T14:26:00Z">
        <w:r w:rsidR="00A50470">
          <w:rPr>
            <w:b/>
            <w:bCs/>
            <w:lang w:val="cs-CZ"/>
          </w:rPr>
          <w:t xml:space="preserve"> (TU)</w:t>
        </w:r>
      </w:ins>
    </w:p>
    <w:p w14:paraId="3312EBF5" w14:textId="77777777" w:rsidR="002A2EA1" w:rsidRDefault="002A2EA1" w:rsidP="006A6B25">
      <w:pPr>
        <w:pStyle w:val="0Calibrizakladnitext"/>
      </w:pPr>
      <w:r w:rsidRPr="006A6B25">
        <w:rPr>
          <w:i/>
          <w:iCs/>
        </w:rPr>
        <w:t>Hlavní funkční využití:</w:t>
      </w:r>
      <w:r>
        <w:t xml:space="preserve"> stavby a zařízení technické infrastruktury (zásobování vodou, odkanalizování a likvidaci odpadních vod, zásobování plynem, zásobování teplem, zásobování elektrickou energií, telekomunikace).</w:t>
      </w:r>
    </w:p>
    <w:p w14:paraId="77F2D996" w14:textId="77777777" w:rsidR="002A2EA1" w:rsidRDefault="002A2EA1" w:rsidP="006A6B25">
      <w:pPr>
        <w:pStyle w:val="0Calibrizakladnitext"/>
      </w:pPr>
      <w:r w:rsidRPr="006A6B25">
        <w:rPr>
          <w:i/>
          <w:iCs/>
        </w:rPr>
        <w:t>Přípustné funkční využití:</w:t>
      </w:r>
      <w:r>
        <w:t xml:space="preserve"> -.</w:t>
      </w:r>
    </w:p>
    <w:p w14:paraId="3A92498D" w14:textId="77777777" w:rsidR="002A2EA1" w:rsidRDefault="002A2EA1" w:rsidP="006A6B25">
      <w:pPr>
        <w:pStyle w:val="0Calibrizakladnitext"/>
      </w:pPr>
      <w:r w:rsidRPr="006A6B25">
        <w:rPr>
          <w:i/>
          <w:iCs/>
        </w:rPr>
        <w:t>Podmíněně přípustné funkční využití:</w:t>
      </w:r>
      <w:r>
        <w:t xml:space="preserve"> -.</w:t>
      </w:r>
    </w:p>
    <w:p w14:paraId="74CE7E77" w14:textId="6D634954"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30D69357" w14:textId="77777777" w:rsidR="002A2EA1" w:rsidRDefault="002A2EA1" w:rsidP="003E3F8E">
      <w:pPr>
        <w:pStyle w:val="0CalibriNadpis3"/>
      </w:pPr>
      <w:bookmarkStart w:id="369" w:name="_Toc130382000"/>
      <w:r>
        <w:t>PLOCHY VEŘEJNÝCH PROSTRANSTVÍ (§7 Vyhlášky 501 / 2006 Sb., v platném znění)</w:t>
      </w:r>
      <w:bookmarkEnd w:id="369"/>
    </w:p>
    <w:p w14:paraId="3C34BDB5" w14:textId="61C613F7" w:rsidR="002A2EA1" w:rsidRPr="00575DE9" w:rsidRDefault="002A2EA1" w:rsidP="006A6B25">
      <w:pPr>
        <w:pStyle w:val="0Calibrizakladnitext"/>
        <w:rPr>
          <w:b/>
          <w:bCs/>
          <w:lang w:val="cs-CZ"/>
        </w:rPr>
      </w:pPr>
      <w:del w:id="370" w:author="Vlastimil Peterka" w:date="2023-03-08T14:25:00Z">
        <w:r w:rsidRPr="006A6B25" w:rsidDel="00A50470">
          <w:rPr>
            <w:b/>
            <w:bCs/>
          </w:rPr>
          <w:delText>PLOCHY VEŘEJNÝCH PROSTRANSTVÍ</w:delText>
        </w:r>
      </w:del>
      <w:ins w:id="371" w:author="Vlastimil Peterka" w:date="2023-03-08T14:25:00Z">
        <w:r w:rsidR="00A50470">
          <w:rPr>
            <w:b/>
            <w:bCs/>
            <w:lang w:val="cs-CZ"/>
          </w:rPr>
          <w:t>VEŘEJNÁ PRO</w:t>
        </w:r>
      </w:ins>
      <w:ins w:id="372" w:author="Vlastimil Peterka" w:date="2023-03-08T14:26:00Z">
        <w:r w:rsidR="00A50470">
          <w:rPr>
            <w:b/>
            <w:bCs/>
            <w:lang w:val="cs-CZ"/>
          </w:rPr>
          <w:t>STRANSTVÍ VŠEOBECNÁ (PU)</w:t>
        </w:r>
      </w:ins>
    </w:p>
    <w:p w14:paraId="4E5E90C2" w14:textId="16958CB3" w:rsidR="002A2EA1" w:rsidRDefault="002A2EA1" w:rsidP="006A6B25">
      <w:pPr>
        <w:pStyle w:val="0Calibrizakladnitext"/>
      </w:pPr>
      <w:r w:rsidRPr="006A6B25">
        <w:rPr>
          <w:i/>
          <w:iCs/>
        </w:rPr>
        <w:t>Hlavní funkční využití:</w:t>
      </w:r>
      <w:r>
        <w:t xml:space="preserve"> nezastavitelné plochy veřejných prostranství bez omezení přístupu.</w:t>
      </w:r>
    </w:p>
    <w:p w14:paraId="1CE451AC" w14:textId="77777777" w:rsidR="002A2EA1" w:rsidRDefault="002A2EA1" w:rsidP="006A6B25">
      <w:pPr>
        <w:pStyle w:val="0Calibrizakladnitext"/>
      </w:pPr>
      <w:r w:rsidRPr="006A6B25">
        <w:rPr>
          <w:i/>
          <w:iCs/>
        </w:rPr>
        <w:t>Přípustné funkční využití:</w:t>
      </w:r>
      <w:r>
        <w:t xml:space="preserve"> drobné stavby městského mobiliáře.</w:t>
      </w:r>
    </w:p>
    <w:p w14:paraId="7E1DFC3C" w14:textId="77777777" w:rsidR="002A2EA1" w:rsidRDefault="002A2EA1" w:rsidP="006A6B25">
      <w:pPr>
        <w:pStyle w:val="0Calibrizakladnitext"/>
      </w:pPr>
      <w:r w:rsidRPr="006A6B25">
        <w:rPr>
          <w:i/>
          <w:iCs/>
        </w:rPr>
        <w:t>Podmíněně přípustné funkční využití:</w:t>
      </w:r>
      <w:r>
        <w:t xml:space="preserve"> -.</w:t>
      </w:r>
    </w:p>
    <w:p w14:paraId="6479FB1E" w14:textId="7F3F2A4A" w:rsidR="002A2EA1" w:rsidRDefault="002A2EA1" w:rsidP="006A6B25">
      <w:pPr>
        <w:pStyle w:val="0Calibrizakladnitext"/>
        <w:rPr>
          <w:ins w:id="373" w:author="Vlastimil Peterka" w:date="2023-03-08T14:27:00Z"/>
        </w:rPr>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35465A0F" w14:textId="5E598C07" w:rsidR="00A50470" w:rsidRPr="00575DE9" w:rsidRDefault="00B82E9A" w:rsidP="00B82E9A">
      <w:pPr>
        <w:pStyle w:val="0CalibriNadpis3"/>
        <w:rPr>
          <w:lang w:val="cs-CZ"/>
        </w:rPr>
      </w:pPr>
      <w:bookmarkStart w:id="374" w:name="_Toc130382001"/>
      <w:ins w:id="375" w:author="Vlastimil Peterka" w:date="2023-03-08T14:31:00Z">
        <w:r>
          <w:rPr>
            <w:lang w:val="cs-CZ"/>
          </w:rPr>
          <w:t xml:space="preserve">Plochy zeleně </w:t>
        </w:r>
        <w:r w:rsidRPr="00B82E9A">
          <w:rPr>
            <w:lang w:val="cs-CZ"/>
          </w:rPr>
          <w:t>(§7</w:t>
        </w:r>
        <w:r>
          <w:rPr>
            <w:lang w:val="cs-CZ"/>
          </w:rPr>
          <w:t>a</w:t>
        </w:r>
        <w:r w:rsidRPr="00B82E9A">
          <w:rPr>
            <w:lang w:val="cs-CZ"/>
          </w:rPr>
          <w:t xml:space="preserve"> VYHLÁŠKY 501 / 2006 SB., V PLATNÉM ZNĚNÍ)</w:t>
        </w:r>
      </w:ins>
      <w:bookmarkEnd w:id="374"/>
    </w:p>
    <w:p w14:paraId="36A3A7BC" w14:textId="5B648D21" w:rsidR="002A2EA1" w:rsidRPr="00575DE9" w:rsidRDefault="002A2EA1" w:rsidP="006A6B25">
      <w:pPr>
        <w:pStyle w:val="0Calibrizakladnitext"/>
        <w:rPr>
          <w:b/>
          <w:bCs/>
          <w:lang w:val="cs-CZ"/>
        </w:rPr>
      </w:pPr>
      <w:del w:id="376" w:author="Vlastimil Peterka" w:date="2023-03-08T14:26:00Z">
        <w:r w:rsidRPr="006A6B25" w:rsidDel="00A50470">
          <w:rPr>
            <w:b/>
            <w:bCs/>
          </w:rPr>
          <w:delText>PLOCHY VEŘEJNÝCH PROSTRANSTVÍ – VEŘEJNÉ PARKY, HŘBITOVY</w:delText>
        </w:r>
      </w:del>
      <w:ins w:id="377" w:author="Vlastimil Peterka" w:date="2023-03-08T14:26:00Z">
        <w:r w:rsidR="00A50470">
          <w:rPr>
            <w:b/>
            <w:bCs/>
            <w:lang w:val="cs-CZ"/>
          </w:rPr>
          <w:t>ZELEŇ – PARKY A PARKOVĚ UPRAVENÉ PLOCHY</w:t>
        </w:r>
      </w:ins>
      <w:ins w:id="378" w:author="Vlastimil Peterka" w:date="2023-03-08T14:31:00Z">
        <w:r w:rsidR="00B82E9A">
          <w:rPr>
            <w:b/>
            <w:bCs/>
            <w:lang w:val="cs-CZ"/>
          </w:rPr>
          <w:t xml:space="preserve"> (ZP)</w:t>
        </w:r>
      </w:ins>
    </w:p>
    <w:p w14:paraId="3F66981C" w14:textId="012C6095" w:rsidR="002A2EA1" w:rsidRDefault="002A2EA1" w:rsidP="006A6B25">
      <w:pPr>
        <w:pStyle w:val="0Calibrizakladnitext"/>
      </w:pPr>
      <w:r w:rsidRPr="006A6B25">
        <w:rPr>
          <w:i/>
          <w:iCs/>
        </w:rPr>
        <w:t>Hlavní funkční využití:</w:t>
      </w:r>
      <w:r>
        <w:t xml:space="preserve"> záměrně založené, případně záměrně dotvořené plochy zeleně</w:t>
      </w:r>
      <w:del w:id="379" w:author="Vlastimil Peterka" w:date="2023-03-08T14:27:00Z">
        <w:r w:rsidDel="00A50470">
          <w:delText>, případně plochy hřbitovů</w:delText>
        </w:r>
      </w:del>
      <w:r>
        <w:t>.</w:t>
      </w:r>
    </w:p>
    <w:p w14:paraId="5DE64894" w14:textId="77777777" w:rsidR="002A2EA1" w:rsidRDefault="002A2EA1" w:rsidP="006A6B25">
      <w:pPr>
        <w:pStyle w:val="0Calibrizakladnitext"/>
      </w:pPr>
      <w:r w:rsidRPr="006A6B25">
        <w:rPr>
          <w:i/>
          <w:iCs/>
        </w:rPr>
        <w:t>Přípustné funkční využití:</w:t>
      </w:r>
      <w:r>
        <w:t xml:space="preserve"> drobné zahradní stavby, stavby a zařízení pro provoz a údržbu dané plochy.</w:t>
      </w:r>
    </w:p>
    <w:p w14:paraId="667B50DF" w14:textId="77777777" w:rsidR="002A2EA1" w:rsidRDefault="002A2EA1" w:rsidP="006A6B25">
      <w:pPr>
        <w:pStyle w:val="0Calibrizakladnitext"/>
      </w:pPr>
      <w:r w:rsidRPr="006A6B25">
        <w:rPr>
          <w:i/>
          <w:iCs/>
        </w:rPr>
        <w:t>Podmíněně přípustné funkční využití:</w:t>
      </w:r>
      <w:r>
        <w:t xml:space="preserve"> -.</w:t>
      </w:r>
    </w:p>
    <w:p w14:paraId="4CE25BA8" w14:textId="3E532998"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22E31114" w14:textId="77777777" w:rsidR="002A2EA1" w:rsidRDefault="002A2EA1" w:rsidP="003E3F8E">
      <w:pPr>
        <w:pStyle w:val="0CalibriNadpis3"/>
      </w:pPr>
      <w:bookmarkStart w:id="380" w:name="_Toc130382002"/>
      <w:r>
        <w:lastRenderedPageBreak/>
        <w:t>PLOCHY VODNÍ A VODOHOSPODÁŘSKÉ (§13 Vyhlášky 501 / 2006 Sb., v platném znění)</w:t>
      </w:r>
      <w:bookmarkEnd w:id="380"/>
    </w:p>
    <w:p w14:paraId="7C0CE2F5" w14:textId="50D26D32" w:rsidR="002A2EA1" w:rsidRPr="00575DE9" w:rsidRDefault="002A2EA1" w:rsidP="006A6B25">
      <w:pPr>
        <w:pStyle w:val="0Calibrizakladnitext"/>
        <w:rPr>
          <w:b/>
          <w:bCs/>
          <w:lang w:val="cs-CZ"/>
        </w:rPr>
      </w:pPr>
      <w:del w:id="381" w:author="Vlastimil Peterka" w:date="2023-03-08T14:32:00Z">
        <w:r w:rsidRPr="006A6B25" w:rsidDel="00B82E9A">
          <w:rPr>
            <w:b/>
            <w:bCs/>
          </w:rPr>
          <w:delText>PLOCHY VODNÍ A VODOHOSPODÁŘSKÉ</w:delText>
        </w:r>
      </w:del>
      <w:ins w:id="382" w:author="Vlastimil Peterka" w:date="2023-03-08T14:32:00Z">
        <w:r w:rsidR="00B82E9A">
          <w:rPr>
            <w:b/>
            <w:bCs/>
            <w:lang w:val="cs-CZ"/>
          </w:rPr>
          <w:t>VODNÍ A VODOHOSPODÁŘSKÉ VŠEOBECNÉ (WU)</w:t>
        </w:r>
      </w:ins>
    </w:p>
    <w:p w14:paraId="156BD40E" w14:textId="0A1DB12D" w:rsidR="002A2EA1" w:rsidRDefault="002A2EA1" w:rsidP="006A6B25">
      <w:pPr>
        <w:pStyle w:val="0Calibrizakladnitext"/>
      </w:pPr>
      <w:r w:rsidRPr="006A6B25">
        <w:rPr>
          <w:i/>
          <w:iCs/>
        </w:rPr>
        <w:t>Hlavní funkční využití:</w:t>
      </w:r>
      <w:r>
        <w:t xml:space="preserve"> vodní plochy a vodní toky.</w:t>
      </w:r>
    </w:p>
    <w:p w14:paraId="64B2EB16" w14:textId="77777777" w:rsidR="002A2EA1" w:rsidRDefault="002A2EA1" w:rsidP="006A6B25">
      <w:pPr>
        <w:pStyle w:val="0Calibrizakladnitext"/>
      </w:pPr>
      <w:r w:rsidRPr="006A6B25">
        <w:rPr>
          <w:i/>
          <w:iCs/>
        </w:rPr>
        <w:t>Přípustné funkční využití:</w:t>
      </w:r>
      <w:r>
        <w:t xml:space="preserve"> stavby a zařízení pro provoz a údržbu dané plochy; technická infrastruktura; prvky územního systému ekologické stability (ÚSES).</w:t>
      </w:r>
    </w:p>
    <w:p w14:paraId="3EF18834" w14:textId="77777777" w:rsidR="002A2EA1" w:rsidRDefault="002A2EA1" w:rsidP="006A6B25">
      <w:pPr>
        <w:pStyle w:val="0Calibrizakladnitext"/>
      </w:pPr>
      <w:r w:rsidRPr="006A6B25">
        <w:rPr>
          <w:i/>
          <w:iCs/>
        </w:rPr>
        <w:t>Podmíněně přípustné funkční využití:</w:t>
      </w:r>
      <w:r>
        <w:t xml:space="preserve"> -.</w:t>
      </w:r>
    </w:p>
    <w:p w14:paraId="36D2B631" w14:textId="6E3466F9"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4CA454E2" w14:textId="77777777" w:rsidR="002A2EA1" w:rsidRDefault="002A2EA1" w:rsidP="003E3F8E">
      <w:pPr>
        <w:pStyle w:val="0CalibriNadpis3"/>
      </w:pPr>
      <w:bookmarkStart w:id="383" w:name="_Toc130382003"/>
      <w:r>
        <w:t>PLOCHY ZEMĚDĚLSKÉ (§14 Vyhlášky 501 / 2006 Sb., v platném znění)</w:t>
      </w:r>
      <w:bookmarkEnd w:id="383"/>
    </w:p>
    <w:p w14:paraId="18401CFD" w14:textId="18F3E43C" w:rsidR="002A2EA1" w:rsidRPr="00575DE9" w:rsidRDefault="002A2EA1" w:rsidP="006A6B25">
      <w:pPr>
        <w:pStyle w:val="0Calibrizakladnitext"/>
        <w:rPr>
          <w:b/>
          <w:bCs/>
          <w:lang w:val="cs-CZ"/>
        </w:rPr>
      </w:pPr>
      <w:del w:id="384" w:author="Vlastimil Peterka" w:date="2023-03-08T14:32:00Z">
        <w:r w:rsidRPr="006A6B25" w:rsidDel="00B82E9A">
          <w:rPr>
            <w:b/>
            <w:bCs/>
          </w:rPr>
          <w:delText xml:space="preserve">PLOCHY ZEMĚDĚLSKÉ </w:delText>
        </w:r>
      </w:del>
      <w:ins w:id="385" w:author="Vlastimil Peterka" w:date="2023-03-08T14:32:00Z">
        <w:r w:rsidR="00B82E9A">
          <w:rPr>
            <w:b/>
            <w:bCs/>
            <w:lang w:val="cs-CZ"/>
          </w:rPr>
          <w:t>ZEMĚDĚLSKÉ VŠEOBECNÉ (AU)</w:t>
        </w:r>
      </w:ins>
    </w:p>
    <w:p w14:paraId="6EA4D7FF" w14:textId="7E4668EE" w:rsidR="002A2EA1" w:rsidRDefault="002A2EA1" w:rsidP="006A6B25">
      <w:pPr>
        <w:pStyle w:val="0Calibrizakladnitext"/>
      </w:pPr>
      <w:r w:rsidRPr="006A6B25">
        <w:rPr>
          <w:i/>
          <w:iCs/>
        </w:rPr>
        <w:t>Hlavní funkční využití:</w:t>
      </w:r>
      <w:r>
        <w:t xml:space="preserve"> zemědělský půdní fond (ZPF).</w:t>
      </w:r>
    </w:p>
    <w:p w14:paraId="44FF336B" w14:textId="77777777" w:rsidR="002A2EA1" w:rsidRDefault="002A2EA1" w:rsidP="006A6B25">
      <w:pPr>
        <w:pStyle w:val="0Calibrizakladnitext"/>
      </w:pPr>
      <w:r w:rsidRPr="006A6B25">
        <w:rPr>
          <w:i/>
          <w:iCs/>
        </w:rPr>
        <w:t>Přípustné funkční využití:</w:t>
      </w:r>
      <w:r>
        <w:t xml:space="preserve"> stavby a zařízení pro provoz a údržbu dané plochy; prvky územního systému ekologické stability (ÚSES).</w:t>
      </w:r>
    </w:p>
    <w:p w14:paraId="0D646B5D" w14:textId="77777777" w:rsidR="002A2EA1" w:rsidRDefault="002A2EA1" w:rsidP="006A6B25">
      <w:pPr>
        <w:pStyle w:val="0Calibrizakladnitext"/>
      </w:pPr>
      <w:r w:rsidRPr="006A6B25">
        <w:rPr>
          <w:i/>
          <w:iCs/>
        </w:rPr>
        <w:t>Podmíněně přípustné funkční využití:</w:t>
      </w:r>
      <w:r>
        <w:t xml:space="preserve"> dopravní a technická infrastruktura – podmínkou je neexistence prokazatelně alternativního řešení.</w:t>
      </w:r>
    </w:p>
    <w:p w14:paraId="607779F1" w14:textId="77777777" w:rsidR="002A2EA1" w:rsidRDefault="002A2EA1" w:rsidP="006A6B25">
      <w:pPr>
        <w:pStyle w:val="0Calibrizakladnitext"/>
      </w:pPr>
      <w:r w:rsidRPr="006A6B25">
        <w:rPr>
          <w:i/>
          <w:iCs/>
        </w:rPr>
        <w:t>Nepřípustné funkční využití:</w:t>
      </w:r>
      <w:r>
        <w:t xml:space="preserve"> veškeré funkční využití, které je neslučitelné, není v souladu, či nesouvisí s hlavním, přípustným a podmíněně přípustným funkčním využitím.</w:t>
      </w:r>
    </w:p>
    <w:p w14:paraId="7D4A609D" w14:textId="77777777" w:rsidR="002A2EA1" w:rsidRDefault="002A2EA1" w:rsidP="003E3F8E">
      <w:pPr>
        <w:pStyle w:val="0CalibriNadpis3"/>
      </w:pPr>
      <w:bookmarkStart w:id="386" w:name="_Toc130382004"/>
      <w:r>
        <w:t>PLOCHY LESNÍ (§15 Vyhlášky 501 / 2006 Sb., v platném znění)</w:t>
      </w:r>
      <w:bookmarkEnd w:id="386"/>
    </w:p>
    <w:p w14:paraId="49713A83" w14:textId="6A330DB6" w:rsidR="002A2EA1" w:rsidRPr="00575DE9" w:rsidRDefault="002A2EA1" w:rsidP="009D52EB">
      <w:pPr>
        <w:pStyle w:val="0Calibrizakladnitext"/>
        <w:rPr>
          <w:b/>
          <w:bCs/>
          <w:lang w:val="cs-CZ"/>
        </w:rPr>
      </w:pPr>
      <w:del w:id="387" w:author="Vlastimil Peterka" w:date="2023-03-08T14:33:00Z">
        <w:r w:rsidRPr="006A6B25" w:rsidDel="00B82E9A">
          <w:rPr>
            <w:b/>
            <w:bCs/>
          </w:rPr>
          <w:delText>PLOCHY LESNÍ</w:delText>
        </w:r>
      </w:del>
      <w:ins w:id="388" w:author="Vlastimil Peterka" w:date="2023-03-08T14:33:00Z">
        <w:r w:rsidR="00B82E9A">
          <w:rPr>
            <w:b/>
            <w:bCs/>
            <w:lang w:val="cs-CZ"/>
          </w:rPr>
          <w:t>LESNÍ VŠEOBECNÉ (LU)</w:t>
        </w:r>
      </w:ins>
    </w:p>
    <w:p w14:paraId="17DE9E4A" w14:textId="03F86C77" w:rsidR="002A2EA1" w:rsidRPr="006A6B25" w:rsidRDefault="002A2EA1" w:rsidP="009D52EB">
      <w:pPr>
        <w:pStyle w:val="0Calibrizakladnitext"/>
      </w:pPr>
      <w:r w:rsidRPr="006A6B25">
        <w:rPr>
          <w:i/>
          <w:iCs/>
        </w:rPr>
        <w:t>Hlavní funkční využití:</w:t>
      </w:r>
      <w:r w:rsidRPr="006A6B25">
        <w:t xml:space="preserve"> pozemky určené k plnění funkcí lesa (PUPFL).</w:t>
      </w:r>
    </w:p>
    <w:p w14:paraId="526B4989" w14:textId="77777777" w:rsidR="002A2EA1" w:rsidRPr="006A6B25" w:rsidRDefault="002A2EA1" w:rsidP="009D52EB">
      <w:pPr>
        <w:pStyle w:val="0Calibrizakladnitext"/>
      </w:pPr>
      <w:r w:rsidRPr="006A6B25">
        <w:rPr>
          <w:i/>
          <w:iCs/>
        </w:rPr>
        <w:t>Přípustné funkční využití:</w:t>
      </w:r>
      <w:r w:rsidRPr="006A6B25">
        <w:t xml:space="preserve"> stavby a zařízení pro provoz a údržbu dané plochy; prvky územního systému ekologické stability (ÚSES).</w:t>
      </w:r>
    </w:p>
    <w:p w14:paraId="78F0DFA3" w14:textId="77777777" w:rsidR="002A2EA1" w:rsidRPr="006A6B25" w:rsidRDefault="002A2EA1" w:rsidP="009D52EB">
      <w:pPr>
        <w:pStyle w:val="0Calibrizakladnitext"/>
      </w:pPr>
      <w:r w:rsidRPr="006A6B25">
        <w:rPr>
          <w:i/>
          <w:iCs/>
        </w:rPr>
        <w:t>Podmíněně přípustné funkční využití:</w:t>
      </w:r>
      <w:r w:rsidRPr="006A6B25">
        <w:t xml:space="preserve"> dopravní a technická infrastruktura – podmínkou je neexistence prokazatelně alternativního řešení.</w:t>
      </w:r>
    </w:p>
    <w:p w14:paraId="7C2C313A" w14:textId="46698A43" w:rsidR="006A6B25" w:rsidRPr="006A6B25" w:rsidRDefault="002A2EA1" w:rsidP="009D52EB">
      <w:pPr>
        <w:pStyle w:val="0Calibrizakladnitext"/>
      </w:pPr>
      <w:r w:rsidRPr="006A6B25">
        <w:rPr>
          <w:i/>
          <w:iCs/>
        </w:rPr>
        <w:t>Nepřípustné funkční využití:</w:t>
      </w:r>
      <w:r w:rsidRPr="006A6B25">
        <w:t xml:space="preserve"> veškeré funkční využití, které je neslučitelné, není v souladu, či nesouvisí s hlavním, přípustným a podmíněně přípustným funkčním využitím.</w:t>
      </w:r>
    </w:p>
    <w:p w14:paraId="16E959AA" w14:textId="20B4F62E" w:rsidR="002A2EA1" w:rsidRPr="00575DE9" w:rsidRDefault="002A2EA1" w:rsidP="009D52EB">
      <w:pPr>
        <w:pStyle w:val="0Calibrizakladnitext"/>
        <w:rPr>
          <w:b/>
          <w:bCs/>
          <w:lang w:val="cs-CZ"/>
        </w:rPr>
      </w:pPr>
      <w:del w:id="389" w:author="Vlastimil Peterka" w:date="2023-03-08T14:33:00Z">
        <w:r w:rsidRPr="006A6B25" w:rsidDel="00B82E9A">
          <w:rPr>
            <w:b/>
            <w:bCs/>
          </w:rPr>
          <w:delText>PLOCHY LESNÍ</w:delText>
        </w:r>
      </w:del>
      <w:ins w:id="390" w:author="Vlastimil Peterka" w:date="2023-03-08T14:33:00Z">
        <w:r w:rsidR="00B82E9A">
          <w:rPr>
            <w:b/>
            <w:bCs/>
            <w:lang w:val="cs-CZ"/>
          </w:rPr>
          <w:t>LESNÍ JINÉ</w:t>
        </w:r>
      </w:ins>
      <w:r w:rsidRPr="006A6B25">
        <w:rPr>
          <w:b/>
          <w:bCs/>
        </w:rPr>
        <w:t xml:space="preserve"> – VYUŽÍVANÉ PRO SPORT A REKREACI</w:t>
      </w:r>
      <w:ins w:id="391" w:author="Vlastimil Peterka" w:date="2023-03-08T14:33:00Z">
        <w:r w:rsidR="00B82E9A">
          <w:rPr>
            <w:b/>
            <w:bCs/>
            <w:lang w:val="cs-CZ"/>
          </w:rPr>
          <w:t xml:space="preserve"> (LX)</w:t>
        </w:r>
      </w:ins>
    </w:p>
    <w:p w14:paraId="112184A2" w14:textId="145566AA" w:rsidR="002A2EA1" w:rsidRPr="006A6B25" w:rsidRDefault="002A2EA1" w:rsidP="009D52EB">
      <w:pPr>
        <w:pStyle w:val="0Calibrizakladnitext"/>
      </w:pPr>
      <w:r w:rsidRPr="006A6B25">
        <w:rPr>
          <w:i/>
          <w:iCs/>
        </w:rPr>
        <w:t>Hlavní funkční využití:</w:t>
      </w:r>
      <w:r w:rsidRPr="006A6B25">
        <w:t xml:space="preserve"> pozemky určené k plnění funkcí lesa (PUPFL).</w:t>
      </w:r>
    </w:p>
    <w:p w14:paraId="4DEA0554" w14:textId="77777777" w:rsidR="002A2EA1" w:rsidRPr="006A6B25" w:rsidRDefault="002A2EA1" w:rsidP="009D52EB">
      <w:pPr>
        <w:pStyle w:val="0Calibrizakladnitext"/>
      </w:pPr>
      <w:r w:rsidRPr="006A6B25">
        <w:rPr>
          <w:i/>
          <w:iCs/>
        </w:rPr>
        <w:t>Přípustné funkční využití:</w:t>
      </w:r>
      <w:r w:rsidRPr="006A6B25">
        <w:t xml:space="preserve"> stavby a zařízení pro provoz a údržbu dané plochy; prvky územního systému ekologické stability (ÚSES). </w:t>
      </w:r>
    </w:p>
    <w:p w14:paraId="25DB567D" w14:textId="77777777" w:rsidR="002A2EA1" w:rsidRPr="006A6B25" w:rsidRDefault="002A2EA1" w:rsidP="009D52EB">
      <w:pPr>
        <w:pStyle w:val="0Calibrizakladnitext"/>
      </w:pPr>
      <w:r w:rsidRPr="006A6B25">
        <w:rPr>
          <w:i/>
          <w:iCs/>
        </w:rPr>
        <w:t>Podmíněně přípustné funkční využití:</w:t>
      </w:r>
      <w:r w:rsidRPr="006A6B25">
        <w:t xml:space="preserve"> dopravní a technická infrastruktura – podmínkou je neexistence prokazatelně alternativního řešení. Plochy sportovní a rekreační (tábořiště / kempink apod.). Podmínkou je, že nesmí být v rozporu s hlavním funkčním využitím a nesmí narušit stávající charakter území; podmínkou je, že nebudou v souvislosti se sportovním a rekreačním využitím realizovány žádné stavby.</w:t>
      </w:r>
    </w:p>
    <w:p w14:paraId="71B0B17D" w14:textId="1BF06DE2" w:rsidR="002A2EA1" w:rsidRPr="006A6B25" w:rsidRDefault="002A2EA1" w:rsidP="009D52EB">
      <w:pPr>
        <w:pStyle w:val="0Calibrizakladnitext"/>
      </w:pPr>
      <w:r w:rsidRPr="006A6B25">
        <w:rPr>
          <w:i/>
          <w:iCs/>
        </w:rPr>
        <w:t>Nepřípustné funkční využití:</w:t>
      </w:r>
      <w:r w:rsidRPr="006A6B25">
        <w:t xml:space="preserve"> veškeré funkční využití, které je neslučitelné, není v souladu, či nesouvisí s hlavním, přípustným a podmíněně přípustným funkčním využitím.</w:t>
      </w:r>
    </w:p>
    <w:p w14:paraId="2295F38F" w14:textId="77777777" w:rsidR="002A2EA1" w:rsidRDefault="002A2EA1" w:rsidP="003E3F8E">
      <w:pPr>
        <w:pStyle w:val="0CalibriNadpis3"/>
      </w:pPr>
      <w:bookmarkStart w:id="392" w:name="_Toc130382005"/>
      <w:r>
        <w:t>PLOCHY PŘÍRODNÍ (§16 Vyhlášky 501 / 2006 Sb., v platném znění)</w:t>
      </w:r>
      <w:bookmarkEnd w:id="392"/>
    </w:p>
    <w:p w14:paraId="34DBBD9C" w14:textId="1FF7FA8A" w:rsidR="002A2EA1" w:rsidRPr="00575DE9" w:rsidRDefault="002A2EA1" w:rsidP="009D52EB">
      <w:pPr>
        <w:pStyle w:val="0Calibrizakladnitext"/>
        <w:rPr>
          <w:b/>
          <w:bCs/>
          <w:lang w:val="cs-CZ"/>
        </w:rPr>
      </w:pPr>
      <w:del w:id="393" w:author="Vlastimil Peterka" w:date="2023-03-08T14:33:00Z">
        <w:r w:rsidRPr="006A6B25" w:rsidDel="00B82E9A">
          <w:rPr>
            <w:b/>
            <w:bCs/>
          </w:rPr>
          <w:delText>PLOCHY PŘÍRODNÍ</w:delText>
        </w:r>
      </w:del>
      <w:ins w:id="394" w:author="Vlastimil Peterka" w:date="2023-03-08T14:33:00Z">
        <w:r w:rsidR="00B82E9A">
          <w:rPr>
            <w:b/>
            <w:bCs/>
            <w:lang w:val="cs-CZ"/>
          </w:rPr>
          <w:t>PŘÍRODNÍ VŠEOBECNÉ (NU)</w:t>
        </w:r>
      </w:ins>
    </w:p>
    <w:p w14:paraId="6D05D99E" w14:textId="77777777" w:rsidR="002A2EA1" w:rsidRPr="006A6B25" w:rsidRDefault="002A2EA1" w:rsidP="009D52EB">
      <w:pPr>
        <w:pStyle w:val="0Calibrizakladnitext"/>
      </w:pPr>
      <w:r w:rsidRPr="006A6B25">
        <w:rPr>
          <w:i/>
          <w:iCs/>
        </w:rPr>
        <w:t>Hlavní funkční využití:</w:t>
      </w:r>
      <w:r w:rsidRPr="006A6B25">
        <w:t xml:space="preserve"> plochy přírodní, zajišťující podmínky pro ochranu přírody a krajiny.</w:t>
      </w:r>
    </w:p>
    <w:p w14:paraId="147A7B56" w14:textId="77777777" w:rsidR="002A2EA1" w:rsidRPr="006A6B25" w:rsidRDefault="002A2EA1" w:rsidP="009D52EB">
      <w:pPr>
        <w:pStyle w:val="0Calibrizakladnitext"/>
      </w:pPr>
      <w:r w:rsidRPr="006A6B25">
        <w:rPr>
          <w:i/>
          <w:iCs/>
        </w:rPr>
        <w:lastRenderedPageBreak/>
        <w:t>Přípustné funkční využití:</w:t>
      </w:r>
      <w:r w:rsidRPr="006A6B25">
        <w:t xml:space="preserve"> ochrana přírody a krajiny.</w:t>
      </w:r>
    </w:p>
    <w:p w14:paraId="39DA4C50" w14:textId="77777777" w:rsidR="002A2EA1" w:rsidRPr="006A6B25" w:rsidRDefault="002A2EA1" w:rsidP="009D52EB">
      <w:pPr>
        <w:pStyle w:val="0Calibrizakladnitext"/>
      </w:pPr>
      <w:r w:rsidRPr="006A6B25">
        <w:rPr>
          <w:i/>
          <w:iCs/>
        </w:rPr>
        <w:t>Podmíněně přípustné funkční využití</w:t>
      </w:r>
      <w:r w:rsidRPr="006A6B25">
        <w:t>: dopravní a technická infrastruktura – podmínkou je neexistence prokazatelně alternativního řešení.</w:t>
      </w:r>
    </w:p>
    <w:p w14:paraId="6C2A88B8" w14:textId="40BEF132" w:rsidR="002A2EA1" w:rsidRPr="006A6B25" w:rsidRDefault="002A2EA1" w:rsidP="009D52EB">
      <w:pPr>
        <w:pStyle w:val="0Calibrizakladnitext"/>
      </w:pPr>
      <w:r w:rsidRPr="006A6B25">
        <w:rPr>
          <w:i/>
          <w:iCs/>
        </w:rPr>
        <w:t>Nepřípustné funkční využití:</w:t>
      </w:r>
      <w:r w:rsidRPr="006A6B25">
        <w:t xml:space="preserve"> veškeré funkční využití, které je neslučitelné, není v souladu, či nesouvisí s hlavním, přípustným a podmíněně přípustným funkčním využitím.</w:t>
      </w:r>
    </w:p>
    <w:p w14:paraId="47DE4A63" w14:textId="5EE476E9" w:rsidR="002A2EA1" w:rsidRDefault="002A2EA1" w:rsidP="002A2EA1">
      <w:pPr>
        <w:pStyle w:val="0CalibriNadpis2"/>
      </w:pPr>
      <w:bookmarkStart w:id="395" w:name="_Toc130382006"/>
      <w:r>
        <w:t>ZASTAVĚNÉ ÚZEMÍ OBCE:</w:t>
      </w:r>
      <w:bookmarkEnd w:id="395"/>
    </w:p>
    <w:p w14:paraId="35D8A01E" w14:textId="77777777" w:rsidR="002A2EA1" w:rsidRDefault="002A2EA1" w:rsidP="009D52EB">
      <w:pPr>
        <w:pStyle w:val="0Calibrizakladnitext"/>
      </w:pPr>
      <w:r w:rsidRPr="009D52EB">
        <w:rPr>
          <w:i/>
          <w:iCs/>
        </w:rPr>
        <w:t>Základní charakteristika:</w:t>
      </w:r>
      <w:r>
        <w:t xml:space="preserve"> stabilizovaná část obce, nepředpokládají se výraznější doplnění struktury; systém veřejných prostranství je nutno respektovat.</w:t>
      </w:r>
    </w:p>
    <w:p w14:paraId="528364CE" w14:textId="77777777" w:rsidR="002A2EA1" w:rsidRDefault="002A2EA1" w:rsidP="009D52EB">
      <w:pPr>
        <w:pStyle w:val="0Calibrizakladnitext"/>
      </w:pPr>
      <w:r w:rsidRPr="009D52EB">
        <w:rPr>
          <w:i/>
          <w:iCs/>
        </w:rPr>
        <w:t>Doplňující funkční regulace:</w:t>
      </w:r>
      <w:r>
        <w:t xml:space="preserve"> bydlení v rodinných domech, podmíněně přípustné je doplnění základním občanským vybavením (podmínkou je nezhoršení standardu bydlení v rodinných domech); připuštěn je další rozvoj uvnitř stávajících areálů – ploch občanského vybavení a ploch výroby a skladování; tento rozvoj musí vždy respektovat charakter obce, především její prostorové uspořádání.</w:t>
      </w:r>
    </w:p>
    <w:p w14:paraId="15BF1EBC" w14:textId="77777777" w:rsidR="002A2EA1" w:rsidRDefault="002A2EA1" w:rsidP="009D52EB">
      <w:pPr>
        <w:pStyle w:val="0Calibrizakladnitext"/>
      </w:pPr>
      <w:r w:rsidRPr="009D52EB">
        <w:rPr>
          <w:i/>
          <w:iCs/>
        </w:rPr>
        <w:t>Doplňující prostorová regulace:</w:t>
      </w:r>
      <w:r>
        <w:t xml:space="preserve"> max. zastavěnost parcely (nadzemními objekty): 50%, minimální zastoupení zeleně: 25%; max. podlažnost: 2 nadzemní podlaží (včetně využitého podkroví - v případě zastřešení šikmou střechou); případné objekty nové / rekonstruované zástavby budou umisťovány na zastavovací čáru, která vychází z kontextu stávající zástavby, zejména ve vztahu k veřejnému prostranství; případné objekty nové / rekonstruované zástavby budou respektovat původní uspořádání, především objemové, měřítkové a materiálové. Ve stávající zástavbě lze připustit dělení, nebo zcelování pozemků – za předpokladu, že nedojde ke překročení max. zastavěnosti parcely (nadzemními objekty).</w:t>
      </w:r>
    </w:p>
    <w:p w14:paraId="1B8DE95C" w14:textId="31D0CA6E" w:rsidR="002A2EA1" w:rsidRDefault="002A2EA1" w:rsidP="006A6B25">
      <w:pPr>
        <w:pStyle w:val="0Calibrizakladnitext"/>
      </w:pPr>
      <w:r w:rsidRPr="009D52EB">
        <w:rPr>
          <w:i/>
          <w:iCs/>
        </w:rPr>
        <w:t>Provozní regulace:</w:t>
      </w:r>
      <w:r>
        <w:t xml:space="preserve"> odstav motorových vozidel nutno zajistit na vlastním pozemku; další intenzifikace stávající zástavby je možná pouze po povolení užívání technické a dopravní infrastruktury pro obsluhu příslušných ploch.</w:t>
      </w:r>
    </w:p>
    <w:p w14:paraId="2E3E23D9" w14:textId="77777777" w:rsidR="002A2EA1" w:rsidRDefault="002A2EA1" w:rsidP="003E3F8E">
      <w:pPr>
        <w:pStyle w:val="0CalibriNadpis2"/>
      </w:pPr>
      <w:bookmarkStart w:id="396" w:name="_Toc130382007"/>
      <w:r>
        <w:t>VYMEZENÍ ZASTAVITELNÝCH PLOCH</w:t>
      </w:r>
      <w:bookmarkEnd w:id="396"/>
    </w:p>
    <w:p w14:paraId="5631BA5D" w14:textId="755229B9" w:rsidR="002A2EA1" w:rsidRDefault="002A2EA1" w:rsidP="00E94E60">
      <w:pPr>
        <w:pStyle w:val="0Calibrizakladnitext"/>
      </w:pPr>
      <w:r>
        <w:t>Územním plánem jsou navrženy následující zastavitelné plochy (viz Výkres základního členění území a Hlavní výkres).</w:t>
      </w:r>
    </w:p>
    <w:p w14:paraId="4CC76537" w14:textId="654538FA" w:rsidR="002A2EA1" w:rsidRPr="00575DE9" w:rsidRDefault="002A2EA1" w:rsidP="00E94E60">
      <w:pPr>
        <w:pStyle w:val="0Calibrizakladnitext"/>
        <w:rPr>
          <w:b/>
          <w:bCs/>
          <w:lang w:val="cs-CZ"/>
        </w:rPr>
      </w:pPr>
      <w:r w:rsidRPr="00E94E60">
        <w:rPr>
          <w:b/>
          <w:bCs/>
        </w:rPr>
        <w:t xml:space="preserve">Lokalita </w:t>
      </w:r>
      <w:del w:id="397" w:author="Vlastimil Peterka" w:date="2023-03-08T14:34:00Z">
        <w:r w:rsidRPr="00E94E60" w:rsidDel="00B82E9A">
          <w:rPr>
            <w:b/>
            <w:bCs/>
          </w:rPr>
          <w:delText>BV1</w:delText>
        </w:r>
      </w:del>
      <w:ins w:id="398" w:author="Vlastimil Peterka" w:date="2023-03-08T14:34:00Z">
        <w:r w:rsidR="00B82E9A">
          <w:rPr>
            <w:b/>
            <w:bCs/>
            <w:lang w:val="cs-CZ"/>
          </w:rPr>
          <w:t>Z.1</w:t>
        </w:r>
      </w:ins>
    </w:p>
    <w:p w14:paraId="1882CA3F"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6C958F80" w14:textId="6936BF67" w:rsidR="002A2EA1" w:rsidRDefault="002A2EA1" w:rsidP="00E94E60">
      <w:pPr>
        <w:pStyle w:val="0Calibrizakladnitext"/>
      </w:pPr>
      <w:r w:rsidRPr="00E94E60">
        <w:rPr>
          <w:i/>
          <w:iCs/>
        </w:rPr>
        <w:t>Rozloha:</w:t>
      </w:r>
      <w:r>
        <w:t xml:space="preserve"> 47.058,76 m</w:t>
      </w:r>
      <w:r w:rsidR="009137EB" w:rsidRPr="00334EF4">
        <w:rPr>
          <w:vertAlign w:val="superscript"/>
          <w:lang w:val="cs-CZ"/>
        </w:rPr>
        <w:t>2</w:t>
      </w:r>
      <w:r>
        <w:t>.</w:t>
      </w:r>
    </w:p>
    <w:p w14:paraId="40AF1FAE" w14:textId="77777777" w:rsidR="002A2EA1" w:rsidRDefault="002A2EA1" w:rsidP="00E94E60">
      <w:pPr>
        <w:pStyle w:val="0Calibrizakladnitext"/>
      </w:pPr>
      <w:r w:rsidRPr="00E94E60">
        <w:rPr>
          <w:i/>
          <w:iCs/>
        </w:rPr>
        <w:t>Doplňující funkční regulace:</w:t>
      </w:r>
      <w:r>
        <w:t xml:space="preserve"> bydlení v rodinných domech.</w:t>
      </w:r>
    </w:p>
    <w:p w14:paraId="195F2B8F" w14:textId="77777777" w:rsidR="002A2EA1" w:rsidRPr="00E94E60" w:rsidRDefault="002A2EA1" w:rsidP="00E94E60">
      <w:pPr>
        <w:pStyle w:val="0Calibrizakladnitext"/>
        <w:rPr>
          <w:i/>
          <w:iCs/>
        </w:rPr>
      </w:pPr>
      <w:r w:rsidRPr="00E94E60">
        <w:rPr>
          <w:i/>
          <w:iCs/>
        </w:rPr>
        <w:t xml:space="preserve">Doplňující prostorová regulace: </w:t>
      </w:r>
    </w:p>
    <w:p w14:paraId="7316BC27" w14:textId="403DDD4A" w:rsidR="002A2EA1" w:rsidRDefault="002A2EA1">
      <w:pPr>
        <w:pStyle w:val="0Calibrizakladnitext"/>
        <w:numPr>
          <w:ilvl w:val="0"/>
          <w:numId w:val="10"/>
        </w:numPr>
      </w:pPr>
      <w:r>
        <w:t xml:space="preserve">max. zastavěnost parcely (nadzemními objekty): 35%; </w:t>
      </w:r>
    </w:p>
    <w:p w14:paraId="4A3D0EA4" w14:textId="205F2FD5" w:rsidR="002A2EA1" w:rsidRDefault="002A2EA1">
      <w:pPr>
        <w:pStyle w:val="0Calibrizakladnitext"/>
        <w:numPr>
          <w:ilvl w:val="0"/>
          <w:numId w:val="10"/>
        </w:numPr>
      </w:pPr>
      <w:r>
        <w:t xml:space="preserve">minimální zastoupení zeleně: 40%; </w:t>
      </w:r>
    </w:p>
    <w:p w14:paraId="236787C4" w14:textId="7EBAD0F2" w:rsidR="002A2EA1" w:rsidRDefault="002A2EA1">
      <w:pPr>
        <w:pStyle w:val="0Calibrizakladnitext"/>
        <w:numPr>
          <w:ilvl w:val="0"/>
          <w:numId w:val="10"/>
        </w:numPr>
      </w:pPr>
      <w:r>
        <w:t xml:space="preserve">max. podlažnost: 2 nadzemní podlaží (včetně využitého podkroví); </w:t>
      </w:r>
    </w:p>
    <w:p w14:paraId="55D02A0B" w14:textId="5FEEDA8F" w:rsidR="002A2EA1" w:rsidRDefault="002A2EA1">
      <w:pPr>
        <w:pStyle w:val="0Calibrizakladnitext"/>
        <w:numPr>
          <w:ilvl w:val="0"/>
          <w:numId w:val="10"/>
        </w:numPr>
      </w:pPr>
      <w:r>
        <w:t>min. velikost parcely: 1.000 m</w:t>
      </w:r>
      <w:r w:rsidRPr="009137EB">
        <w:rPr>
          <w:vertAlign w:val="superscript"/>
        </w:rPr>
        <w:t>2</w:t>
      </w:r>
      <w:r>
        <w:t xml:space="preserve">; </w:t>
      </w:r>
    </w:p>
    <w:p w14:paraId="2DE9B88C" w14:textId="69438985" w:rsidR="002A2EA1" w:rsidRDefault="002A2EA1">
      <w:pPr>
        <w:pStyle w:val="0Calibrizakladnitext"/>
        <w:numPr>
          <w:ilvl w:val="0"/>
          <w:numId w:val="10"/>
        </w:numPr>
      </w:pPr>
      <w:r>
        <w:t xml:space="preserve">minimální plocha veřejných prostranství: 15% z celkové plochy lokality; </w:t>
      </w:r>
    </w:p>
    <w:p w14:paraId="7A599072" w14:textId="5EFFB0E5" w:rsidR="002A2EA1" w:rsidRDefault="002A2EA1">
      <w:pPr>
        <w:pStyle w:val="0Calibrizakladnitext"/>
        <w:numPr>
          <w:ilvl w:val="0"/>
          <w:numId w:val="10"/>
        </w:numPr>
      </w:pPr>
      <w:r>
        <w:t xml:space="preserve">nová uliční síť bude navazovat na uliční síť zastavěného území a bude vycházet z historické cestní sítě v území; </w:t>
      </w:r>
    </w:p>
    <w:p w14:paraId="59077174" w14:textId="12322B85" w:rsidR="002A2EA1" w:rsidRDefault="002A2EA1">
      <w:pPr>
        <w:pStyle w:val="0Calibrizakladnitext"/>
        <w:numPr>
          <w:ilvl w:val="0"/>
          <w:numId w:val="10"/>
        </w:numPr>
      </w:pPr>
      <w:r>
        <w:t>minimální šířka uličního prostoru bude 10 m (mezi hranicemi protilehlých pozemků).</w:t>
      </w:r>
    </w:p>
    <w:p w14:paraId="29033687" w14:textId="2346E6CA" w:rsidR="002A2EA1" w:rsidRPr="00E94E60" w:rsidRDefault="002A2EA1" w:rsidP="00E94E60">
      <w:pPr>
        <w:pStyle w:val="0Calibrizakladnitext"/>
        <w:rPr>
          <w:i/>
          <w:iCs/>
        </w:rPr>
      </w:pPr>
      <w:r w:rsidRPr="00E94E60">
        <w:rPr>
          <w:i/>
          <w:iCs/>
        </w:rPr>
        <w:t xml:space="preserve">Podmínkou pro rozhodování o změnách využití této lokality je pořízení a vydání regulačního plánu (spolu s lokalitou </w:t>
      </w:r>
      <w:del w:id="399" w:author="Vlastimil Peterka" w:date="2023-03-08T14:34:00Z">
        <w:r w:rsidRPr="00E94E60" w:rsidDel="00B82E9A">
          <w:rPr>
            <w:i/>
            <w:iCs/>
          </w:rPr>
          <w:delText>BV2</w:delText>
        </w:r>
      </w:del>
      <w:ins w:id="400" w:author="Vlastimil Peterka" w:date="2023-03-08T14:34:00Z">
        <w:r w:rsidR="00B82E9A">
          <w:rPr>
            <w:i/>
            <w:iCs/>
            <w:lang w:val="cs-CZ"/>
          </w:rPr>
          <w:t>Z.2</w:t>
        </w:r>
      </w:ins>
      <w:r w:rsidRPr="00E94E60">
        <w:rPr>
          <w:i/>
          <w:iCs/>
        </w:rPr>
        <w:t>).</w:t>
      </w:r>
    </w:p>
    <w:p w14:paraId="7B4F919C" w14:textId="5ED5AB28" w:rsidR="002A2EA1" w:rsidRPr="00575DE9" w:rsidRDefault="002A2EA1" w:rsidP="00E94E60">
      <w:pPr>
        <w:pStyle w:val="0Calibrizakladnitext"/>
        <w:rPr>
          <w:b/>
          <w:bCs/>
          <w:lang w:val="cs-CZ"/>
        </w:rPr>
      </w:pPr>
      <w:r w:rsidRPr="00E94E60">
        <w:rPr>
          <w:b/>
          <w:bCs/>
        </w:rPr>
        <w:t xml:space="preserve">Lokalita </w:t>
      </w:r>
      <w:del w:id="401" w:author="Vlastimil Peterka" w:date="2023-03-08T14:34:00Z">
        <w:r w:rsidRPr="00E94E60" w:rsidDel="00B82E9A">
          <w:rPr>
            <w:b/>
            <w:bCs/>
          </w:rPr>
          <w:delText>BV2</w:delText>
        </w:r>
      </w:del>
      <w:ins w:id="402" w:author="Vlastimil Peterka" w:date="2023-03-08T14:34:00Z">
        <w:r w:rsidR="00B82E9A">
          <w:rPr>
            <w:b/>
            <w:bCs/>
            <w:lang w:val="cs-CZ"/>
          </w:rPr>
          <w:t>Z.2</w:t>
        </w:r>
      </w:ins>
    </w:p>
    <w:p w14:paraId="36921332"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1CF73304" w14:textId="4BF79FB6" w:rsidR="002A2EA1" w:rsidRDefault="002A2EA1" w:rsidP="00E94E60">
      <w:pPr>
        <w:pStyle w:val="0Calibrizakladnitext"/>
      </w:pPr>
      <w:r w:rsidRPr="00E94E60">
        <w:rPr>
          <w:i/>
          <w:iCs/>
        </w:rPr>
        <w:t>Rozloha:</w:t>
      </w:r>
      <w:r>
        <w:t xml:space="preserve"> </w:t>
      </w:r>
      <w:del w:id="403" w:author="uživatel" w:date="2023-03-17T07:23:00Z">
        <w:r w:rsidDel="00B07801">
          <w:delText>30.277,04</w:delText>
        </w:r>
      </w:del>
      <w:ins w:id="404" w:author="uživatel" w:date="2023-03-17T07:23:00Z">
        <w:r w:rsidR="00B07801">
          <w:rPr>
            <w:lang w:val="cs-CZ"/>
          </w:rPr>
          <w:t>29 598</w:t>
        </w:r>
      </w:ins>
      <w:r>
        <w:t xml:space="preserve"> m</w:t>
      </w:r>
      <w:r w:rsidRPr="00334EF4">
        <w:rPr>
          <w:vertAlign w:val="superscript"/>
        </w:rPr>
        <w:t>2</w:t>
      </w:r>
      <w:r>
        <w:t>.</w:t>
      </w:r>
    </w:p>
    <w:p w14:paraId="526CEFBA" w14:textId="77777777" w:rsidR="002A2EA1" w:rsidRDefault="002A2EA1" w:rsidP="00E94E60">
      <w:pPr>
        <w:pStyle w:val="0Calibrizakladnitext"/>
      </w:pPr>
      <w:r w:rsidRPr="00E94E60">
        <w:rPr>
          <w:i/>
          <w:iCs/>
        </w:rPr>
        <w:lastRenderedPageBreak/>
        <w:t>Doplňující funkční regulace:</w:t>
      </w:r>
      <w:r>
        <w:t xml:space="preserve"> bydlení v rodinných domech.</w:t>
      </w:r>
    </w:p>
    <w:p w14:paraId="38359327" w14:textId="77777777" w:rsidR="002A2EA1" w:rsidRPr="00E94E60" w:rsidRDefault="002A2EA1" w:rsidP="00E94E60">
      <w:pPr>
        <w:pStyle w:val="0Calibrizakladnitext"/>
        <w:rPr>
          <w:i/>
          <w:iCs/>
        </w:rPr>
      </w:pPr>
      <w:r w:rsidRPr="00E94E60">
        <w:rPr>
          <w:i/>
          <w:iCs/>
        </w:rPr>
        <w:t>Doplňující prostorová regulace:</w:t>
      </w:r>
    </w:p>
    <w:p w14:paraId="7A5B1E2C" w14:textId="083CD126" w:rsidR="002A2EA1" w:rsidRDefault="002A2EA1">
      <w:pPr>
        <w:pStyle w:val="0Calibrizakladnitext"/>
        <w:numPr>
          <w:ilvl w:val="0"/>
          <w:numId w:val="11"/>
        </w:numPr>
      </w:pPr>
      <w:r>
        <w:t xml:space="preserve">max. zastavěnost parcely (nadzemními objekty): 35%; </w:t>
      </w:r>
    </w:p>
    <w:p w14:paraId="14A18A7A" w14:textId="20306384" w:rsidR="002A2EA1" w:rsidRDefault="002A2EA1">
      <w:pPr>
        <w:pStyle w:val="0Calibrizakladnitext"/>
        <w:numPr>
          <w:ilvl w:val="0"/>
          <w:numId w:val="11"/>
        </w:numPr>
      </w:pPr>
      <w:r>
        <w:t xml:space="preserve">minimální zastoupení zeleně: 40%; </w:t>
      </w:r>
    </w:p>
    <w:p w14:paraId="144A33FA" w14:textId="7B668814" w:rsidR="002A2EA1" w:rsidRDefault="002A2EA1">
      <w:pPr>
        <w:pStyle w:val="0Calibrizakladnitext"/>
        <w:numPr>
          <w:ilvl w:val="0"/>
          <w:numId w:val="11"/>
        </w:numPr>
      </w:pPr>
      <w:r>
        <w:t xml:space="preserve">max. podlažnost: 2 nadzemní podlaží (včetně využitého podkroví); </w:t>
      </w:r>
    </w:p>
    <w:p w14:paraId="7DB8C67F" w14:textId="277F7242" w:rsidR="002A2EA1" w:rsidRDefault="002A2EA1">
      <w:pPr>
        <w:pStyle w:val="0Calibrizakladnitext"/>
        <w:numPr>
          <w:ilvl w:val="0"/>
          <w:numId w:val="11"/>
        </w:numPr>
      </w:pPr>
      <w:r>
        <w:t>min. velikost parcely: 1.000 m</w:t>
      </w:r>
      <w:r w:rsidRPr="00334EF4">
        <w:rPr>
          <w:vertAlign w:val="superscript"/>
        </w:rPr>
        <w:t>2</w:t>
      </w:r>
      <w:r>
        <w:t xml:space="preserve">, výjimka z min. velikosti parcely je připuštěna v případě již existující stávající parcelace; </w:t>
      </w:r>
    </w:p>
    <w:p w14:paraId="34A3FDAF" w14:textId="5F4F25B7" w:rsidR="002A2EA1" w:rsidRDefault="002A2EA1">
      <w:pPr>
        <w:pStyle w:val="0Calibrizakladnitext"/>
        <w:numPr>
          <w:ilvl w:val="0"/>
          <w:numId w:val="11"/>
        </w:numPr>
      </w:pPr>
      <w:r>
        <w:t xml:space="preserve">minimální plocha veřejných prostranství: 15% z celkové plochy lokality; </w:t>
      </w:r>
    </w:p>
    <w:p w14:paraId="1247ECAE" w14:textId="7A66D237" w:rsidR="002A2EA1" w:rsidRDefault="002A2EA1">
      <w:pPr>
        <w:pStyle w:val="0Calibrizakladnitext"/>
        <w:numPr>
          <w:ilvl w:val="0"/>
          <w:numId w:val="11"/>
        </w:numPr>
      </w:pPr>
      <w:r>
        <w:t xml:space="preserve">nová uliční síť bude navazovat na uliční síť zastavěného území a bude vycházet z historické cestní sítě v území; </w:t>
      </w:r>
    </w:p>
    <w:p w14:paraId="6C4F9B56" w14:textId="559B8808" w:rsidR="002A2EA1" w:rsidRDefault="002A2EA1">
      <w:pPr>
        <w:pStyle w:val="0Calibrizakladnitext"/>
        <w:numPr>
          <w:ilvl w:val="0"/>
          <w:numId w:val="11"/>
        </w:numPr>
      </w:pPr>
      <w:r>
        <w:t>minimální šířka uličního prostoru bude 10 m (mezi hranicemi protilehlých pozemků).</w:t>
      </w:r>
    </w:p>
    <w:p w14:paraId="3D8C2F2A" w14:textId="5197B7E4" w:rsidR="002A2EA1" w:rsidRPr="00E94E60" w:rsidRDefault="002A2EA1" w:rsidP="00E94E60">
      <w:pPr>
        <w:pStyle w:val="0Calibrizakladnitext"/>
        <w:rPr>
          <w:i/>
          <w:iCs/>
        </w:rPr>
      </w:pPr>
      <w:r w:rsidRPr="00E94E60">
        <w:rPr>
          <w:i/>
          <w:iCs/>
        </w:rPr>
        <w:t xml:space="preserve">Podmínkou pro rozhodování o změnách využití této lokality je pořízení a vydání regulačního plánu (spolu s lokalitou </w:t>
      </w:r>
      <w:del w:id="405" w:author="Vlastimil Peterka" w:date="2023-03-08T14:34:00Z">
        <w:r w:rsidRPr="00E94E60" w:rsidDel="00B82E9A">
          <w:rPr>
            <w:i/>
            <w:iCs/>
          </w:rPr>
          <w:delText xml:space="preserve">BV1 </w:delText>
        </w:r>
      </w:del>
      <w:ins w:id="406" w:author="Vlastimil Peterka" w:date="2023-03-08T14:34:00Z">
        <w:r w:rsidR="00B82E9A">
          <w:rPr>
            <w:i/>
            <w:iCs/>
            <w:lang w:val="cs-CZ"/>
          </w:rPr>
          <w:t>Z.1</w:t>
        </w:r>
        <w:r w:rsidR="00B82E9A" w:rsidRPr="00E94E60">
          <w:rPr>
            <w:i/>
            <w:iCs/>
          </w:rPr>
          <w:t xml:space="preserve"> </w:t>
        </w:r>
      </w:ins>
      <w:r w:rsidRPr="00E94E60">
        <w:rPr>
          <w:i/>
          <w:iCs/>
        </w:rPr>
        <w:t>– s výjimkou pozemků p. č. 190/12 a p.č. 208/105,  k. ú. Lužnice).</w:t>
      </w:r>
    </w:p>
    <w:p w14:paraId="45FA3B9E" w14:textId="46F2A184" w:rsidR="002A2EA1" w:rsidRPr="00575DE9" w:rsidRDefault="002A2EA1" w:rsidP="00E94E60">
      <w:pPr>
        <w:pStyle w:val="0Calibrizakladnitext"/>
        <w:rPr>
          <w:b/>
          <w:bCs/>
          <w:lang w:val="cs-CZ"/>
        </w:rPr>
      </w:pPr>
      <w:r w:rsidRPr="00E94E60">
        <w:rPr>
          <w:b/>
          <w:bCs/>
        </w:rPr>
        <w:t xml:space="preserve">Lokalita </w:t>
      </w:r>
      <w:del w:id="407" w:author="Vlastimil Peterka" w:date="2023-03-08T14:34:00Z">
        <w:r w:rsidRPr="00E94E60" w:rsidDel="00B82E9A">
          <w:rPr>
            <w:b/>
            <w:bCs/>
          </w:rPr>
          <w:delText>BV3</w:delText>
        </w:r>
      </w:del>
      <w:ins w:id="408" w:author="Vlastimil Peterka" w:date="2023-03-08T14:34:00Z">
        <w:r w:rsidR="00B82E9A">
          <w:rPr>
            <w:b/>
            <w:bCs/>
            <w:lang w:val="cs-CZ"/>
          </w:rPr>
          <w:t>Z.3</w:t>
        </w:r>
      </w:ins>
    </w:p>
    <w:p w14:paraId="2BCE02AD"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19497E5E" w14:textId="1B82FB2A" w:rsidR="002A2EA1" w:rsidRDefault="002A2EA1" w:rsidP="00E94E60">
      <w:pPr>
        <w:pStyle w:val="0Calibrizakladnitext"/>
      </w:pPr>
      <w:r w:rsidRPr="00E94E60">
        <w:rPr>
          <w:i/>
          <w:iCs/>
        </w:rPr>
        <w:t>Rozloha:</w:t>
      </w:r>
      <w:r>
        <w:t xml:space="preserve"> 10.708 </w:t>
      </w:r>
      <w:r w:rsidR="009137EB">
        <w:t>m</w:t>
      </w:r>
      <w:r w:rsidR="009137EB" w:rsidRPr="00334EF4">
        <w:rPr>
          <w:vertAlign w:val="superscript"/>
        </w:rPr>
        <w:t>2</w:t>
      </w:r>
      <w:r>
        <w:t>.</w:t>
      </w:r>
    </w:p>
    <w:p w14:paraId="3381959F" w14:textId="77777777" w:rsidR="002A2EA1" w:rsidRDefault="002A2EA1" w:rsidP="00E94E60">
      <w:pPr>
        <w:pStyle w:val="0Calibrizakladnitext"/>
      </w:pPr>
      <w:r w:rsidRPr="00E94E60">
        <w:rPr>
          <w:i/>
          <w:iCs/>
        </w:rPr>
        <w:t>Doplňující funkční regulace:</w:t>
      </w:r>
      <w:r>
        <w:t xml:space="preserve"> bydlení v rodinných domech.</w:t>
      </w:r>
    </w:p>
    <w:p w14:paraId="0D55B474" w14:textId="77777777" w:rsidR="002A2EA1" w:rsidRPr="00E94E60" w:rsidRDefault="002A2EA1" w:rsidP="00E94E60">
      <w:pPr>
        <w:pStyle w:val="0Calibrizakladnitext"/>
        <w:rPr>
          <w:i/>
          <w:iCs/>
        </w:rPr>
      </w:pPr>
      <w:r w:rsidRPr="00E94E60">
        <w:rPr>
          <w:i/>
          <w:iCs/>
        </w:rPr>
        <w:t xml:space="preserve">Doplňující prostorová regulace: </w:t>
      </w:r>
    </w:p>
    <w:p w14:paraId="2BF888C1" w14:textId="4703294A" w:rsidR="002A2EA1" w:rsidRDefault="002A2EA1">
      <w:pPr>
        <w:pStyle w:val="0Calibrizakladnitext"/>
        <w:numPr>
          <w:ilvl w:val="0"/>
          <w:numId w:val="11"/>
        </w:numPr>
      </w:pPr>
      <w:r>
        <w:t xml:space="preserve">max. zastavěnost parcely (nadzemními objekty): 35%; </w:t>
      </w:r>
    </w:p>
    <w:p w14:paraId="78A319F1" w14:textId="5F53D0C6" w:rsidR="002A2EA1" w:rsidRDefault="002A2EA1">
      <w:pPr>
        <w:pStyle w:val="0Calibrizakladnitext"/>
        <w:numPr>
          <w:ilvl w:val="0"/>
          <w:numId w:val="11"/>
        </w:numPr>
      </w:pPr>
      <w:r>
        <w:t xml:space="preserve">minimální zastoupení zeleně: 40%; </w:t>
      </w:r>
    </w:p>
    <w:p w14:paraId="24273DD8" w14:textId="2D7D346A" w:rsidR="002A2EA1" w:rsidRDefault="002A2EA1">
      <w:pPr>
        <w:pStyle w:val="0Calibrizakladnitext"/>
        <w:numPr>
          <w:ilvl w:val="0"/>
          <w:numId w:val="11"/>
        </w:numPr>
      </w:pPr>
      <w:r>
        <w:t xml:space="preserve">max. podlažnost: 2 nadzemní podlaží (včetně využitého podkroví); </w:t>
      </w:r>
    </w:p>
    <w:p w14:paraId="107C54B9" w14:textId="6B0E86EE" w:rsidR="002A2EA1" w:rsidRDefault="002A2EA1">
      <w:pPr>
        <w:pStyle w:val="0Calibrizakladnitext"/>
        <w:numPr>
          <w:ilvl w:val="0"/>
          <w:numId w:val="11"/>
        </w:numPr>
      </w:pPr>
      <w:r>
        <w:t xml:space="preserve">min. velikost parcely: 1.000 </w:t>
      </w:r>
      <w:r w:rsidR="009137EB">
        <w:t>m</w:t>
      </w:r>
      <w:r w:rsidR="009137EB" w:rsidRPr="00334EF4">
        <w:rPr>
          <w:vertAlign w:val="superscript"/>
        </w:rPr>
        <w:t>2</w:t>
      </w:r>
      <w:r>
        <w:t xml:space="preserve">; </w:t>
      </w:r>
    </w:p>
    <w:p w14:paraId="0CCAFB1A" w14:textId="2B9742D5" w:rsidR="002A2EA1" w:rsidRDefault="002A2EA1">
      <w:pPr>
        <w:pStyle w:val="0Calibrizakladnitext"/>
        <w:numPr>
          <w:ilvl w:val="0"/>
          <w:numId w:val="11"/>
        </w:numPr>
      </w:pPr>
      <w:r>
        <w:t xml:space="preserve">minimální plocha veřejných prostranství: 15% z celkové plochy lokality; </w:t>
      </w:r>
    </w:p>
    <w:p w14:paraId="620FC945" w14:textId="64EBB361" w:rsidR="002A2EA1" w:rsidRDefault="002A2EA1">
      <w:pPr>
        <w:pStyle w:val="0Calibrizakladnitext"/>
        <w:numPr>
          <w:ilvl w:val="0"/>
          <w:numId w:val="11"/>
        </w:numPr>
      </w:pPr>
      <w:r>
        <w:t xml:space="preserve">nová uliční síť bude navazovat na uliční síť zastavěného území a bude vycházet z historické cestní sítě v území; </w:t>
      </w:r>
    </w:p>
    <w:p w14:paraId="12A93815" w14:textId="414D6D73" w:rsidR="002A2EA1" w:rsidRDefault="002A2EA1">
      <w:pPr>
        <w:pStyle w:val="0Calibrizakladnitext"/>
        <w:numPr>
          <w:ilvl w:val="0"/>
          <w:numId w:val="11"/>
        </w:numPr>
      </w:pPr>
      <w:r>
        <w:t>minimální šířka uličního prostoru bude 10 m (mezi hranicemi protilehlých pozemků).</w:t>
      </w:r>
    </w:p>
    <w:p w14:paraId="278E26DC" w14:textId="08920061" w:rsidR="002A2EA1" w:rsidRPr="00E94E60" w:rsidRDefault="002A2EA1" w:rsidP="00E94E60">
      <w:pPr>
        <w:pStyle w:val="0Calibrizakladnitext"/>
        <w:rPr>
          <w:i/>
          <w:iCs/>
        </w:rPr>
      </w:pPr>
      <w:r w:rsidRPr="00E94E60">
        <w:rPr>
          <w:i/>
          <w:iCs/>
        </w:rPr>
        <w:t>Podmínkou pro rozhodování o budoucím rozvoji této lokality je pořízení územní studie.</w:t>
      </w:r>
    </w:p>
    <w:p w14:paraId="13759F04" w14:textId="66B36C41" w:rsidR="002A2EA1" w:rsidRPr="00575DE9" w:rsidRDefault="002A2EA1" w:rsidP="00E94E60">
      <w:pPr>
        <w:pStyle w:val="0Calibrizakladnitext"/>
        <w:rPr>
          <w:b/>
          <w:bCs/>
          <w:lang w:val="cs-CZ"/>
        </w:rPr>
      </w:pPr>
      <w:r w:rsidRPr="00E94E60">
        <w:rPr>
          <w:b/>
          <w:bCs/>
        </w:rPr>
        <w:t xml:space="preserve">Lokalita </w:t>
      </w:r>
      <w:del w:id="409" w:author="Vlastimil Peterka" w:date="2023-03-08T14:34:00Z">
        <w:r w:rsidRPr="00E94E60" w:rsidDel="00B82E9A">
          <w:rPr>
            <w:b/>
            <w:bCs/>
          </w:rPr>
          <w:delText>BV4</w:delText>
        </w:r>
      </w:del>
      <w:ins w:id="410" w:author="Vlastimil Peterka" w:date="2023-03-08T14:34:00Z">
        <w:r w:rsidR="00B82E9A">
          <w:rPr>
            <w:b/>
            <w:bCs/>
            <w:lang w:val="cs-CZ"/>
          </w:rPr>
          <w:t>Z.4</w:t>
        </w:r>
      </w:ins>
    </w:p>
    <w:p w14:paraId="22621A4F"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28980D39" w14:textId="77777777" w:rsidR="002A2EA1" w:rsidRDefault="002A2EA1" w:rsidP="00E94E60">
      <w:pPr>
        <w:pStyle w:val="0Calibrizakladnitext"/>
      </w:pPr>
      <w:r w:rsidRPr="00E94E60">
        <w:rPr>
          <w:i/>
          <w:iCs/>
        </w:rPr>
        <w:t>Rozloha:</w:t>
      </w:r>
      <w:r>
        <w:t xml:space="preserve">  645 m</w:t>
      </w:r>
      <w:r w:rsidRPr="00334EF4">
        <w:rPr>
          <w:vertAlign w:val="superscript"/>
        </w:rPr>
        <w:t>2</w:t>
      </w:r>
      <w:r>
        <w:t>.</w:t>
      </w:r>
    </w:p>
    <w:p w14:paraId="6C400E98" w14:textId="77777777" w:rsidR="002A2EA1" w:rsidRDefault="002A2EA1" w:rsidP="00E94E60">
      <w:pPr>
        <w:pStyle w:val="0Calibrizakladnitext"/>
      </w:pPr>
      <w:r w:rsidRPr="00E94E60">
        <w:rPr>
          <w:i/>
          <w:iCs/>
        </w:rPr>
        <w:t>Doplňující funkční regulace:</w:t>
      </w:r>
      <w:r>
        <w:t xml:space="preserve"> bydlení v rodinných domech.</w:t>
      </w:r>
    </w:p>
    <w:p w14:paraId="707CDF54" w14:textId="77777777" w:rsidR="002A2EA1" w:rsidRPr="00E94E60" w:rsidRDefault="002A2EA1" w:rsidP="00E94E60">
      <w:pPr>
        <w:pStyle w:val="0Calibrizakladnitext"/>
        <w:rPr>
          <w:i/>
          <w:iCs/>
        </w:rPr>
      </w:pPr>
      <w:r w:rsidRPr="00E94E60">
        <w:rPr>
          <w:i/>
          <w:iCs/>
        </w:rPr>
        <w:t xml:space="preserve">Doplňující prostorová regulace: </w:t>
      </w:r>
    </w:p>
    <w:p w14:paraId="019096BA" w14:textId="77DB7EC7" w:rsidR="002A2EA1" w:rsidRDefault="002A2EA1">
      <w:pPr>
        <w:pStyle w:val="0Calibrizakladnitext"/>
        <w:numPr>
          <w:ilvl w:val="0"/>
          <w:numId w:val="11"/>
        </w:numPr>
      </w:pPr>
      <w:r>
        <w:t xml:space="preserve">max. zastavěnost parcely (nadzemními objekty): 35%; </w:t>
      </w:r>
    </w:p>
    <w:p w14:paraId="22F2FEC4" w14:textId="3A9B7FB2" w:rsidR="002A2EA1" w:rsidRDefault="002A2EA1">
      <w:pPr>
        <w:pStyle w:val="0Calibrizakladnitext"/>
        <w:numPr>
          <w:ilvl w:val="0"/>
          <w:numId w:val="11"/>
        </w:numPr>
      </w:pPr>
      <w:r>
        <w:t xml:space="preserve">minimální zastoupení zeleně: 40%; </w:t>
      </w:r>
    </w:p>
    <w:p w14:paraId="5F246A96" w14:textId="7A7E9C9D" w:rsidR="002A2EA1" w:rsidRDefault="002A2EA1">
      <w:pPr>
        <w:pStyle w:val="0Calibrizakladnitext"/>
        <w:numPr>
          <w:ilvl w:val="0"/>
          <w:numId w:val="11"/>
        </w:numPr>
      </w:pPr>
      <w:r>
        <w:t xml:space="preserve">max. podlažnost: 2 nadzemní podlaží (včetně využitého podkroví); </w:t>
      </w:r>
    </w:p>
    <w:p w14:paraId="641EBB8B" w14:textId="0EFFDB70" w:rsidR="002A2EA1" w:rsidRDefault="002A2EA1">
      <w:pPr>
        <w:pStyle w:val="0Calibrizakladnitext"/>
        <w:numPr>
          <w:ilvl w:val="0"/>
          <w:numId w:val="11"/>
        </w:numPr>
      </w:pPr>
      <w:r>
        <w:t>min. velikost parcely: 1.000 m</w:t>
      </w:r>
      <w:r w:rsidRPr="00334EF4">
        <w:rPr>
          <w:vertAlign w:val="superscript"/>
        </w:rPr>
        <w:t>2</w:t>
      </w:r>
      <w:r>
        <w:t>, výjimka z min. velikosti parcely je připuštěna v případě již existující stávající parcelace.</w:t>
      </w:r>
    </w:p>
    <w:p w14:paraId="0A0DB59E" w14:textId="1FE96E7C" w:rsidR="002A2EA1" w:rsidRPr="00575DE9" w:rsidRDefault="002A2EA1" w:rsidP="00E94E60">
      <w:pPr>
        <w:pStyle w:val="0Calibrizakladnitext"/>
        <w:rPr>
          <w:b/>
          <w:bCs/>
          <w:lang w:val="cs-CZ"/>
        </w:rPr>
      </w:pPr>
      <w:r w:rsidRPr="00E94E60">
        <w:rPr>
          <w:b/>
          <w:bCs/>
        </w:rPr>
        <w:t xml:space="preserve">Lokalita </w:t>
      </w:r>
      <w:del w:id="411" w:author="Vlastimil Peterka" w:date="2023-03-08T14:34:00Z">
        <w:r w:rsidRPr="00E94E60" w:rsidDel="00B82E9A">
          <w:rPr>
            <w:b/>
            <w:bCs/>
          </w:rPr>
          <w:delText>BV5</w:delText>
        </w:r>
      </w:del>
      <w:ins w:id="412" w:author="Vlastimil Peterka" w:date="2023-03-08T14:34:00Z">
        <w:r w:rsidR="00B82E9A">
          <w:rPr>
            <w:b/>
            <w:bCs/>
            <w:lang w:val="cs-CZ"/>
          </w:rPr>
          <w:t>Z.5</w:t>
        </w:r>
      </w:ins>
    </w:p>
    <w:p w14:paraId="4AFD1403"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69F597F8" w14:textId="77777777" w:rsidR="002A2EA1" w:rsidRDefault="002A2EA1" w:rsidP="00E94E60">
      <w:pPr>
        <w:pStyle w:val="0Calibrizakladnitext"/>
      </w:pPr>
      <w:r w:rsidRPr="00E94E60">
        <w:rPr>
          <w:i/>
          <w:iCs/>
        </w:rPr>
        <w:t>Rozloha:</w:t>
      </w:r>
      <w:r>
        <w:t xml:space="preserve"> 1.729 m</w:t>
      </w:r>
      <w:r w:rsidRPr="00334EF4">
        <w:rPr>
          <w:vertAlign w:val="superscript"/>
        </w:rPr>
        <w:t>2</w:t>
      </w:r>
      <w:r>
        <w:t>.</w:t>
      </w:r>
    </w:p>
    <w:p w14:paraId="0DD3FFFB" w14:textId="77777777" w:rsidR="002A2EA1" w:rsidRDefault="002A2EA1" w:rsidP="00E94E60">
      <w:pPr>
        <w:pStyle w:val="0Calibrizakladnitext"/>
      </w:pPr>
      <w:r w:rsidRPr="00E94E60">
        <w:rPr>
          <w:i/>
          <w:iCs/>
        </w:rPr>
        <w:lastRenderedPageBreak/>
        <w:t>Doplňující funkční regulace:</w:t>
      </w:r>
      <w:r>
        <w:t xml:space="preserve"> bydlení v rodinných domech.</w:t>
      </w:r>
    </w:p>
    <w:p w14:paraId="190FEF77" w14:textId="77777777" w:rsidR="002A2EA1" w:rsidRPr="00E94E60" w:rsidRDefault="002A2EA1" w:rsidP="00E94E60">
      <w:pPr>
        <w:pStyle w:val="0Calibrizakladnitext"/>
        <w:rPr>
          <w:i/>
          <w:iCs/>
        </w:rPr>
      </w:pPr>
      <w:r w:rsidRPr="00E94E60">
        <w:rPr>
          <w:i/>
          <w:iCs/>
        </w:rPr>
        <w:t xml:space="preserve">Doplňující prostorová regulace: </w:t>
      </w:r>
    </w:p>
    <w:p w14:paraId="13627350" w14:textId="2926EAA9" w:rsidR="002A2EA1" w:rsidRDefault="002A2EA1">
      <w:pPr>
        <w:pStyle w:val="0Calibrizakladnitext"/>
        <w:numPr>
          <w:ilvl w:val="0"/>
          <w:numId w:val="11"/>
        </w:numPr>
      </w:pPr>
      <w:r>
        <w:t xml:space="preserve">max. zastavěnost parcely (nadzemními objekty): 35%; </w:t>
      </w:r>
    </w:p>
    <w:p w14:paraId="42EE77B0" w14:textId="5505226B" w:rsidR="002A2EA1" w:rsidRDefault="002A2EA1">
      <w:pPr>
        <w:pStyle w:val="0Calibrizakladnitext"/>
        <w:numPr>
          <w:ilvl w:val="0"/>
          <w:numId w:val="11"/>
        </w:numPr>
      </w:pPr>
      <w:r>
        <w:t xml:space="preserve">minimální zastoupení zeleně: 40%; </w:t>
      </w:r>
    </w:p>
    <w:p w14:paraId="51727A8C" w14:textId="41065895" w:rsidR="002A2EA1" w:rsidRDefault="002A2EA1">
      <w:pPr>
        <w:pStyle w:val="0Calibrizakladnitext"/>
        <w:numPr>
          <w:ilvl w:val="0"/>
          <w:numId w:val="11"/>
        </w:numPr>
      </w:pPr>
      <w:r>
        <w:t>max. podlažnost: 2 nadzemní podlaží (včetně využitého podkroví).</w:t>
      </w:r>
    </w:p>
    <w:p w14:paraId="2FD41E02" w14:textId="77777777" w:rsidR="002A2EA1" w:rsidRPr="00E94E60" w:rsidRDefault="002A2EA1" w:rsidP="00E94E60">
      <w:pPr>
        <w:pStyle w:val="0Calibrizakladnitext"/>
        <w:rPr>
          <w:i/>
          <w:iCs/>
        </w:rPr>
      </w:pPr>
      <w:r w:rsidRPr="00E94E60">
        <w:rPr>
          <w:i/>
          <w:iCs/>
        </w:rPr>
        <w:t>Lokalita je určena pro výstavbu jednoho rodinného domu.</w:t>
      </w:r>
    </w:p>
    <w:p w14:paraId="6A9E1B19" w14:textId="58D521B5" w:rsidR="002A2EA1" w:rsidRPr="00575DE9" w:rsidRDefault="002A2EA1" w:rsidP="00E94E60">
      <w:pPr>
        <w:pStyle w:val="0Calibrizakladnitext"/>
        <w:rPr>
          <w:b/>
          <w:bCs/>
          <w:lang w:val="cs-CZ"/>
        </w:rPr>
      </w:pPr>
      <w:r w:rsidRPr="00E94E60">
        <w:rPr>
          <w:b/>
          <w:bCs/>
        </w:rPr>
        <w:t xml:space="preserve">Lokalita </w:t>
      </w:r>
      <w:del w:id="413" w:author="Vlastimil Peterka" w:date="2023-03-08T14:34:00Z">
        <w:r w:rsidRPr="00E94E60" w:rsidDel="00B82E9A">
          <w:rPr>
            <w:b/>
            <w:bCs/>
          </w:rPr>
          <w:delText>BV7</w:delText>
        </w:r>
      </w:del>
      <w:ins w:id="414" w:author="Vlastimil Peterka" w:date="2023-03-08T14:34:00Z">
        <w:r w:rsidR="00B82E9A">
          <w:rPr>
            <w:b/>
            <w:bCs/>
            <w:lang w:val="cs-CZ"/>
          </w:rPr>
          <w:t>Z.7</w:t>
        </w:r>
      </w:ins>
    </w:p>
    <w:p w14:paraId="4E827DA6"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7F1B34E6" w14:textId="77777777" w:rsidR="002A2EA1" w:rsidRDefault="002A2EA1" w:rsidP="00E94E60">
      <w:pPr>
        <w:pStyle w:val="0Calibrizakladnitext"/>
      </w:pPr>
      <w:r w:rsidRPr="00E94E60">
        <w:rPr>
          <w:i/>
          <w:iCs/>
        </w:rPr>
        <w:t>Rozloha:</w:t>
      </w:r>
      <w:r>
        <w:t xml:space="preserve"> 624 m</w:t>
      </w:r>
      <w:r w:rsidRPr="00334EF4">
        <w:rPr>
          <w:vertAlign w:val="superscript"/>
        </w:rPr>
        <w:t>2</w:t>
      </w:r>
      <w:r>
        <w:t>.</w:t>
      </w:r>
    </w:p>
    <w:p w14:paraId="51C95576" w14:textId="77777777" w:rsidR="002A2EA1" w:rsidRDefault="002A2EA1" w:rsidP="00E94E60">
      <w:pPr>
        <w:pStyle w:val="0Calibrizakladnitext"/>
      </w:pPr>
      <w:r w:rsidRPr="00E94E60">
        <w:rPr>
          <w:i/>
          <w:iCs/>
        </w:rPr>
        <w:t>Doplňující funkční regulace:</w:t>
      </w:r>
      <w:r>
        <w:t xml:space="preserve"> bydlení v rodinných domech.</w:t>
      </w:r>
    </w:p>
    <w:p w14:paraId="33E07E16" w14:textId="77777777" w:rsidR="002A2EA1" w:rsidRPr="00E94E60" w:rsidRDefault="002A2EA1" w:rsidP="00E94E60">
      <w:pPr>
        <w:pStyle w:val="0Calibrizakladnitext"/>
        <w:rPr>
          <w:i/>
          <w:iCs/>
        </w:rPr>
      </w:pPr>
      <w:r w:rsidRPr="00E94E60">
        <w:rPr>
          <w:i/>
          <w:iCs/>
        </w:rPr>
        <w:t xml:space="preserve">Doplňující prostorová regulace: </w:t>
      </w:r>
    </w:p>
    <w:p w14:paraId="4651F340" w14:textId="48C41593" w:rsidR="002A2EA1" w:rsidRDefault="002A2EA1">
      <w:pPr>
        <w:pStyle w:val="0Calibrizakladnitext"/>
        <w:numPr>
          <w:ilvl w:val="0"/>
          <w:numId w:val="11"/>
        </w:numPr>
      </w:pPr>
      <w:r>
        <w:t xml:space="preserve">max. zastavěnost parcely (nadzemními objekty): 35%; </w:t>
      </w:r>
    </w:p>
    <w:p w14:paraId="50EDAF3F" w14:textId="257C9593" w:rsidR="002A2EA1" w:rsidRDefault="002A2EA1">
      <w:pPr>
        <w:pStyle w:val="0Calibrizakladnitext"/>
        <w:numPr>
          <w:ilvl w:val="0"/>
          <w:numId w:val="11"/>
        </w:numPr>
      </w:pPr>
      <w:r>
        <w:t>minimální zastoupení zeleně: 40%;</w:t>
      </w:r>
    </w:p>
    <w:p w14:paraId="4968EB4A" w14:textId="35F74D58" w:rsidR="002A2EA1" w:rsidRDefault="002A2EA1">
      <w:pPr>
        <w:pStyle w:val="0Calibrizakladnitext"/>
        <w:numPr>
          <w:ilvl w:val="0"/>
          <w:numId w:val="11"/>
        </w:numPr>
      </w:pPr>
      <w:r>
        <w:t>max. podlažnost: 2 nadzemní podlaží (včetně využitého podkroví).</w:t>
      </w:r>
    </w:p>
    <w:p w14:paraId="6C6BD41F" w14:textId="6B5F0B1F" w:rsidR="002A2EA1" w:rsidRPr="00E94E60" w:rsidRDefault="002A2EA1" w:rsidP="00E94E60">
      <w:pPr>
        <w:pStyle w:val="0Calibrizakladnitext"/>
        <w:rPr>
          <w:i/>
          <w:iCs/>
        </w:rPr>
      </w:pPr>
      <w:r w:rsidRPr="00E94E60">
        <w:rPr>
          <w:i/>
          <w:iCs/>
        </w:rPr>
        <w:t>Lokalita je určena pro výstavbu jednoho rodinného domu.</w:t>
      </w:r>
    </w:p>
    <w:p w14:paraId="7FB594EE" w14:textId="680BE39E" w:rsidR="002A2EA1" w:rsidRPr="00575DE9" w:rsidRDefault="002A2EA1" w:rsidP="00E94E60">
      <w:pPr>
        <w:pStyle w:val="0Calibrizakladnitext"/>
        <w:rPr>
          <w:b/>
          <w:bCs/>
          <w:lang w:val="cs-CZ"/>
        </w:rPr>
      </w:pPr>
      <w:r w:rsidRPr="00E94E60">
        <w:rPr>
          <w:b/>
          <w:bCs/>
        </w:rPr>
        <w:t xml:space="preserve">Lokalita </w:t>
      </w:r>
      <w:del w:id="415" w:author="Vlastimil Peterka" w:date="2023-03-08T14:35:00Z">
        <w:r w:rsidRPr="00E94E60" w:rsidDel="00B82E9A">
          <w:rPr>
            <w:b/>
            <w:bCs/>
          </w:rPr>
          <w:delText>BV8</w:delText>
        </w:r>
      </w:del>
      <w:ins w:id="416" w:author="Vlastimil Peterka" w:date="2023-03-08T14:35:00Z">
        <w:r w:rsidR="00B82E9A">
          <w:rPr>
            <w:b/>
            <w:bCs/>
            <w:lang w:val="cs-CZ"/>
          </w:rPr>
          <w:t>Z.8</w:t>
        </w:r>
      </w:ins>
    </w:p>
    <w:p w14:paraId="741F6F69"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75020035" w14:textId="77777777" w:rsidR="002A2EA1" w:rsidRDefault="002A2EA1" w:rsidP="00E94E60">
      <w:pPr>
        <w:pStyle w:val="0Calibrizakladnitext"/>
      </w:pPr>
      <w:r w:rsidRPr="00E94E60">
        <w:rPr>
          <w:i/>
          <w:iCs/>
        </w:rPr>
        <w:t>Rozloha:</w:t>
      </w:r>
      <w:r>
        <w:t xml:space="preserve"> 3.316 m</w:t>
      </w:r>
      <w:r w:rsidRPr="00334EF4">
        <w:rPr>
          <w:vertAlign w:val="superscript"/>
        </w:rPr>
        <w:t>2</w:t>
      </w:r>
      <w:r>
        <w:t>.</w:t>
      </w:r>
    </w:p>
    <w:p w14:paraId="68CEF533" w14:textId="77777777" w:rsidR="002A2EA1" w:rsidRDefault="002A2EA1" w:rsidP="00E94E60">
      <w:pPr>
        <w:pStyle w:val="0Calibrizakladnitext"/>
      </w:pPr>
      <w:r w:rsidRPr="00E94E60">
        <w:rPr>
          <w:i/>
          <w:iCs/>
        </w:rPr>
        <w:t>Doplňující funkční regulace:</w:t>
      </w:r>
      <w:r>
        <w:t xml:space="preserve"> bydlení v rodinných domech.</w:t>
      </w:r>
    </w:p>
    <w:p w14:paraId="66A1A0C8" w14:textId="77777777" w:rsidR="002A2EA1" w:rsidRPr="00E94E60" w:rsidRDefault="002A2EA1" w:rsidP="00E94E60">
      <w:pPr>
        <w:pStyle w:val="0Calibrizakladnitext"/>
        <w:rPr>
          <w:i/>
          <w:iCs/>
        </w:rPr>
      </w:pPr>
      <w:r w:rsidRPr="00E94E60">
        <w:rPr>
          <w:i/>
          <w:iCs/>
        </w:rPr>
        <w:t xml:space="preserve">Doplňující prostorová regulace: </w:t>
      </w:r>
    </w:p>
    <w:p w14:paraId="61A21124" w14:textId="131932AC" w:rsidR="002A2EA1" w:rsidRDefault="002A2EA1">
      <w:pPr>
        <w:pStyle w:val="0Calibrizakladnitext"/>
        <w:numPr>
          <w:ilvl w:val="0"/>
          <w:numId w:val="11"/>
        </w:numPr>
      </w:pPr>
      <w:r>
        <w:t xml:space="preserve">max. zastavěnost parcely (nadzemními objekty): 35%; </w:t>
      </w:r>
    </w:p>
    <w:p w14:paraId="21786EEB" w14:textId="48B99BCB" w:rsidR="002A2EA1" w:rsidRDefault="002A2EA1">
      <w:pPr>
        <w:pStyle w:val="0Calibrizakladnitext"/>
        <w:numPr>
          <w:ilvl w:val="0"/>
          <w:numId w:val="11"/>
        </w:numPr>
      </w:pPr>
      <w:r>
        <w:t xml:space="preserve">minimální zastoupení zeleně: 40%; </w:t>
      </w:r>
    </w:p>
    <w:p w14:paraId="2443E2DF" w14:textId="139A9423" w:rsidR="002A2EA1" w:rsidRDefault="002A2EA1">
      <w:pPr>
        <w:pStyle w:val="0Calibrizakladnitext"/>
        <w:numPr>
          <w:ilvl w:val="0"/>
          <w:numId w:val="11"/>
        </w:numPr>
      </w:pPr>
      <w:r>
        <w:t>max. podlažnost: 2 nadzemní podlaží (včetně využitého podkroví).</w:t>
      </w:r>
    </w:p>
    <w:p w14:paraId="0C74774E" w14:textId="2C31D0F1" w:rsidR="002A2EA1" w:rsidRPr="00E94E60" w:rsidRDefault="002A2EA1" w:rsidP="00E94E60">
      <w:pPr>
        <w:pStyle w:val="0Calibrizakladnitext"/>
        <w:rPr>
          <w:i/>
          <w:iCs/>
        </w:rPr>
      </w:pPr>
      <w:r w:rsidRPr="00E94E60">
        <w:rPr>
          <w:i/>
          <w:iCs/>
        </w:rPr>
        <w:t>Lokalita je určena pro výstavbu max. dvou  rodinných domů.</w:t>
      </w:r>
    </w:p>
    <w:p w14:paraId="6B119D50" w14:textId="6874AA86" w:rsidR="002A2EA1" w:rsidRPr="00575DE9" w:rsidRDefault="002A2EA1" w:rsidP="00E94E60">
      <w:pPr>
        <w:pStyle w:val="0Calibrizakladnitext"/>
        <w:rPr>
          <w:b/>
          <w:bCs/>
          <w:lang w:val="cs-CZ"/>
        </w:rPr>
      </w:pPr>
      <w:r w:rsidRPr="00E94E60">
        <w:rPr>
          <w:b/>
          <w:bCs/>
        </w:rPr>
        <w:t xml:space="preserve">Lokalita </w:t>
      </w:r>
      <w:del w:id="417" w:author="Vlastimil Peterka" w:date="2023-03-08T14:35:00Z">
        <w:r w:rsidRPr="00E94E60" w:rsidDel="00B82E9A">
          <w:rPr>
            <w:b/>
            <w:bCs/>
          </w:rPr>
          <w:delText>BV9</w:delText>
        </w:r>
      </w:del>
      <w:ins w:id="418" w:author="Vlastimil Peterka" w:date="2023-03-08T14:35:00Z">
        <w:r w:rsidR="00B82E9A">
          <w:rPr>
            <w:b/>
            <w:bCs/>
            <w:lang w:val="cs-CZ"/>
          </w:rPr>
          <w:t>Z.9</w:t>
        </w:r>
      </w:ins>
    </w:p>
    <w:p w14:paraId="1DCCE5D3"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58998886" w14:textId="7FB2C5CF" w:rsidR="002A2EA1" w:rsidRDefault="002A2EA1" w:rsidP="00E94E60">
      <w:pPr>
        <w:pStyle w:val="0Calibrizakladnitext"/>
      </w:pPr>
      <w:r w:rsidRPr="00E94E60">
        <w:rPr>
          <w:i/>
          <w:iCs/>
        </w:rPr>
        <w:t>Rozloha:</w:t>
      </w:r>
      <w:r>
        <w:t xml:space="preserve"> </w:t>
      </w:r>
      <w:del w:id="419" w:author="uživatel" w:date="2023-03-17T07:07:00Z">
        <w:r w:rsidDel="00C5641D">
          <w:delText>20.239,5</w:delText>
        </w:r>
      </w:del>
      <w:ins w:id="420" w:author="uživatel" w:date="2023-03-17T07:07:00Z">
        <w:r w:rsidR="00C5641D">
          <w:rPr>
            <w:lang w:val="cs-CZ"/>
          </w:rPr>
          <w:t>16 975</w:t>
        </w:r>
      </w:ins>
      <w:r>
        <w:t xml:space="preserve"> m</w:t>
      </w:r>
      <w:r w:rsidRPr="00334EF4">
        <w:rPr>
          <w:vertAlign w:val="superscript"/>
        </w:rPr>
        <w:t>2</w:t>
      </w:r>
      <w:r>
        <w:t>.</w:t>
      </w:r>
    </w:p>
    <w:p w14:paraId="1517515A" w14:textId="77777777" w:rsidR="002A2EA1" w:rsidRDefault="002A2EA1" w:rsidP="00E94E60">
      <w:pPr>
        <w:pStyle w:val="0Calibrizakladnitext"/>
      </w:pPr>
      <w:r w:rsidRPr="00E94E60">
        <w:rPr>
          <w:i/>
          <w:iCs/>
        </w:rPr>
        <w:t>Doplňující funkční regulace:</w:t>
      </w:r>
      <w:r>
        <w:t xml:space="preserve"> bydlení v rodinných domech.</w:t>
      </w:r>
    </w:p>
    <w:p w14:paraId="3A98A6EA" w14:textId="77777777" w:rsidR="002A2EA1" w:rsidRPr="00E94E60" w:rsidRDefault="002A2EA1" w:rsidP="00E94E60">
      <w:pPr>
        <w:pStyle w:val="0Calibrizakladnitext"/>
        <w:rPr>
          <w:i/>
          <w:iCs/>
        </w:rPr>
      </w:pPr>
      <w:r w:rsidRPr="00E94E60">
        <w:rPr>
          <w:i/>
          <w:iCs/>
        </w:rPr>
        <w:t xml:space="preserve">Doplňující prostorová regulace: </w:t>
      </w:r>
    </w:p>
    <w:p w14:paraId="0D4821D9" w14:textId="4EFFABB7" w:rsidR="002A2EA1" w:rsidRDefault="002A2EA1">
      <w:pPr>
        <w:pStyle w:val="0Calibrizakladnitext"/>
        <w:numPr>
          <w:ilvl w:val="0"/>
          <w:numId w:val="11"/>
        </w:numPr>
      </w:pPr>
      <w:r>
        <w:t xml:space="preserve">max. zastavěnost parcely (nadzemními objekty): 35%; </w:t>
      </w:r>
    </w:p>
    <w:p w14:paraId="23473636" w14:textId="416B78E0" w:rsidR="002A2EA1" w:rsidRDefault="002A2EA1">
      <w:pPr>
        <w:pStyle w:val="0Calibrizakladnitext"/>
        <w:numPr>
          <w:ilvl w:val="0"/>
          <w:numId w:val="11"/>
        </w:numPr>
      </w:pPr>
      <w:r>
        <w:t xml:space="preserve">minimální zastoupení zeleně: 40%; </w:t>
      </w:r>
    </w:p>
    <w:p w14:paraId="7DF767D1" w14:textId="53090AB5" w:rsidR="002A2EA1" w:rsidRDefault="002A2EA1">
      <w:pPr>
        <w:pStyle w:val="0Calibrizakladnitext"/>
        <w:numPr>
          <w:ilvl w:val="0"/>
          <w:numId w:val="11"/>
        </w:numPr>
      </w:pPr>
      <w:r>
        <w:t xml:space="preserve">max. podlažnost: 2 nadzemní podlaží (včetně využitého podkroví); </w:t>
      </w:r>
    </w:p>
    <w:p w14:paraId="1756B198" w14:textId="1CEC99B9" w:rsidR="002A2EA1" w:rsidRDefault="002A2EA1">
      <w:pPr>
        <w:pStyle w:val="0Calibrizakladnitext"/>
        <w:numPr>
          <w:ilvl w:val="0"/>
          <w:numId w:val="11"/>
        </w:numPr>
      </w:pPr>
      <w:r>
        <w:t>min. velikost parcely: 1.000 m</w:t>
      </w:r>
      <w:r w:rsidRPr="00334EF4">
        <w:rPr>
          <w:vertAlign w:val="superscript"/>
        </w:rPr>
        <w:t>2</w:t>
      </w:r>
      <w:r>
        <w:t xml:space="preserve">, výjimka z min. velikosti parcely je připuštěna v případě již existující stávající parcelace; </w:t>
      </w:r>
    </w:p>
    <w:p w14:paraId="73E7C0A6" w14:textId="3BD20B20" w:rsidR="002A2EA1" w:rsidRDefault="002A2EA1">
      <w:pPr>
        <w:pStyle w:val="0Calibrizakladnitext"/>
        <w:numPr>
          <w:ilvl w:val="0"/>
          <w:numId w:val="11"/>
        </w:numPr>
      </w:pPr>
      <w:r>
        <w:t xml:space="preserve">nová zástavba bude navazovat na stávající zástavbu; </w:t>
      </w:r>
    </w:p>
    <w:p w14:paraId="1CD6957F" w14:textId="040197F4" w:rsidR="002A2EA1" w:rsidRDefault="002A2EA1">
      <w:pPr>
        <w:pStyle w:val="0Calibrizakladnitext"/>
        <w:numPr>
          <w:ilvl w:val="0"/>
          <w:numId w:val="11"/>
        </w:numPr>
      </w:pPr>
      <w:r>
        <w:t>pro rozvoj lokality nebudou zřizovány nové obslužné komunikace.</w:t>
      </w:r>
    </w:p>
    <w:p w14:paraId="6F31DFE8" w14:textId="77777777" w:rsidR="002A2EA1" w:rsidRPr="00E94E60" w:rsidRDefault="002A2EA1" w:rsidP="00E94E60">
      <w:pPr>
        <w:pStyle w:val="0Calibrizakladnitext"/>
        <w:rPr>
          <w:i/>
          <w:iCs/>
        </w:rPr>
      </w:pPr>
      <w:r w:rsidRPr="00E94E60">
        <w:rPr>
          <w:i/>
          <w:iCs/>
        </w:rPr>
        <w:t>Podmínkou pro rozhodování o budoucím rozvoji této lokality je pořízení územní studie.</w:t>
      </w:r>
    </w:p>
    <w:p w14:paraId="1217E07C" w14:textId="745478F5" w:rsidR="002A2EA1" w:rsidRPr="00575DE9" w:rsidRDefault="002A2EA1" w:rsidP="00E94E60">
      <w:pPr>
        <w:pStyle w:val="0Calibrizakladnitext"/>
        <w:rPr>
          <w:b/>
          <w:bCs/>
          <w:lang w:val="cs-CZ"/>
        </w:rPr>
      </w:pPr>
      <w:r w:rsidRPr="00E94E60">
        <w:rPr>
          <w:b/>
          <w:bCs/>
        </w:rPr>
        <w:t xml:space="preserve">Lokalita </w:t>
      </w:r>
      <w:del w:id="421" w:author="Vlastimil Peterka" w:date="2023-03-08T14:35:00Z">
        <w:r w:rsidRPr="00E94E60" w:rsidDel="00B82E9A">
          <w:rPr>
            <w:b/>
            <w:bCs/>
          </w:rPr>
          <w:delText>BV10</w:delText>
        </w:r>
      </w:del>
      <w:ins w:id="422" w:author="Vlastimil Peterka" w:date="2023-03-08T14:35:00Z">
        <w:r w:rsidR="00B82E9A">
          <w:rPr>
            <w:b/>
            <w:bCs/>
            <w:lang w:val="cs-CZ"/>
          </w:rPr>
          <w:t>Z.10</w:t>
        </w:r>
      </w:ins>
    </w:p>
    <w:p w14:paraId="390BBB55"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121E6DE5" w14:textId="77777777" w:rsidR="002A2EA1" w:rsidRDefault="002A2EA1" w:rsidP="00E94E60">
      <w:pPr>
        <w:pStyle w:val="0Calibrizakladnitext"/>
      </w:pPr>
      <w:r w:rsidRPr="00E94E60">
        <w:rPr>
          <w:i/>
          <w:iCs/>
        </w:rPr>
        <w:lastRenderedPageBreak/>
        <w:t>Rozloha:</w:t>
      </w:r>
      <w:r>
        <w:t xml:space="preserve"> 11.164 m</w:t>
      </w:r>
      <w:r w:rsidRPr="00334EF4">
        <w:rPr>
          <w:vertAlign w:val="superscript"/>
        </w:rPr>
        <w:t>2</w:t>
      </w:r>
      <w:r>
        <w:t>.</w:t>
      </w:r>
    </w:p>
    <w:p w14:paraId="346A9EA4" w14:textId="77777777" w:rsidR="002A2EA1" w:rsidRDefault="002A2EA1" w:rsidP="00E94E60">
      <w:pPr>
        <w:pStyle w:val="0Calibrizakladnitext"/>
      </w:pPr>
      <w:r w:rsidRPr="00E94E60">
        <w:rPr>
          <w:i/>
          <w:iCs/>
        </w:rPr>
        <w:t>Doplňující funkční regulace:</w:t>
      </w:r>
      <w:r>
        <w:t xml:space="preserve"> bydlení v rodinných domech.</w:t>
      </w:r>
    </w:p>
    <w:p w14:paraId="7954D91C" w14:textId="77777777" w:rsidR="002A2EA1" w:rsidRPr="00E94E60" w:rsidRDefault="002A2EA1" w:rsidP="00E94E60">
      <w:pPr>
        <w:pStyle w:val="0Calibrizakladnitext"/>
        <w:rPr>
          <w:i/>
          <w:iCs/>
        </w:rPr>
      </w:pPr>
      <w:r w:rsidRPr="00E94E60">
        <w:rPr>
          <w:i/>
          <w:iCs/>
        </w:rPr>
        <w:t xml:space="preserve">Doplňující prostorová regulace: </w:t>
      </w:r>
    </w:p>
    <w:p w14:paraId="4719F7B7" w14:textId="6280645D" w:rsidR="002A2EA1" w:rsidRDefault="002A2EA1">
      <w:pPr>
        <w:pStyle w:val="0Calibrizakladnitext"/>
        <w:numPr>
          <w:ilvl w:val="0"/>
          <w:numId w:val="11"/>
        </w:numPr>
      </w:pPr>
      <w:r>
        <w:t xml:space="preserve">max. zastavěnost parcely (nadzemními objekty): 35%; </w:t>
      </w:r>
    </w:p>
    <w:p w14:paraId="4A40FABA" w14:textId="7297305A" w:rsidR="002A2EA1" w:rsidRDefault="002A2EA1">
      <w:pPr>
        <w:pStyle w:val="0Calibrizakladnitext"/>
        <w:numPr>
          <w:ilvl w:val="0"/>
          <w:numId w:val="11"/>
        </w:numPr>
      </w:pPr>
      <w:r>
        <w:t xml:space="preserve">minimální zastoupení zeleně: 40%; </w:t>
      </w:r>
    </w:p>
    <w:p w14:paraId="39DF83D8" w14:textId="2D26F478" w:rsidR="002A2EA1" w:rsidRDefault="002A2EA1">
      <w:pPr>
        <w:pStyle w:val="0Calibrizakladnitext"/>
        <w:numPr>
          <w:ilvl w:val="0"/>
          <w:numId w:val="11"/>
        </w:numPr>
      </w:pPr>
      <w:r>
        <w:t xml:space="preserve">max. podlažnost: 2 nadzemní podlaží (včetně využitého podkroví); </w:t>
      </w:r>
    </w:p>
    <w:p w14:paraId="4ED1B9E1" w14:textId="4A7D582A" w:rsidR="002A2EA1" w:rsidRDefault="002A2EA1">
      <w:pPr>
        <w:pStyle w:val="0Calibrizakladnitext"/>
        <w:numPr>
          <w:ilvl w:val="0"/>
          <w:numId w:val="11"/>
        </w:numPr>
      </w:pPr>
      <w:r>
        <w:t>min. velikost parcely:  1.000 m</w:t>
      </w:r>
      <w:r w:rsidRPr="00334EF4">
        <w:rPr>
          <w:vertAlign w:val="superscript"/>
        </w:rPr>
        <w:t>2</w:t>
      </w:r>
      <w:r>
        <w:t xml:space="preserve">, výjimka z min. velikosti parcely je připuštěna v případě již existující stávající parcelace; </w:t>
      </w:r>
    </w:p>
    <w:p w14:paraId="5ED4C05B" w14:textId="45AC226B" w:rsidR="002A2EA1" w:rsidRDefault="002A2EA1">
      <w:pPr>
        <w:pStyle w:val="0Calibrizakladnitext"/>
        <w:numPr>
          <w:ilvl w:val="0"/>
          <w:numId w:val="11"/>
        </w:numPr>
      </w:pPr>
      <w:r>
        <w:t xml:space="preserve">nová zástavba bude navazovat na stávající zástavbu; </w:t>
      </w:r>
    </w:p>
    <w:p w14:paraId="22E4582C" w14:textId="77B13092" w:rsidR="002A2EA1" w:rsidRDefault="002A2EA1">
      <w:pPr>
        <w:pStyle w:val="0Calibrizakladnitext"/>
        <w:numPr>
          <w:ilvl w:val="0"/>
          <w:numId w:val="11"/>
        </w:numPr>
      </w:pPr>
      <w:r>
        <w:t>pro rozvoj lokality nebudou zřizovány nové obslužné komunikace.</w:t>
      </w:r>
    </w:p>
    <w:p w14:paraId="2D176627" w14:textId="77777777" w:rsidR="002A2EA1" w:rsidRPr="00E94E60" w:rsidRDefault="002A2EA1" w:rsidP="00E94E60">
      <w:pPr>
        <w:pStyle w:val="0Calibrizakladnitext"/>
        <w:rPr>
          <w:i/>
          <w:iCs/>
        </w:rPr>
      </w:pPr>
      <w:r w:rsidRPr="00E94E60">
        <w:rPr>
          <w:i/>
          <w:iCs/>
        </w:rPr>
        <w:t>Podmínkou pro rozhodování o budoucím rozvoji této lokality je pořízení územní studie.</w:t>
      </w:r>
    </w:p>
    <w:p w14:paraId="7E4A25E5" w14:textId="76F19283" w:rsidR="002A2EA1" w:rsidRPr="00575DE9" w:rsidRDefault="002A2EA1" w:rsidP="00E94E60">
      <w:pPr>
        <w:pStyle w:val="0Calibrizakladnitext"/>
        <w:rPr>
          <w:b/>
          <w:bCs/>
          <w:lang w:val="cs-CZ"/>
        </w:rPr>
      </w:pPr>
      <w:r w:rsidRPr="00E94E60">
        <w:rPr>
          <w:b/>
          <w:bCs/>
        </w:rPr>
        <w:t xml:space="preserve">Lokalita </w:t>
      </w:r>
      <w:del w:id="423" w:author="Vlastimil Peterka" w:date="2023-03-08T14:35:00Z">
        <w:r w:rsidRPr="00E94E60" w:rsidDel="00B82E9A">
          <w:rPr>
            <w:b/>
            <w:bCs/>
          </w:rPr>
          <w:delText>BV11</w:delText>
        </w:r>
      </w:del>
      <w:ins w:id="424" w:author="Vlastimil Peterka" w:date="2023-03-08T14:35:00Z">
        <w:r w:rsidR="00B82E9A">
          <w:rPr>
            <w:b/>
            <w:bCs/>
            <w:lang w:val="cs-CZ"/>
          </w:rPr>
          <w:t>Z.11</w:t>
        </w:r>
      </w:ins>
    </w:p>
    <w:p w14:paraId="7D9CCAC8" w14:textId="77777777" w:rsidR="002A2EA1" w:rsidRDefault="002A2EA1" w:rsidP="00E94E60">
      <w:pPr>
        <w:pStyle w:val="0Calibrizakladnitext"/>
      </w:pPr>
      <w:r w:rsidRPr="00E94E60">
        <w:rPr>
          <w:i/>
          <w:iCs/>
        </w:rPr>
        <w:t>Základní charakteristika lokality:</w:t>
      </w:r>
      <w:r>
        <w:t xml:space="preserve"> plochy smíšené obytné – bydlení venkovské.</w:t>
      </w:r>
    </w:p>
    <w:p w14:paraId="031C5FF5" w14:textId="77777777" w:rsidR="002A2EA1" w:rsidRDefault="002A2EA1" w:rsidP="00E94E60">
      <w:pPr>
        <w:pStyle w:val="0Calibrizakladnitext"/>
      </w:pPr>
      <w:r w:rsidRPr="00E94E60">
        <w:rPr>
          <w:i/>
          <w:iCs/>
        </w:rPr>
        <w:t>Rozloha:</w:t>
      </w:r>
      <w:r>
        <w:t xml:space="preserve"> 5.837 m</w:t>
      </w:r>
      <w:r w:rsidRPr="00334EF4">
        <w:rPr>
          <w:vertAlign w:val="superscript"/>
        </w:rPr>
        <w:t>2</w:t>
      </w:r>
      <w:r>
        <w:t>.</w:t>
      </w:r>
    </w:p>
    <w:p w14:paraId="7299F2DF" w14:textId="77777777" w:rsidR="002A2EA1" w:rsidRDefault="002A2EA1" w:rsidP="00E94E60">
      <w:pPr>
        <w:pStyle w:val="0Calibrizakladnitext"/>
      </w:pPr>
      <w:r w:rsidRPr="00E94E60">
        <w:rPr>
          <w:i/>
          <w:iCs/>
        </w:rPr>
        <w:t>Doplňující funkční regulace:</w:t>
      </w:r>
      <w:r>
        <w:t xml:space="preserve"> bydlení v rodinných domech.</w:t>
      </w:r>
    </w:p>
    <w:p w14:paraId="1707500D" w14:textId="77777777" w:rsidR="002A2EA1" w:rsidRPr="00E94E60" w:rsidRDefault="002A2EA1" w:rsidP="00E94E60">
      <w:pPr>
        <w:pStyle w:val="0Calibrizakladnitext"/>
        <w:rPr>
          <w:i/>
          <w:iCs/>
        </w:rPr>
      </w:pPr>
      <w:r w:rsidRPr="00E94E60">
        <w:rPr>
          <w:i/>
          <w:iCs/>
        </w:rPr>
        <w:t xml:space="preserve">Doplňující prostorová regulace: </w:t>
      </w:r>
    </w:p>
    <w:p w14:paraId="0E96B0A8" w14:textId="7FB085C9" w:rsidR="002A2EA1" w:rsidRDefault="002A2EA1">
      <w:pPr>
        <w:pStyle w:val="0Calibrizakladnitext"/>
        <w:numPr>
          <w:ilvl w:val="0"/>
          <w:numId w:val="11"/>
        </w:numPr>
      </w:pPr>
      <w:r>
        <w:t xml:space="preserve">max. zastavěnost parcely (nadzemními objekty): 35%; </w:t>
      </w:r>
    </w:p>
    <w:p w14:paraId="4603DDC5" w14:textId="320967D5" w:rsidR="002A2EA1" w:rsidRDefault="002A2EA1">
      <w:pPr>
        <w:pStyle w:val="0Calibrizakladnitext"/>
        <w:numPr>
          <w:ilvl w:val="0"/>
          <w:numId w:val="11"/>
        </w:numPr>
      </w:pPr>
      <w:r>
        <w:t xml:space="preserve">minimální zastoupení zeleně: 40%; </w:t>
      </w:r>
    </w:p>
    <w:p w14:paraId="1D5FA603" w14:textId="2DE11AF1" w:rsidR="002A2EA1" w:rsidRDefault="002A2EA1">
      <w:pPr>
        <w:pStyle w:val="0Calibrizakladnitext"/>
        <w:numPr>
          <w:ilvl w:val="0"/>
          <w:numId w:val="11"/>
        </w:numPr>
      </w:pPr>
      <w:r>
        <w:t xml:space="preserve">max. podlažnost: 2 nadzemní podlaží (včetně využitého podkroví); </w:t>
      </w:r>
    </w:p>
    <w:p w14:paraId="79707397" w14:textId="2FD34ABF" w:rsidR="002A2EA1" w:rsidRDefault="002A2EA1">
      <w:pPr>
        <w:pStyle w:val="0Calibrizakladnitext"/>
        <w:numPr>
          <w:ilvl w:val="0"/>
          <w:numId w:val="11"/>
        </w:numPr>
      </w:pPr>
      <w:r>
        <w:t>min. velikost parcely: 1.500 m</w:t>
      </w:r>
      <w:r w:rsidRPr="00334EF4">
        <w:rPr>
          <w:vertAlign w:val="superscript"/>
        </w:rPr>
        <w:t>2</w:t>
      </w:r>
      <w:r>
        <w:t>, výjimka z min. velikosti parcely je připuštěna v případě již existující stávající parcelace.</w:t>
      </w:r>
    </w:p>
    <w:p w14:paraId="68CABF37" w14:textId="54912938" w:rsidR="002A2EA1" w:rsidRPr="00575DE9" w:rsidRDefault="002A2EA1" w:rsidP="00E94E60">
      <w:pPr>
        <w:pStyle w:val="0Calibrizakladnitext"/>
        <w:rPr>
          <w:b/>
          <w:bCs/>
          <w:lang w:val="cs-CZ"/>
        </w:rPr>
      </w:pPr>
      <w:r w:rsidRPr="00E94E60">
        <w:rPr>
          <w:b/>
          <w:bCs/>
        </w:rPr>
        <w:t xml:space="preserve">Lokalita </w:t>
      </w:r>
      <w:del w:id="425" w:author="Vlastimil Peterka" w:date="2023-03-08T14:35:00Z">
        <w:r w:rsidRPr="00E94E60" w:rsidDel="00B82E9A">
          <w:rPr>
            <w:b/>
            <w:bCs/>
          </w:rPr>
          <w:delText>SP1</w:delText>
        </w:r>
      </w:del>
      <w:ins w:id="426" w:author="Vlastimil Peterka" w:date="2023-03-08T14:35:00Z">
        <w:r w:rsidR="00B82E9A">
          <w:rPr>
            <w:b/>
            <w:bCs/>
            <w:lang w:val="cs-CZ"/>
          </w:rPr>
          <w:t>Z.12</w:t>
        </w:r>
      </w:ins>
    </w:p>
    <w:p w14:paraId="451697AB" w14:textId="77777777" w:rsidR="002A2EA1" w:rsidRDefault="002A2EA1" w:rsidP="00E94E60">
      <w:pPr>
        <w:pStyle w:val="0Calibrizakladnitext"/>
      </w:pPr>
      <w:r w:rsidRPr="00E94E60">
        <w:rPr>
          <w:i/>
          <w:iCs/>
        </w:rPr>
        <w:t>Základní charakteristika lokality:</w:t>
      </w:r>
      <w:r>
        <w:t xml:space="preserve"> plochy občanského vybavení – sport a rekreace.</w:t>
      </w:r>
    </w:p>
    <w:p w14:paraId="0EC54A2C" w14:textId="49895B6D" w:rsidR="002A2EA1" w:rsidRDefault="002A2EA1" w:rsidP="00E94E60">
      <w:pPr>
        <w:pStyle w:val="0Calibrizakladnitext"/>
      </w:pPr>
      <w:r w:rsidRPr="00E94E60">
        <w:rPr>
          <w:i/>
          <w:iCs/>
        </w:rPr>
        <w:t>Rozloha:</w:t>
      </w:r>
      <w:r>
        <w:t xml:space="preserve"> </w:t>
      </w:r>
      <w:del w:id="427" w:author="uživatel" w:date="2023-03-17T07:08:00Z">
        <w:r w:rsidDel="00C5641D">
          <w:delText>7.145,8</w:delText>
        </w:r>
      </w:del>
      <w:ins w:id="428" w:author="uživatel" w:date="2023-03-17T07:08:00Z">
        <w:r w:rsidR="00C5641D">
          <w:rPr>
            <w:lang w:val="cs-CZ"/>
          </w:rPr>
          <w:t>1 719</w:t>
        </w:r>
      </w:ins>
      <w:r>
        <w:t xml:space="preserve"> m</w:t>
      </w:r>
      <w:r w:rsidRPr="00334EF4">
        <w:rPr>
          <w:vertAlign w:val="superscript"/>
        </w:rPr>
        <w:t>2</w:t>
      </w:r>
      <w:r>
        <w:t>.</w:t>
      </w:r>
    </w:p>
    <w:p w14:paraId="41BB45AA" w14:textId="77777777" w:rsidR="002A2EA1" w:rsidRDefault="002A2EA1" w:rsidP="00E94E60">
      <w:pPr>
        <w:pStyle w:val="0Calibrizakladnitext"/>
      </w:pPr>
      <w:r w:rsidRPr="00E94E60">
        <w:rPr>
          <w:i/>
          <w:iCs/>
        </w:rPr>
        <w:t>Doplňující funkční regulace:</w:t>
      </w:r>
      <w:r>
        <w:t xml:space="preserve"> přednostně venkovní sportovní plochy; výjimečně přípustné stavby pro provoz a údržbu těchto sportovních ploch, případně přechodné ubytování. </w:t>
      </w:r>
    </w:p>
    <w:p w14:paraId="486C4FC4" w14:textId="77777777" w:rsidR="002A2EA1" w:rsidRPr="00E94E60" w:rsidRDefault="002A2EA1" w:rsidP="00E94E60">
      <w:pPr>
        <w:pStyle w:val="0Calibrizakladnitext"/>
        <w:rPr>
          <w:i/>
          <w:iCs/>
        </w:rPr>
      </w:pPr>
      <w:r w:rsidRPr="00E94E60">
        <w:rPr>
          <w:i/>
          <w:iCs/>
        </w:rPr>
        <w:t xml:space="preserve">Doplňující prostorová regulace: </w:t>
      </w:r>
    </w:p>
    <w:p w14:paraId="7E3CF734" w14:textId="1A0D9D1A" w:rsidR="002A2EA1" w:rsidRDefault="002A2EA1">
      <w:pPr>
        <w:pStyle w:val="0Calibrizakladnitext"/>
        <w:numPr>
          <w:ilvl w:val="0"/>
          <w:numId w:val="11"/>
        </w:numPr>
      </w:pPr>
      <w:r>
        <w:t xml:space="preserve">max. zastavěnost lokality nadzemními objekty: 20%; </w:t>
      </w:r>
    </w:p>
    <w:p w14:paraId="03E48067" w14:textId="1750B435" w:rsidR="002A2EA1" w:rsidRDefault="002A2EA1">
      <w:pPr>
        <w:pStyle w:val="0Calibrizakladnitext"/>
        <w:numPr>
          <w:ilvl w:val="0"/>
          <w:numId w:val="11"/>
        </w:numPr>
      </w:pPr>
      <w:r>
        <w:t xml:space="preserve">max. výška nadzemních objektů: 10 m od průměrné hladiny terénu v půdorysu objektu; </w:t>
      </w:r>
    </w:p>
    <w:p w14:paraId="6244FDE5" w14:textId="60BC84E4" w:rsidR="002A2EA1" w:rsidRDefault="002A2EA1">
      <w:pPr>
        <w:pStyle w:val="0Calibrizakladnitext"/>
        <w:numPr>
          <w:ilvl w:val="0"/>
          <w:numId w:val="11"/>
        </w:numPr>
      </w:pPr>
      <w:r>
        <w:t>minimální zastoupení zeleně v lokalitě: 20%.</w:t>
      </w:r>
    </w:p>
    <w:p w14:paraId="0BCD34B4" w14:textId="03D08249" w:rsidR="002A2EA1" w:rsidRPr="00575DE9" w:rsidRDefault="002A2EA1" w:rsidP="00E94E60">
      <w:pPr>
        <w:pStyle w:val="0Calibrizakladnitext"/>
        <w:rPr>
          <w:b/>
          <w:bCs/>
          <w:lang w:val="cs-CZ"/>
        </w:rPr>
      </w:pPr>
      <w:r w:rsidRPr="00E94E60">
        <w:rPr>
          <w:b/>
          <w:bCs/>
        </w:rPr>
        <w:t xml:space="preserve">Lokalita </w:t>
      </w:r>
      <w:del w:id="429" w:author="Vlastimil Peterka" w:date="2023-03-08T14:35:00Z">
        <w:r w:rsidRPr="00E94E60" w:rsidDel="00B82E9A">
          <w:rPr>
            <w:b/>
            <w:bCs/>
          </w:rPr>
          <w:delText>IR1</w:delText>
        </w:r>
      </w:del>
      <w:ins w:id="430" w:author="Vlastimil Peterka" w:date="2023-03-08T14:35:00Z">
        <w:r w:rsidR="00B82E9A">
          <w:rPr>
            <w:b/>
            <w:bCs/>
            <w:lang w:val="cs-CZ"/>
          </w:rPr>
          <w:t>Z.13</w:t>
        </w:r>
      </w:ins>
    </w:p>
    <w:p w14:paraId="5A6B9031" w14:textId="77777777" w:rsidR="002A2EA1" w:rsidRDefault="002A2EA1" w:rsidP="00E94E60">
      <w:pPr>
        <w:pStyle w:val="0Calibrizakladnitext"/>
      </w:pPr>
      <w:r w:rsidRPr="00E94E60">
        <w:rPr>
          <w:i/>
          <w:iCs/>
        </w:rPr>
        <w:t>Základní charakteristika lokality:</w:t>
      </w:r>
      <w:r>
        <w:t xml:space="preserve"> plochy rekreace – individuální rekreace</w:t>
      </w:r>
    </w:p>
    <w:p w14:paraId="6B87877B" w14:textId="77777777" w:rsidR="002A2EA1" w:rsidRDefault="002A2EA1" w:rsidP="00E94E60">
      <w:pPr>
        <w:pStyle w:val="0Calibrizakladnitext"/>
      </w:pPr>
      <w:r w:rsidRPr="00E94E60">
        <w:rPr>
          <w:i/>
          <w:iCs/>
        </w:rPr>
        <w:t>Rozloha:</w:t>
      </w:r>
      <w:r>
        <w:t xml:space="preserve"> 50 m</w:t>
      </w:r>
      <w:r w:rsidRPr="00334EF4">
        <w:rPr>
          <w:vertAlign w:val="superscript"/>
        </w:rPr>
        <w:t>2</w:t>
      </w:r>
      <w:r>
        <w:t>.</w:t>
      </w:r>
    </w:p>
    <w:p w14:paraId="4965782A" w14:textId="77777777" w:rsidR="002A2EA1" w:rsidRDefault="002A2EA1" w:rsidP="00E94E60">
      <w:pPr>
        <w:pStyle w:val="0Calibrizakladnitext"/>
      </w:pPr>
      <w:r w:rsidRPr="00E94E60">
        <w:rPr>
          <w:i/>
          <w:iCs/>
        </w:rPr>
        <w:t>Doplňující funkční regulace:</w:t>
      </w:r>
      <w:r>
        <w:t xml:space="preserve"> dostavba stávajícího rekreačního objektu. </w:t>
      </w:r>
    </w:p>
    <w:p w14:paraId="54BFAE1C" w14:textId="77777777" w:rsidR="002A2EA1" w:rsidRPr="00E94E60" w:rsidRDefault="002A2EA1" w:rsidP="00E94E60">
      <w:pPr>
        <w:pStyle w:val="0Calibrizakladnitext"/>
        <w:rPr>
          <w:i/>
          <w:iCs/>
        </w:rPr>
      </w:pPr>
      <w:r w:rsidRPr="00E94E60">
        <w:rPr>
          <w:i/>
          <w:iCs/>
        </w:rPr>
        <w:t xml:space="preserve">Doplňující prostorová regulace: </w:t>
      </w:r>
    </w:p>
    <w:p w14:paraId="5887539E" w14:textId="55717128" w:rsidR="002A2EA1" w:rsidRDefault="002A2EA1">
      <w:pPr>
        <w:pStyle w:val="0Calibrizakladnitext"/>
        <w:numPr>
          <w:ilvl w:val="0"/>
          <w:numId w:val="11"/>
        </w:numPr>
      </w:pPr>
      <w:r>
        <w:t xml:space="preserve">max. výška nadzemních objektů: 8 m od průměrné hladiny terénu v půdorysu objektu; </w:t>
      </w:r>
    </w:p>
    <w:p w14:paraId="5A9FC05E" w14:textId="7C0EFC85" w:rsidR="002A2EA1" w:rsidRDefault="002A2EA1">
      <w:pPr>
        <w:pStyle w:val="0Calibrizakladnitext"/>
        <w:numPr>
          <w:ilvl w:val="0"/>
          <w:numId w:val="11"/>
        </w:numPr>
      </w:pPr>
      <w:r>
        <w:t>pro nezbytnou dopravní a technickou infrastrukturu, sloužící rekreačnímu objektu a jeho dostavbě, je možno využít i zbývající plochu pozemku p. č. 1567/3 – za předpokladu, že bude v maximální možné míře respektován stávající charakter území.</w:t>
      </w:r>
    </w:p>
    <w:p w14:paraId="4FEA7D4F" w14:textId="423609FF" w:rsidR="002A2EA1" w:rsidRPr="00575DE9" w:rsidRDefault="002A2EA1" w:rsidP="00E94E60">
      <w:pPr>
        <w:pStyle w:val="0Calibrizakladnitext"/>
        <w:rPr>
          <w:b/>
          <w:bCs/>
          <w:lang w:val="cs-CZ"/>
        </w:rPr>
      </w:pPr>
      <w:r w:rsidRPr="00E94E60">
        <w:rPr>
          <w:b/>
          <w:bCs/>
        </w:rPr>
        <w:t>Lokalita ZÚR D 10/1</w:t>
      </w:r>
      <w:ins w:id="431" w:author="Vlastimil Peterka" w:date="2023-03-08T14:35:00Z">
        <w:r w:rsidR="00B82E9A">
          <w:rPr>
            <w:b/>
            <w:bCs/>
            <w:lang w:val="cs-CZ"/>
          </w:rPr>
          <w:t xml:space="preserve"> – CNZ.D10/1</w:t>
        </w:r>
      </w:ins>
    </w:p>
    <w:p w14:paraId="71D61BDC" w14:textId="77777777" w:rsidR="002A2EA1" w:rsidRDefault="002A2EA1" w:rsidP="00E94E60">
      <w:pPr>
        <w:pStyle w:val="0Calibrizakladnitext"/>
      </w:pPr>
      <w:r w:rsidRPr="00E94E60">
        <w:rPr>
          <w:i/>
          <w:iCs/>
        </w:rPr>
        <w:lastRenderedPageBreak/>
        <w:t>Základní charakteristika lokality:</w:t>
      </w:r>
      <w:r>
        <w:t xml:space="preserve"> plochy dopravní infrastruktury</w:t>
      </w:r>
    </w:p>
    <w:p w14:paraId="3DF7B0CC" w14:textId="77777777" w:rsidR="002A2EA1" w:rsidRDefault="002A2EA1" w:rsidP="00E94E60">
      <w:pPr>
        <w:pStyle w:val="0Calibrizakladnitext"/>
      </w:pPr>
      <w:r w:rsidRPr="00E94E60">
        <w:rPr>
          <w:i/>
          <w:iCs/>
        </w:rPr>
        <w:t>Rozloha:</w:t>
      </w:r>
      <w:r>
        <w:t xml:space="preserve"> 102.745 m</w:t>
      </w:r>
      <w:r w:rsidRPr="00334EF4">
        <w:rPr>
          <w:vertAlign w:val="superscript"/>
        </w:rPr>
        <w:t>2</w:t>
      </w:r>
      <w:r>
        <w:t>.</w:t>
      </w:r>
    </w:p>
    <w:p w14:paraId="3E4E2174" w14:textId="65FA7738" w:rsidR="002A2EA1" w:rsidRDefault="002A2EA1" w:rsidP="00E94E60">
      <w:pPr>
        <w:pStyle w:val="0Calibrizakladnitext"/>
      </w:pPr>
      <w:r w:rsidRPr="00E94E60">
        <w:rPr>
          <w:i/>
          <w:iCs/>
        </w:rPr>
        <w:t>Doplňující funkční regulace:</w:t>
      </w:r>
      <w:r>
        <w:t xml:space="preserve"> dopravní koridor ze ZÚR Jihočeského kraje (jedná se o koridor s překryvnou funkcí – záměr nadmístního významu, chráněný prostřednictvím překryvného koridoru, má přednost před stávajícími podmínkami ploch s rozdílným způsobem využití). Hlavní využití: plochy a koridory silniční dopravy, zahrnující silniční pozemky silnic I. třídy nadmístního významu, včetně pozemků, na kterých jsou umístěny součásti těchto komunikací, resp. zařízení a objekty se stavbou silnice I. třídy související. Podmíněně přípustné využití: dopravní a technická infrastruktura, která není nadmístního významu; podmínkou je prokázání, že nedojde k zamezení vybudování záměru, pro který je překryvný koridor vymezen.</w:t>
      </w:r>
    </w:p>
    <w:p w14:paraId="56662CB1" w14:textId="3957A8FD" w:rsidR="002A2EA1" w:rsidRPr="00575DE9" w:rsidRDefault="002A2EA1" w:rsidP="00E94E60">
      <w:pPr>
        <w:pStyle w:val="0Calibrizakladnitext"/>
        <w:rPr>
          <w:b/>
          <w:bCs/>
          <w:lang w:val="cs-CZ"/>
        </w:rPr>
      </w:pPr>
      <w:r w:rsidRPr="00E94E60">
        <w:rPr>
          <w:b/>
          <w:bCs/>
        </w:rPr>
        <w:t>Lokalita ZÚR D 10/2</w:t>
      </w:r>
      <w:ins w:id="432" w:author="Vlastimil Peterka" w:date="2023-03-08T14:35:00Z">
        <w:r w:rsidR="00B82E9A">
          <w:rPr>
            <w:b/>
            <w:bCs/>
            <w:lang w:val="cs-CZ"/>
          </w:rPr>
          <w:t xml:space="preserve"> – CNZ.D10/2</w:t>
        </w:r>
      </w:ins>
    </w:p>
    <w:p w14:paraId="28CD5C11" w14:textId="77777777" w:rsidR="002A2EA1" w:rsidRDefault="002A2EA1" w:rsidP="00E94E60">
      <w:pPr>
        <w:pStyle w:val="0Calibrizakladnitext"/>
      </w:pPr>
      <w:r w:rsidRPr="00E94E60">
        <w:rPr>
          <w:i/>
          <w:iCs/>
        </w:rPr>
        <w:t>Základní charakteristika lokality:</w:t>
      </w:r>
      <w:r>
        <w:t xml:space="preserve"> plochy dopravní infrastruktury</w:t>
      </w:r>
    </w:p>
    <w:p w14:paraId="6951C2E1" w14:textId="77777777" w:rsidR="002A2EA1" w:rsidRDefault="002A2EA1" w:rsidP="00E94E60">
      <w:pPr>
        <w:pStyle w:val="0Calibrizakladnitext"/>
      </w:pPr>
      <w:r w:rsidRPr="00E94E60">
        <w:rPr>
          <w:i/>
          <w:iCs/>
        </w:rPr>
        <w:t>Rozloha:</w:t>
      </w:r>
      <w:r>
        <w:t xml:space="preserve"> 129.047 m</w:t>
      </w:r>
      <w:r w:rsidRPr="00334EF4">
        <w:rPr>
          <w:vertAlign w:val="superscript"/>
        </w:rPr>
        <w:t>2</w:t>
      </w:r>
      <w:r>
        <w:t>.</w:t>
      </w:r>
    </w:p>
    <w:p w14:paraId="57EFBEB4" w14:textId="54BC97C1" w:rsidR="003E3F8E" w:rsidRDefault="002A2EA1" w:rsidP="00E94E60">
      <w:pPr>
        <w:pStyle w:val="0Calibrizakladnitext"/>
      </w:pPr>
      <w:r w:rsidRPr="00E94E60">
        <w:rPr>
          <w:i/>
          <w:iCs/>
        </w:rPr>
        <w:t>Doplňující funkční regulace:</w:t>
      </w:r>
      <w:r>
        <w:t xml:space="preserve"> dopravní koridor ze ZÚR Jihočeského kraje (jedná se o koridor s překryvnou funkcí – záměr nadmístního významu, chráněný prostřednictvím překryvného koridoru, má přednost před stávajícími podmínkami ploch s rozdílným způsobem využití). Hlavní využití: plochy a koridory silniční dopravy, zahrnující silniční pozemky silnic I. třídy nadmístního významu, včetně pozemků, na kterých jsou umístěny součásti těchto komunikací, resp. zařízení a objekty se stavbou silnice I. třídy související. Podmíněně přípustné využití: dopravní a technická infrastruktura, která není nadmístního významu; podmínkou je prokázání, že nedojde k zamezení vybudování záměru, pro který je překryvný koridor vymezen.</w:t>
      </w:r>
    </w:p>
    <w:p w14:paraId="308BD81A" w14:textId="29C3CC42" w:rsidR="002A2EA1" w:rsidRPr="00575DE9" w:rsidRDefault="002A2EA1" w:rsidP="00E94E60">
      <w:pPr>
        <w:pStyle w:val="0Calibrizakladnitext"/>
        <w:rPr>
          <w:b/>
          <w:bCs/>
          <w:lang w:val="cs-CZ"/>
        </w:rPr>
      </w:pPr>
      <w:r w:rsidRPr="00E94E60">
        <w:rPr>
          <w:b/>
          <w:bCs/>
        </w:rPr>
        <w:t>Lokalita ZÚR D 15</w:t>
      </w:r>
      <w:ins w:id="433" w:author="Vlastimil Peterka" w:date="2023-03-08T14:35:00Z">
        <w:r w:rsidR="00B82E9A">
          <w:rPr>
            <w:b/>
            <w:bCs/>
            <w:lang w:val="cs-CZ"/>
          </w:rPr>
          <w:t xml:space="preserve"> – CNZ</w:t>
        </w:r>
      </w:ins>
      <w:ins w:id="434" w:author="Vlastimil Peterka" w:date="2023-03-08T14:36:00Z">
        <w:r w:rsidR="00B82E9A">
          <w:rPr>
            <w:b/>
            <w:bCs/>
            <w:lang w:val="cs-CZ"/>
          </w:rPr>
          <w:t>.D15</w:t>
        </w:r>
      </w:ins>
    </w:p>
    <w:p w14:paraId="7FEE2CB8" w14:textId="77777777" w:rsidR="002A2EA1" w:rsidRDefault="002A2EA1" w:rsidP="00E94E60">
      <w:pPr>
        <w:pStyle w:val="0Calibrizakladnitext"/>
      </w:pPr>
      <w:r w:rsidRPr="00E94E60">
        <w:rPr>
          <w:i/>
          <w:iCs/>
        </w:rPr>
        <w:t>Základní charakteristika lokality:</w:t>
      </w:r>
      <w:r>
        <w:t xml:space="preserve"> plochy dopravní infrastruktury</w:t>
      </w:r>
    </w:p>
    <w:p w14:paraId="6F367AED" w14:textId="77777777" w:rsidR="002A2EA1" w:rsidRDefault="002A2EA1" w:rsidP="00E94E60">
      <w:pPr>
        <w:pStyle w:val="0Calibrizakladnitext"/>
      </w:pPr>
      <w:r w:rsidRPr="00E94E60">
        <w:rPr>
          <w:i/>
          <w:iCs/>
        </w:rPr>
        <w:t>Rozloha:</w:t>
      </w:r>
      <w:r>
        <w:t xml:space="preserve"> 329.004 m</w:t>
      </w:r>
      <w:r w:rsidRPr="00334EF4">
        <w:rPr>
          <w:vertAlign w:val="superscript"/>
        </w:rPr>
        <w:t>2</w:t>
      </w:r>
      <w:r>
        <w:t>.</w:t>
      </w:r>
    </w:p>
    <w:p w14:paraId="3C64F989" w14:textId="62169CFB" w:rsidR="002A2EA1" w:rsidRDefault="002A2EA1" w:rsidP="00E94E60">
      <w:pPr>
        <w:pStyle w:val="0Calibrizakladnitext"/>
      </w:pPr>
      <w:r w:rsidRPr="00E94E60">
        <w:rPr>
          <w:i/>
          <w:iCs/>
        </w:rPr>
        <w:t>Doplňující funkční regulace:</w:t>
      </w:r>
      <w:r>
        <w:t xml:space="preserve"> dopravní koridor ze ZÚR Jihočeského kraje (jedná se o koridor s překryvnou funkcí – záměr nadmístního významu, chráněný prostřednictvím překryvného koridoru, má přednost před stávajícími podmínkami ploch s rozdílným způsobem využití). Hlavní využití: plochy a koridory železniční dopravy, zahrnující železniční pozemky nadmístního významu, včetně pozemků, na kterých jsou umístěny součásti těchto komunikací, resp. zařízení a objekty se stavbou železnice související. Podmíněně přípustné využití: dopravní a technická infrastruktura, která není nadmístního významu; podmínkou je prokázání, že nedojde k zamezení vybudování záměru, pro který je překryvný koridor vymezen.</w:t>
      </w:r>
    </w:p>
    <w:p w14:paraId="08C5C71A" w14:textId="77777777" w:rsidR="002A2EA1" w:rsidRDefault="002A2EA1" w:rsidP="003E3F8E">
      <w:pPr>
        <w:pStyle w:val="0CalibriNadpis2"/>
      </w:pPr>
      <w:bookmarkStart w:id="435" w:name="_Toc130382008"/>
      <w:r>
        <w:t>VYMEZENÍ PLOCH PŘESTAVBY</w:t>
      </w:r>
      <w:bookmarkEnd w:id="435"/>
    </w:p>
    <w:p w14:paraId="48A322AD" w14:textId="3D436218" w:rsidR="002A2EA1" w:rsidRDefault="002A2EA1" w:rsidP="00E94E60">
      <w:pPr>
        <w:pStyle w:val="0Calibrizakladnitext"/>
      </w:pPr>
      <w:r>
        <w:t xml:space="preserve">Územním plánem nejsou navrženy žádné plochy přestavby. </w:t>
      </w:r>
    </w:p>
    <w:p w14:paraId="357619CB" w14:textId="3AE9FAB2" w:rsidR="002A2EA1" w:rsidRDefault="002A2EA1" w:rsidP="003E3F8E">
      <w:pPr>
        <w:pStyle w:val="0CalibriNadpis1"/>
      </w:pPr>
      <w:bookmarkStart w:id="436" w:name="_Toc130382009"/>
      <w:r>
        <w:t>VYMEZENÍ VEŘEJNĚ PROSPĚŠNÝCH STAVEB</w:t>
      </w:r>
      <w:bookmarkEnd w:id="436"/>
    </w:p>
    <w:p w14:paraId="37B8191F" w14:textId="77777777" w:rsidR="002A2EA1" w:rsidRDefault="002A2EA1" w:rsidP="003E3F8E">
      <w:pPr>
        <w:pStyle w:val="0CalibriNadpis2"/>
      </w:pPr>
      <w:bookmarkStart w:id="437" w:name="_Toc130382010"/>
      <w:r>
        <w:t>VEŘEJNĚ PROSPĚŠNÉ STAVBY</w:t>
      </w:r>
      <w:bookmarkEnd w:id="437"/>
      <w:r>
        <w:t xml:space="preserve"> </w:t>
      </w:r>
    </w:p>
    <w:p w14:paraId="591E6870" w14:textId="77777777" w:rsidR="002A2EA1" w:rsidRDefault="002A2EA1" w:rsidP="00E94E60">
      <w:pPr>
        <w:pStyle w:val="0Calibrizakladnitext"/>
      </w:pPr>
      <w:r>
        <w:t>Veřejně prospěšné stavby jsou znázorněny v grafické části územního plánu ve Výkresu veřejně prospěšných staveb, opatření a asanací.</w:t>
      </w:r>
    </w:p>
    <w:p w14:paraId="5EE62B39" w14:textId="77777777" w:rsidR="002A2EA1" w:rsidRDefault="002A2EA1" w:rsidP="00E94E60">
      <w:pPr>
        <w:pStyle w:val="0Calibrizakladnitext"/>
      </w:pPr>
      <w:r>
        <w:t xml:space="preserve">Územní plán navrhuje následující veřejně prospěšné stavby (VPS), pro které lze práva k pozemkům vyvlastnit:: </w:t>
      </w:r>
    </w:p>
    <w:p w14:paraId="24BA1D96" w14:textId="7C57AE25" w:rsidR="002A2EA1" w:rsidRDefault="002A2EA1" w:rsidP="00E94E60">
      <w:pPr>
        <w:pStyle w:val="0Calibrizakladnitext"/>
      </w:pPr>
      <w:del w:id="438" w:author="Vlastimil Peterka" w:date="2023-03-08T14:42:00Z">
        <w:r w:rsidDel="00110029">
          <w:delText>VPS – P1</w:delText>
        </w:r>
      </w:del>
      <w:ins w:id="439" w:author="Vlastimil Peterka" w:date="2023-03-08T14:42:00Z">
        <w:r w:rsidR="00110029">
          <w:rPr>
            <w:lang w:val="cs-CZ"/>
          </w:rPr>
          <w:t>V</w:t>
        </w:r>
      </w:ins>
      <w:ins w:id="440" w:author="uživatel" w:date="2023-04-14T13:06:00Z">
        <w:r w:rsidR="009C0E5D">
          <w:rPr>
            <w:lang w:val="cs-CZ"/>
          </w:rPr>
          <w:t>K</w:t>
        </w:r>
      </w:ins>
      <w:ins w:id="441" w:author="Vlastimil Peterka" w:date="2023-03-08T14:42:00Z">
        <w:r w:rsidR="00110029">
          <w:rPr>
            <w:lang w:val="cs-CZ"/>
          </w:rPr>
          <w:t>.1</w:t>
        </w:r>
      </w:ins>
      <w:r>
        <w:tab/>
        <w:t xml:space="preserve">záchytný příkop podél zastavěného a zastavitelného území v jihozápadní části obce; </w:t>
      </w:r>
      <w:r>
        <w:tab/>
      </w:r>
      <w:r>
        <w:tab/>
        <w:t>změna kultury: trvalý travní porost;</w:t>
      </w:r>
    </w:p>
    <w:p w14:paraId="130DB8C5" w14:textId="084B736D" w:rsidR="002A2EA1" w:rsidRDefault="002A2EA1" w:rsidP="00E94E60">
      <w:pPr>
        <w:pStyle w:val="0Calibrizakladnitext"/>
      </w:pPr>
      <w:del w:id="442" w:author="Vlastimil Peterka" w:date="2023-03-08T14:42:00Z">
        <w:r w:rsidDel="00110029">
          <w:delText>VPS – P2</w:delText>
        </w:r>
      </w:del>
      <w:ins w:id="443" w:author="Vlastimil Peterka" w:date="2023-03-08T14:42:00Z">
        <w:r w:rsidR="00110029">
          <w:rPr>
            <w:lang w:val="cs-CZ"/>
          </w:rPr>
          <w:t>V</w:t>
        </w:r>
      </w:ins>
      <w:ins w:id="444" w:author="uživatel" w:date="2023-04-14T13:05:00Z">
        <w:r w:rsidR="009C0E5D">
          <w:rPr>
            <w:lang w:val="cs-CZ"/>
          </w:rPr>
          <w:t>T</w:t>
        </w:r>
      </w:ins>
      <w:ins w:id="445" w:author="Vlastimil Peterka" w:date="2023-03-08T14:42:00Z">
        <w:r w:rsidR="00110029">
          <w:rPr>
            <w:lang w:val="cs-CZ"/>
          </w:rPr>
          <w:t>.2</w:t>
        </w:r>
      </w:ins>
      <w:r>
        <w:tab/>
        <w:t>nový kapacitní propustek (včetně stoky) jižně od obce;</w:t>
      </w:r>
    </w:p>
    <w:p w14:paraId="107616AA" w14:textId="5197CC67" w:rsidR="002A2EA1" w:rsidRDefault="002A2EA1" w:rsidP="00E94E60">
      <w:pPr>
        <w:pStyle w:val="0Calibrizakladnitext"/>
      </w:pPr>
      <w:del w:id="446" w:author="Vlastimil Peterka" w:date="2023-03-08T14:42:00Z">
        <w:r w:rsidDel="00110029">
          <w:delText>VPS – P3</w:delText>
        </w:r>
      </w:del>
      <w:ins w:id="447" w:author="Vlastimil Peterka" w:date="2023-03-08T14:42:00Z">
        <w:r w:rsidR="00110029">
          <w:rPr>
            <w:lang w:val="cs-CZ"/>
          </w:rPr>
          <w:t>V</w:t>
        </w:r>
      </w:ins>
      <w:ins w:id="448" w:author="uživatel" w:date="2023-04-14T13:06:00Z">
        <w:r w:rsidR="009C0E5D">
          <w:rPr>
            <w:lang w:val="cs-CZ"/>
          </w:rPr>
          <w:t>T</w:t>
        </w:r>
      </w:ins>
      <w:ins w:id="449" w:author="Vlastimil Peterka" w:date="2023-03-08T14:42:00Z">
        <w:r w:rsidR="00110029">
          <w:rPr>
            <w:lang w:val="cs-CZ"/>
          </w:rPr>
          <w:t>.3</w:t>
        </w:r>
      </w:ins>
      <w:r>
        <w:tab/>
        <w:t>přeliv – odpadní potrubí z rybníčku na návsi v jihovýchodní části obce;</w:t>
      </w:r>
    </w:p>
    <w:p w14:paraId="1D503AF9" w14:textId="1C0417DC" w:rsidR="002A2EA1" w:rsidRDefault="002A2EA1" w:rsidP="00E94E60">
      <w:pPr>
        <w:pStyle w:val="0Calibrizakladnitext"/>
      </w:pPr>
      <w:del w:id="450" w:author="Vlastimil Peterka" w:date="2023-03-08T14:43:00Z">
        <w:r w:rsidDel="00110029">
          <w:delText>VPS – P4</w:delText>
        </w:r>
      </w:del>
      <w:ins w:id="451" w:author="Vlastimil Peterka" w:date="2023-03-08T14:43:00Z">
        <w:r w:rsidR="00110029">
          <w:rPr>
            <w:lang w:val="cs-CZ"/>
          </w:rPr>
          <w:t>VD.1</w:t>
        </w:r>
      </w:ins>
      <w:r>
        <w:tab/>
        <w:t>nová účelová polní cesta;</w:t>
      </w:r>
    </w:p>
    <w:p w14:paraId="29F31350" w14:textId="6E3DA691" w:rsidR="002A2EA1" w:rsidRDefault="002A2EA1" w:rsidP="00E94E60">
      <w:pPr>
        <w:pStyle w:val="0Calibrizakladnitext"/>
      </w:pPr>
      <w:del w:id="452" w:author="Vlastimil Peterka" w:date="2023-03-08T14:43:00Z">
        <w:r w:rsidDel="00110029">
          <w:delText>VPS – P5</w:delText>
        </w:r>
      </w:del>
      <w:ins w:id="453" w:author="Vlastimil Peterka" w:date="2023-03-08T14:43:00Z">
        <w:r w:rsidR="00110029">
          <w:rPr>
            <w:lang w:val="cs-CZ"/>
          </w:rPr>
          <w:t>VD.2</w:t>
        </w:r>
      </w:ins>
      <w:r>
        <w:tab/>
        <w:t>nová účelová polní cesta;</w:t>
      </w:r>
    </w:p>
    <w:p w14:paraId="6D38A805" w14:textId="365009C0" w:rsidR="002A2EA1" w:rsidRDefault="002A2EA1" w:rsidP="00E94E60">
      <w:pPr>
        <w:pStyle w:val="0Calibrizakladnitext"/>
      </w:pPr>
      <w:del w:id="454" w:author="Vlastimil Peterka" w:date="2023-03-08T14:43:00Z">
        <w:r w:rsidDel="00110029">
          <w:delText>VPS – P6</w:delText>
        </w:r>
      </w:del>
      <w:ins w:id="455" w:author="Vlastimil Peterka" w:date="2023-03-08T14:43:00Z">
        <w:r w:rsidR="00110029">
          <w:rPr>
            <w:lang w:val="cs-CZ"/>
          </w:rPr>
          <w:t>VD.3</w:t>
        </w:r>
      </w:ins>
      <w:r>
        <w:tab/>
        <w:t>nová účelová polní cesta;</w:t>
      </w:r>
    </w:p>
    <w:p w14:paraId="3192BE5B" w14:textId="7F9AA0F8" w:rsidR="002A2EA1" w:rsidRDefault="002A2EA1" w:rsidP="00E94E60">
      <w:pPr>
        <w:pStyle w:val="0Calibrizakladnitext"/>
      </w:pPr>
      <w:del w:id="456" w:author="Vlastimil Peterka" w:date="2023-03-08T14:43:00Z">
        <w:r w:rsidDel="00110029">
          <w:lastRenderedPageBreak/>
          <w:delText>VPS – P7</w:delText>
        </w:r>
      </w:del>
      <w:ins w:id="457" w:author="Vlastimil Peterka" w:date="2023-03-08T14:43:00Z">
        <w:r w:rsidR="00110029">
          <w:rPr>
            <w:lang w:val="cs-CZ"/>
          </w:rPr>
          <w:t>VD.4</w:t>
        </w:r>
      </w:ins>
      <w:r>
        <w:tab/>
        <w:t>nová účelová polní cesta;</w:t>
      </w:r>
    </w:p>
    <w:p w14:paraId="659D6A52" w14:textId="75CB9CA2" w:rsidR="002A2EA1" w:rsidRDefault="002A2EA1" w:rsidP="00E94E60">
      <w:pPr>
        <w:pStyle w:val="0Calibrizakladnitext"/>
      </w:pPr>
      <w:del w:id="458" w:author="Vlastimil Peterka" w:date="2023-03-08T14:43:00Z">
        <w:r w:rsidDel="00110029">
          <w:delText>VPS – P8</w:delText>
        </w:r>
      </w:del>
      <w:ins w:id="459" w:author="Vlastimil Peterka" w:date="2023-03-08T14:43:00Z">
        <w:r w:rsidR="00110029">
          <w:rPr>
            <w:lang w:val="cs-CZ"/>
          </w:rPr>
          <w:t>VK.4</w:t>
        </w:r>
      </w:ins>
      <w:r>
        <w:tab/>
        <w:t xml:space="preserve">suchý poldr pod rybníkem Rožmberk; včetně úpravy a zkapacitnění odpadu z přelivu </w:t>
      </w:r>
      <w:r>
        <w:tab/>
      </w:r>
      <w:r>
        <w:tab/>
        <w:t xml:space="preserve">rybníka Rožmberk; včetně nového rozdělovacího objektu Adolfka – Potěšilka; včetně </w:t>
      </w:r>
      <w:r>
        <w:tab/>
      </w:r>
      <w:r>
        <w:tab/>
        <w:t xml:space="preserve">nového odpadu z přelivu a výpusti suchého poldru; včetně zachování napájení rybníka </w:t>
      </w:r>
      <w:r>
        <w:tab/>
      </w:r>
      <w:r>
        <w:tab/>
        <w:t xml:space="preserve">Potěšil; v západní a jihozápadní části jsou hráze suchého poldru navrženy na </w:t>
      </w:r>
      <w:r>
        <w:tab/>
      </w:r>
      <w:r>
        <w:tab/>
      </w:r>
      <w:r>
        <w:tab/>
        <w:t xml:space="preserve">pozemcích stávajících komunikací, které budou vedeny po tělese hráze poldru; změna </w:t>
      </w:r>
      <w:r>
        <w:tab/>
      </w:r>
      <w:r>
        <w:tab/>
        <w:t>kultury: trvalý travní porost;</w:t>
      </w:r>
    </w:p>
    <w:p w14:paraId="6304ADA5" w14:textId="61139A34" w:rsidR="002A2EA1" w:rsidRDefault="002A2EA1" w:rsidP="00E94E60">
      <w:pPr>
        <w:pStyle w:val="0Calibrizakladnitext"/>
      </w:pPr>
      <w:del w:id="460" w:author="Vlastimil Peterka" w:date="2023-03-08T14:43:00Z">
        <w:r w:rsidDel="00110029">
          <w:delText>VPS – P9</w:delText>
        </w:r>
        <w:r w:rsidDel="00110029">
          <w:tab/>
        </w:r>
      </w:del>
      <w:ins w:id="461" w:author="Vlastimil Peterka" w:date="2023-03-08T14:43:00Z">
        <w:r w:rsidR="00110029">
          <w:rPr>
            <w:lang w:val="cs-CZ"/>
          </w:rPr>
          <w:t>V</w:t>
        </w:r>
      </w:ins>
      <w:ins w:id="462" w:author="uživatel" w:date="2023-04-14T13:06:00Z">
        <w:r w:rsidR="009C0E5D">
          <w:rPr>
            <w:lang w:val="cs-CZ"/>
          </w:rPr>
          <w:t>T</w:t>
        </w:r>
      </w:ins>
      <w:ins w:id="463" w:author="Vlastimil Peterka" w:date="2023-03-08T14:43:00Z">
        <w:r w:rsidR="00110029">
          <w:rPr>
            <w:lang w:val="cs-CZ"/>
          </w:rPr>
          <w:t>.5</w:t>
        </w:r>
      </w:ins>
      <w:r>
        <w:t>nový kapacitní propustek (včetně stoky) severně od obce.</w:t>
      </w:r>
    </w:p>
    <w:p w14:paraId="117EB0D2" w14:textId="77777777" w:rsidR="00E94E60" w:rsidRDefault="00E94E60" w:rsidP="00E94E60">
      <w:pPr>
        <w:pStyle w:val="0Calibrizakladnitext"/>
      </w:pPr>
    </w:p>
    <w:p w14:paraId="524FB796" w14:textId="3912CE7D" w:rsidR="002A2EA1" w:rsidRDefault="002A2EA1" w:rsidP="00E94E60">
      <w:pPr>
        <w:pStyle w:val="0Calibrizakladnitext"/>
      </w:pPr>
      <w:del w:id="464" w:author="Vlastimil Peterka" w:date="2023-03-08T14:36:00Z">
        <w:r w:rsidDel="00B82E9A">
          <w:delText>VPS – ZÚR D 10/1</w:delText>
        </w:r>
      </w:del>
      <w:ins w:id="465" w:author="Vlastimil Peterka" w:date="2023-03-08T14:36:00Z">
        <w:r w:rsidR="00B82E9A">
          <w:rPr>
            <w:lang w:val="cs-CZ"/>
          </w:rPr>
          <w:t>VD</w:t>
        </w:r>
      </w:ins>
      <w:ins w:id="466" w:author="uživatel" w:date="2023-03-17T08:03:00Z">
        <w:r w:rsidR="007A68E4">
          <w:rPr>
            <w:lang w:val="cs-CZ"/>
          </w:rPr>
          <w:t>.</w:t>
        </w:r>
      </w:ins>
      <w:ins w:id="467" w:author="Vlastimil Peterka" w:date="2023-03-08T14:36:00Z">
        <w:r w:rsidR="00B82E9A">
          <w:rPr>
            <w:lang w:val="cs-CZ"/>
          </w:rPr>
          <w:t>10/1</w:t>
        </w:r>
      </w:ins>
      <w:r>
        <w:tab/>
        <w:t>východní obchvat Lomnice nad Lužnicí, návrh nové silnice, nové mimoúrovňové křížení se železniční tratí Veselí nad Lužnicí – České Velenice, šíře koridoru 200 m</w:t>
      </w:r>
    </w:p>
    <w:p w14:paraId="5742C571" w14:textId="5099714C" w:rsidR="002A2EA1" w:rsidRDefault="002A2EA1" w:rsidP="00E94E60">
      <w:pPr>
        <w:pStyle w:val="0Calibrizakladnitext"/>
      </w:pPr>
      <w:del w:id="468" w:author="Vlastimil Peterka" w:date="2023-03-08T14:36:00Z">
        <w:r w:rsidDel="00B82E9A">
          <w:delText>VPS – ZÚR D 10/2</w:delText>
        </w:r>
      </w:del>
      <w:ins w:id="469" w:author="Vlastimil Peterka" w:date="2023-03-08T14:36:00Z">
        <w:r w:rsidR="00B82E9A">
          <w:rPr>
            <w:lang w:val="cs-CZ"/>
          </w:rPr>
          <w:t>VD</w:t>
        </w:r>
      </w:ins>
      <w:ins w:id="470" w:author="uživatel" w:date="2023-03-17T08:03:00Z">
        <w:r w:rsidR="007A68E4">
          <w:rPr>
            <w:lang w:val="cs-CZ"/>
          </w:rPr>
          <w:t>.</w:t>
        </w:r>
      </w:ins>
      <w:ins w:id="471" w:author="Vlastimil Peterka" w:date="2023-03-08T14:36:00Z">
        <w:r w:rsidR="00B82E9A">
          <w:rPr>
            <w:lang w:val="cs-CZ"/>
          </w:rPr>
          <w:t>10/2</w:t>
        </w:r>
      </w:ins>
      <w:r>
        <w:tab/>
        <w:t>železniční přejezd Lužnice, úprava trasy, mimoúrovňové křížení silnice se železniční tratí Veselí nad Lužnicí – České Velenice, koridor šíře 200 m</w:t>
      </w:r>
    </w:p>
    <w:p w14:paraId="149FACD5" w14:textId="6A6FC8DC" w:rsidR="00AB3F3E" w:rsidRPr="006A79D5" w:rsidRDefault="002A2EA1" w:rsidP="00E94E60">
      <w:pPr>
        <w:pStyle w:val="0Calibrizakladnitext"/>
        <w:rPr>
          <w:lang w:val="cs-CZ"/>
        </w:rPr>
      </w:pPr>
      <w:del w:id="472" w:author="Vlastimil Peterka" w:date="2023-03-08T14:36:00Z">
        <w:r w:rsidRPr="00324A04" w:rsidDel="00B82E9A">
          <w:delText>VPS – ZÚR D 15</w:delText>
        </w:r>
      </w:del>
      <w:ins w:id="473" w:author="Vlastimil Peterka" w:date="2023-03-08T14:36:00Z">
        <w:r w:rsidR="00B82E9A" w:rsidRPr="00324A04">
          <w:rPr>
            <w:lang w:val="cs-CZ"/>
          </w:rPr>
          <w:t>VD</w:t>
        </w:r>
      </w:ins>
      <w:ins w:id="474" w:author="uživatel" w:date="2023-03-17T08:03:00Z">
        <w:r w:rsidR="007A68E4" w:rsidRPr="00324A04">
          <w:rPr>
            <w:lang w:val="cs-CZ"/>
          </w:rPr>
          <w:t>.</w:t>
        </w:r>
      </w:ins>
      <w:ins w:id="475" w:author="Vlastimil Peterka" w:date="2023-03-08T14:36:00Z">
        <w:r w:rsidR="00B82E9A" w:rsidRPr="00324A04">
          <w:rPr>
            <w:lang w:val="cs-CZ"/>
          </w:rPr>
          <w:t>15</w:t>
        </w:r>
      </w:ins>
      <w:r w:rsidRPr="00324A04">
        <w:tab/>
        <w:t>železnice Veselí nad Lužnicí – Třeboň – České Velenice – záměr se kontinuálně vymezuje od Veselí nad Lužnicí po vjezd do železniční stanice české Velenice jako koridor pro elektrizaci stávající železnice, včetně případné úpravy trasy železnice, šíře koridoru je 120 m</w:t>
      </w:r>
    </w:p>
    <w:p w14:paraId="682B557E" w14:textId="77777777" w:rsidR="002A2EA1" w:rsidRDefault="002A2EA1" w:rsidP="003E3F8E">
      <w:pPr>
        <w:pStyle w:val="0CalibriNadpis2"/>
      </w:pPr>
      <w:bookmarkStart w:id="476" w:name="_Toc130382011"/>
      <w:r>
        <w:t>VEŘEJNĚ PROSPĚŠNÁ OPATŘENÍ</w:t>
      </w:r>
      <w:bookmarkEnd w:id="476"/>
    </w:p>
    <w:p w14:paraId="6283D30B" w14:textId="77777777" w:rsidR="002A2EA1" w:rsidRDefault="002A2EA1" w:rsidP="003E3F8E">
      <w:pPr>
        <w:pStyle w:val="0Calibrizakladnitext"/>
      </w:pPr>
      <w:r>
        <w:t>Veřejně prospěšná opatření jsou znázorněna v grafické části územního plánu ve Výkresu veřejně prospěšných staveb, opatření a asanací.</w:t>
      </w:r>
    </w:p>
    <w:p w14:paraId="76444328" w14:textId="77777777" w:rsidR="002A2EA1" w:rsidRDefault="002A2EA1" w:rsidP="003E3F8E">
      <w:pPr>
        <w:pStyle w:val="0Calibrizakladnitext"/>
      </w:pPr>
    </w:p>
    <w:p w14:paraId="7DA56391" w14:textId="1C55AD5F" w:rsidR="002A2EA1" w:rsidRDefault="002A2EA1" w:rsidP="003E3F8E">
      <w:pPr>
        <w:pStyle w:val="0Calibrizakladnitext"/>
      </w:pPr>
      <w:r>
        <w:t>Územní plán navrhuje následující veřejně prospěšná opatření:</w:t>
      </w:r>
    </w:p>
    <w:p w14:paraId="4CE99A6D" w14:textId="59EF29B5" w:rsidR="002A2EA1" w:rsidRPr="00575DE9" w:rsidRDefault="002A2EA1" w:rsidP="003E3F8E">
      <w:pPr>
        <w:pStyle w:val="0Calibrizakladnitext"/>
      </w:pPr>
      <w:del w:id="477" w:author="Vlastimil Peterka" w:date="2023-03-08T14:44:00Z">
        <w:r w:rsidRPr="00575DE9" w:rsidDel="00575DE9">
          <w:delText>VPO - E1</w:delText>
        </w:r>
      </w:del>
      <w:ins w:id="478" w:author="Vlastimil Peterka" w:date="2023-03-08T14:44:00Z">
        <w:r w:rsidR="00575DE9">
          <w:rPr>
            <w:lang w:val="cs-CZ"/>
          </w:rPr>
          <w:t>VU.1</w:t>
        </w:r>
      </w:ins>
      <w:r w:rsidRPr="00575DE9">
        <w:t xml:space="preserve">            LBK 1938</w:t>
      </w:r>
    </w:p>
    <w:p w14:paraId="38D61F0A" w14:textId="52B6DBFC" w:rsidR="002A2EA1" w:rsidRPr="00575DE9" w:rsidRDefault="002A2EA1" w:rsidP="003E3F8E">
      <w:pPr>
        <w:pStyle w:val="0Calibrizakladnitext"/>
      </w:pPr>
      <w:del w:id="479" w:author="Vlastimil Peterka" w:date="2023-03-08T14:44:00Z">
        <w:r w:rsidRPr="00575DE9" w:rsidDel="00575DE9">
          <w:delText>VPO - E2</w:delText>
        </w:r>
      </w:del>
      <w:ins w:id="480" w:author="Vlastimil Peterka" w:date="2023-03-08T14:44:00Z">
        <w:r w:rsidR="00575DE9">
          <w:rPr>
            <w:lang w:val="cs-CZ"/>
          </w:rPr>
          <w:t>VU.2</w:t>
        </w:r>
      </w:ins>
      <w:r w:rsidRPr="00575DE9">
        <w:t xml:space="preserve">            LBK 1973 B</w:t>
      </w:r>
    </w:p>
    <w:p w14:paraId="09719B80" w14:textId="5140CDCA" w:rsidR="002A2EA1" w:rsidRDefault="002A2EA1" w:rsidP="003E3F8E">
      <w:pPr>
        <w:pStyle w:val="0Calibrizakladnitext"/>
      </w:pPr>
      <w:del w:id="481" w:author="Vlastimil Peterka" w:date="2023-03-08T14:44:00Z">
        <w:r w:rsidRPr="00575DE9" w:rsidDel="00575DE9">
          <w:delText>VPO - E3</w:delText>
        </w:r>
      </w:del>
      <w:ins w:id="482" w:author="Vlastimil Peterka" w:date="2023-03-08T14:44:00Z">
        <w:r w:rsidR="00575DE9">
          <w:rPr>
            <w:lang w:val="cs-CZ"/>
          </w:rPr>
          <w:t>VU.3</w:t>
        </w:r>
      </w:ins>
      <w:r w:rsidRPr="00575DE9">
        <w:t xml:space="preserve">            RBK 22064</w:t>
      </w:r>
    </w:p>
    <w:p w14:paraId="22415C4D" w14:textId="77777777" w:rsidR="002A2EA1" w:rsidRDefault="002A2EA1" w:rsidP="003E3F8E">
      <w:pPr>
        <w:pStyle w:val="0CalibriNadpis2"/>
      </w:pPr>
      <w:bookmarkStart w:id="483" w:name="_Toc130382012"/>
      <w:r>
        <w:t>STAVBY A OPATŘENÍ K ZAJIŠŤOVÁNÍ OBRANY A BEZPEČNOSTI STÁTU</w:t>
      </w:r>
      <w:bookmarkEnd w:id="483"/>
    </w:p>
    <w:p w14:paraId="597ECCAF" w14:textId="77777777" w:rsidR="002A2EA1" w:rsidRDefault="002A2EA1" w:rsidP="003E3F8E">
      <w:pPr>
        <w:pStyle w:val="0Calibrizakladnitext"/>
      </w:pPr>
      <w:r>
        <w:t>Územní plán nenavrhuje žádné stavby a opatření k zajišťování obrany a bezpečnosti státu.</w:t>
      </w:r>
    </w:p>
    <w:p w14:paraId="5DDCDE0D" w14:textId="77777777" w:rsidR="002A2EA1" w:rsidRDefault="002A2EA1" w:rsidP="003E3F8E">
      <w:pPr>
        <w:pStyle w:val="0CalibriNadpis2"/>
      </w:pPr>
      <w:bookmarkStart w:id="484" w:name="_Toc130382013"/>
      <w:r>
        <w:t>PLOCHY PRO ASANACI</w:t>
      </w:r>
      <w:bookmarkEnd w:id="484"/>
    </w:p>
    <w:p w14:paraId="7D058E20" w14:textId="3538FBAF" w:rsidR="002A2EA1" w:rsidRDefault="002A2EA1" w:rsidP="003E3F8E">
      <w:pPr>
        <w:pStyle w:val="0Calibrizakladnitext"/>
      </w:pPr>
      <w:r>
        <w:t>Územní plán nenavrhuje žádné plochy k asanaci.</w:t>
      </w:r>
    </w:p>
    <w:p w14:paraId="7D19DC2F" w14:textId="4D21E716" w:rsidR="002A2EA1" w:rsidRDefault="002A2EA1" w:rsidP="003E3F8E">
      <w:pPr>
        <w:pStyle w:val="0CalibriNadpis1"/>
      </w:pPr>
      <w:bookmarkStart w:id="485" w:name="_Toc130382014"/>
      <w:r>
        <w:t>VYMEZENÍ DALŠÍCH VEŘEJNĚ PROSPĚŠNÝCH STAVEB</w:t>
      </w:r>
      <w:r w:rsidR="003E3F8E">
        <w:t xml:space="preserve"> </w:t>
      </w:r>
      <w:r>
        <w:t>A VEŘEJNÝCH PROSTRANSTVÍ</w:t>
      </w:r>
      <w:bookmarkEnd w:id="485"/>
    </w:p>
    <w:p w14:paraId="35835B35" w14:textId="66E17A2C" w:rsidR="002A2EA1" w:rsidRDefault="002A2EA1" w:rsidP="003E3F8E">
      <w:pPr>
        <w:pStyle w:val="0Calibrizakladnitext"/>
      </w:pPr>
      <w:r>
        <w:t>Územní plán nenavrhuje žádné další veřejně prospěšné stavby a veřejná prostranství, pro které lze uplatnit předkupní právo.</w:t>
      </w:r>
    </w:p>
    <w:p w14:paraId="0B4EC3EB" w14:textId="084A8B5B" w:rsidR="002A2EA1" w:rsidRDefault="002A2EA1" w:rsidP="003E3F8E">
      <w:pPr>
        <w:pStyle w:val="0CalibriNadpis1"/>
      </w:pPr>
      <w:bookmarkStart w:id="486" w:name="_Toc130382015"/>
      <w:r>
        <w:t>STANOVENÍ KOMPENZAČNÍCH OPATŘENÍ</w:t>
      </w:r>
      <w:bookmarkEnd w:id="486"/>
    </w:p>
    <w:p w14:paraId="1C3F1215" w14:textId="77777777" w:rsidR="002A2EA1" w:rsidRDefault="002A2EA1" w:rsidP="003E3F8E">
      <w:pPr>
        <w:pStyle w:val="0Calibrizakladnitext"/>
      </w:pPr>
      <w:r>
        <w:t>Územní plán nestanovuje žádná kompenzační opatření podle §50 odst. 6 stavebního zákona.</w:t>
      </w:r>
    </w:p>
    <w:p w14:paraId="5B9820EA" w14:textId="6F67A7F8" w:rsidR="002A2EA1" w:rsidRDefault="002A2EA1" w:rsidP="003E3F8E">
      <w:pPr>
        <w:pStyle w:val="0CalibriNadpis1"/>
      </w:pPr>
      <w:bookmarkStart w:id="487" w:name="_Toc130382016"/>
      <w:r>
        <w:t>VYMEZENÍ PLOCH A KORIDORŮ, VE KTERÝCH JE  ROZHODOVÁNÍ O ZMĚNÁCH V ÚZEMÍ PODMÍNĚNO ZPRACOVÁNÍM ÚZEMNÍ STUDIE</w:t>
      </w:r>
      <w:bookmarkEnd w:id="487"/>
    </w:p>
    <w:p w14:paraId="7E214D4A" w14:textId="322C5D3B" w:rsidR="002A2EA1" w:rsidRDefault="002A2EA1" w:rsidP="003E3F8E">
      <w:pPr>
        <w:pStyle w:val="0Calibrizakladnitext"/>
      </w:pPr>
      <w:r>
        <w:t>Podmínkou pro rozhodování o změnách v území - o budoucím rozvoji následujících ploch (lokalit) je pořízení</w:t>
      </w:r>
      <w:ins w:id="488" w:author="Vlastimil Peterka" w:date="2023-03-10T13:30:00Z">
        <w:r w:rsidR="0094184B">
          <w:rPr>
            <w:lang w:val="cs-CZ"/>
          </w:rPr>
          <w:t>,</w:t>
        </w:r>
      </w:ins>
      <w:r>
        <w:t xml:space="preserve"> </w:t>
      </w:r>
      <w:ins w:id="489" w:author="Vlastimil Peterka" w:date="2023-03-10T13:29:00Z">
        <w:r w:rsidR="0094184B">
          <w:rPr>
            <w:lang w:val="cs-CZ"/>
          </w:rPr>
          <w:t xml:space="preserve">nebo existence stávající </w:t>
        </w:r>
      </w:ins>
      <w:r>
        <w:t>územní studie.</w:t>
      </w:r>
      <w:ins w:id="490" w:author="Vlastimil Peterka" w:date="2023-03-10T13:29:00Z">
        <w:r w:rsidR="0094184B">
          <w:rPr>
            <w:lang w:val="cs-CZ"/>
          </w:rPr>
          <w:t xml:space="preserve"> Územní plán stanovuje tuto podmínku pro následující plochy:</w:t>
        </w:r>
      </w:ins>
      <w:r>
        <w:t xml:space="preserve"> </w:t>
      </w:r>
      <w:del w:id="491" w:author="Vlastimil Peterka" w:date="2023-03-10T13:29:00Z">
        <w:r w:rsidDel="0094184B">
          <w:delText xml:space="preserve">Tyto územní studie budou pořízeny, schváleny pořizovatelem a data o nich budou vložena do evidence územně plánovacích činností </w:delText>
        </w:r>
        <w:r w:rsidRPr="00930D09" w:rsidDel="0094184B">
          <w:delText>nejpozději do 4 let od schválení</w:delText>
        </w:r>
        <w:r w:rsidDel="0094184B">
          <w:delText xml:space="preserve"> územního plánu Lužnice:</w:delText>
        </w:r>
        <w:r w:rsidDel="0094184B">
          <w:tab/>
        </w:r>
      </w:del>
    </w:p>
    <w:p w14:paraId="5E9F05D2" w14:textId="3BFBE70D" w:rsidR="002A2EA1" w:rsidRDefault="002A2EA1" w:rsidP="003E3F8E">
      <w:pPr>
        <w:pStyle w:val="0Calibrizakladnitext"/>
      </w:pPr>
      <w:r>
        <w:t xml:space="preserve">1) </w:t>
      </w:r>
      <w:del w:id="492" w:author="Vlastimil Peterka" w:date="2023-03-08T14:37:00Z">
        <w:r w:rsidDel="006468F3">
          <w:delText>BV3</w:delText>
        </w:r>
      </w:del>
      <w:ins w:id="493" w:author="Vlastimil Peterka" w:date="2023-03-08T14:37:00Z">
        <w:r w:rsidR="006468F3">
          <w:rPr>
            <w:lang w:val="cs-CZ"/>
          </w:rPr>
          <w:t>US.1</w:t>
        </w:r>
      </w:ins>
      <w:ins w:id="494" w:author="Vlastimil Peterka" w:date="2023-03-10T13:32:00Z">
        <w:r w:rsidR="0094184B">
          <w:rPr>
            <w:lang w:val="cs-CZ"/>
          </w:rPr>
          <w:t xml:space="preserve"> (Z.3)</w:t>
        </w:r>
      </w:ins>
      <w:r>
        <w:t>;</w:t>
      </w:r>
    </w:p>
    <w:p w14:paraId="15AF1F89" w14:textId="302B6D68" w:rsidR="002A2EA1" w:rsidRDefault="002A2EA1" w:rsidP="003E3F8E">
      <w:pPr>
        <w:pStyle w:val="0Calibrizakladnitext"/>
      </w:pPr>
      <w:r>
        <w:lastRenderedPageBreak/>
        <w:t xml:space="preserve">2) </w:t>
      </w:r>
      <w:del w:id="495" w:author="Vlastimil Peterka" w:date="2023-03-08T14:37:00Z">
        <w:r w:rsidDel="006468F3">
          <w:delText>BV9</w:delText>
        </w:r>
      </w:del>
      <w:ins w:id="496" w:author="Vlastimil Peterka" w:date="2023-03-08T14:37:00Z">
        <w:r w:rsidR="006468F3">
          <w:rPr>
            <w:lang w:val="cs-CZ"/>
          </w:rPr>
          <w:t>US.2</w:t>
        </w:r>
      </w:ins>
      <w:ins w:id="497" w:author="Vlastimil Peterka" w:date="2023-03-10T13:32:00Z">
        <w:r w:rsidR="0094184B">
          <w:rPr>
            <w:lang w:val="cs-CZ"/>
          </w:rPr>
          <w:t xml:space="preserve"> (Z.9)</w:t>
        </w:r>
      </w:ins>
      <w:r>
        <w:t>;</w:t>
      </w:r>
    </w:p>
    <w:p w14:paraId="7A5980DD" w14:textId="731BAD52" w:rsidR="002A2EA1" w:rsidRDefault="002A2EA1" w:rsidP="003E3F8E">
      <w:pPr>
        <w:pStyle w:val="0Calibrizakladnitext"/>
        <w:rPr>
          <w:ins w:id="498" w:author="Vlastimil Peterka" w:date="2023-03-10T13:22:00Z"/>
        </w:rPr>
      </w:pPr>
      <w:r>
        <w:t xml:space="preserve">3) </w:t>
      </w:r>
      <w:del w:id="499" w:author="Vlastimil Peterka" w:date="2023-03-08T14:38:00Z">
        <w:r w:rsidDel="006468F3">
          <w:delText>BV10</w:delText>
        </w:r>
      </w:del>
      <w:ins w:id="500" w:author="Vlastimil Peterka" w:date="2023-03-08T14:38:00Z">
        <w:r w:rsidR="006468F3">
          <w:rPr>
            <w:lang w:val="cs-CZ"/>
          </w:rPr>
          <w:t>US.3</w:t>
        </w:r>
      </w:ins>
      <w:ins w:id="501" w:author="Vlastimil Peterka" w:date="2023-03-10T13:32:00Z">
        <w:r w:rsidR="0094184B">
          <w:rPr>
            <w:lang w:val="cs-CZ"/>
          </w:rPr>
          <w:t xml:space="preserve"> (Z.10)</w:t>
        </w:r>
      </w:ins>
      <w:r>
        <w:t>.</w:t>
      </w:r>
    </w:p>
    <w:p w14:paraId="0C6BFB5D" w14:textId="6D132479" w:rsidR="0094184B" w:rsidRPr="00930D09" w:rsidRDefault="0094184B" w:rsidP="003E3F8E">
      <w:pPr>
        <w:pStyle w:val="0Calibrizakladnitext"/>
        <w:rPr>
          <w:lang w:val="cs-CZ"/>
        </w:rPr>
      </w:pPr>
      <w:ins w:id="502" w:author="Vlastimil Peterka" w:date="2023-03-10T13:22:00Z">
        <w:r>
          <w:rPr>
            <w:lang w:val="cs-CZ"/>
          </w:rPr>
          <w:t xml:space="preserve">Pro lokality Z.3, Z.9 a </w:t>
        </w:r>
      </w:ins>
      <w:ins w:id="503" w:author="Vlastimil Peterka" w:date="2023-03-10T13:23:00Z">
        <w:r>
          <w:rPr>
            <w:lang w:val="cs-CZ"/>
          </w:rPr>
          <w:t>Z.10 byly vypracovány územní studie</w:t>
        </w:r>
      </w:ins>
      <w:r w:rsidR="00930D09">
        <w:rPr>
          <w:lang w:val="cs-CZ"/>
        </w:rPr>
        <w:t xml:space="preserve"> </w:t>
      </w:r>
      <w:ins w:id="504" w:author="uživatel" w:date="2023-03-16T10:31:00Z">
        <w:r w:rsidR="00930D09">
          <w:rPr>
            <w:lang w:val="cs-CZ"/>
          </w:rPr>
          <w:t>(schválení možnosti využití 9.7.2019)</w:t>
        </w:r>
      </w:ins>
      <w:ins w:id="505" w:author="Vlastimil Peterka" w:date="2023-03-10T13:23:00Z">
        <w:r>
          <w:rPr>
            <w:lang w:val="cs-CZ"/>
          </w:rPr>
          <w:t xml:space="preserve"> jakožto dokument podmiňující rozhodování o změnách v území. Jelikož doposud nedošlo k naplnění </w:t>
        </w:r>
      </w:ins>
      <w:ins w:id="506" w:author="Vlastimil Peterka" w:date="2023-03-10T13:24:00Z">
        <w:r>
          <w:rPr>
            <w:lang w:val="cs-CZ"/>
          </w:rPr>
          <w:t>řešení v nich obsažených</w:t>
        </w:r>
      </w:ins>
      <w:ins w:id="507" w:author="Vlastimil Peterka" w:date="2023-03-10T13:26:00Z">
        <w:r>
          <w:rPr>
            <w:lang w:val="cs-CZ"/>
          </w:rPr>
          <w:t xml:space="preserve">, musí být </w:t>
        </w:r>
      </w:ins>
      <w:ins w:id="508" w:author="Vlastimil Peterka" w:date="2023-03-10T13:27:00Z">
        <w:r>
          <w:rPr>
            <w:lang w:val="cs-CZ"/>
          </w:rPr>
          <w:t>nadále respektována podmínka, že rozhodování o změnách ve výše uvedených plochách může probíhat pouze v návaznosti na podrobnější nástroj územního plánování, který je evidovaný v evidenci územně plánovací či</w:t>
        </w:r>
      </w:ins>
      <w:ins w:id="509" w:author="Vlastimil Peterka" w:date="2023-03-10T13:28:00Z">
        <w:r>
          <w:rPr>
            <w:lang w:val="cs-CZ"/>
          </w:rPr>
          <w:t>nnosti.</w:t>
        </w:r>
      </w:ins>
      <w:ins w:id="510" w:author="uživatel" w:date="2023-03-16T10:31:00Z">
        <w:r w:rsidR="00930D09">
          <w:rPr>
            <w:lang w:val="cs-CZ"/>
          </w:rPr>
          <w:t xml:space="preserve"> </w:t>
        </w:r>
      </w:ins>
      <w:ins w:id="511" w:author="uživatel" w:date="2023-03-16T10:32:00Z">
        <w:r w:rsidR="00930D09">
          <w:rPr>
            <w:lang w:val="cs-CZ"/>
          </w:rPr>
          <w:t>Výše uvedená podmínka platí do 9.7.2027.</w:t>
        </w:r>
      </w:ins>
    </w:p>
    <w:p w14:paraId="19ECC1CD" w14:textId="1284609A" w:rsidR="002A2EA1" w:rsidRDefault="002A2EA1" w:rsidP="003E3F8E">
      <w:pPr>
        <w:pStyle w:val="0CalibriNadpis1"/>
      </w:pPr>
      <w:bookmarkStart w:id="512" w:name="_Toc130382017"/>
      <w:r>
        <w:t>VYMEZENÍ PLOCH A KORIDORŮ, VE KTERÝCH JE  ROZHODOVÁNÍ O ZMĚNÁCH V ÚZEMÍ PODMÍNĚNO VYDÁNÍM REGULAČNÍHO PLÁNU</w:t>
      </w:r>
      <w:bookmarkEnd w:id="512"/>
    </w:p>
    <w:p w14:paraId="7A55A92B" w14:textId="4AC2A8AF" w:rsidR="002A2EA1" w:rsidRDefault="002A2EA1" w:rsidP="003E3F8E">
      <w:pPr>
        <w:pStyle w:val="0Calibrizakladnitext"/>
      </w:pPr>
      <w:r>
        <w:t xml:space="preserve">Podmínkou pro rozhodování o změnách v území - využití následující plochy (skupin lokalit) je pořízení a vydání regulačního plánu: </w:t>
      </w:r>
    </w:p>
    <w:p w14:paraId="63D80300" w14:textId="3BC014E3" w:rsidR="002A2EA1" w:rsidRDefault="002A2EA1" w:rsidP="003E3F8E">
      <w:pPr>
        <w:pStyle w:val="0Calibrizakladnitext"/>
      </w:pPr>
      <w:del w:id="513" w:author="Vlastimil Peterka" w:date="2023-03-08T14:38:00Z">
        <w:r w:rsidDel="006468F3">
          <w:delText xml:space="preserve">BV1 </w:delText>
        </w:r>
      </w:del>
      <w:ins w:id="514" w:author="uživatel" w:date="2023-03-17T07:16:00Z">
        <w:r w:rsidR="00B07801">
          <w:rPr>
            <w:lang w:val="cs-CZ"/>
          </w:rPr>
          <w:t>RP.1 (</w:t>
        </w:r>
      </w:ins>
      <w:ins w:id="515" w:author="Vlastimil Peterka" w:date="2023-03-08T14:38:00Z">
        <w:r w:rsidR="006468F3">
          <w:rPr>
            <w:lang w:val="cs-CZ"/>
          </w:rPr>
          <w:t>Z.1</w:t>
        </w:r>
      </w:ins>
      <w:ins w:id="516" w:author="uživatel" w:date="2023-03-17T07:16:00Z">
        <w:r w:rsidR="00B07801">
          <w:rPr>
            <w:lang w:val="cs-CZ"/>
          </w:rPr>
          <w:t>)</w:t>
        </w:r>
      </w:ins>
      <w:ins w:id="517" w:author="Vlastimil Peterka" w:date="2023-03-08T14:38:00Z">
        <w:r w:rsidR="006468F3">
          <w:t xml:space="preserve"> </w:t>
        </w:r>
      </w:ins>
      <w:r>
        <w:t xml:space="preserve">+ </w:t>
      </w:r>
      <w:del w:id="518" w:author="Vlastimil Peterka" w:date="2023-03-08T14:38:00Z">
        <w:r w:rsidDel="006468F3">
          <w:delText xml:space="preserve">BV2 </w:delText>
        </w:r>
      </w:del>
      <w:ins w:id="519" w:author="uživatel" w:date="2023-03-17T07:16:00Z">
        <w:r w:rsidR="00B07801">
          <w:rPr>
            <w:lang w:val="cs-CZ"/>
          </w:rPr>
          <w:t>RP.2 (</w:t>
        </w:r>
      </w:ins>
      <w:ins w:id="520" w:author="Vlastimil Peterka" w:date="2023-03-08T14:38:00Z">
        <w:r w:rsidR="006468F3">
          <w:rPr>
            <w:lang w:val="cs-CZ"/>
          </w:rPr>
          <w:t>Z.2</w:t>
        </w:r>
      </w:ins>
      <w:ins w:id="521" w:author="uživatel" w:date="2023-03-17T07:16:00Z">
        <w:r w:rsidR="00B07801">
          <w:rPr>
            <w:lang w:val="cs-CZ"/>
          </w:rPr>
          <w:t>)</w:t>
        </w:r>
      </w:ins>
      <w:ins w:id="522" w:author="Vlastimil Peterka" w:date="2023-03-08T14:38:00Z">
        <w:r w:rsidR="006468F3">
          <w:t xml:space="preserve"> </w:t>
        </w:r>
      </w:ins>
      <w:r>
        <w:t>(s výjimkou pozemků p. č. 190/12 a p.č. 208/105,  k. ú. Lužnice).</w:t>
      </w:r>
    </w:p>
    <w:p w14:paraId="70F7F0B0" w14:textId="77777777" w:rsidR="002A2EA1" w:rsidRPr="003E3F8E" w:rsidRDefault="002A2EA1" w:rsidP="003E3F8E">
      <w:pPr>
        <w:pStyle w:val="0Calibrizakladnitext"/>
        <w:rPr>
          <w:b/>
          <w:bCs/>
        </w:rPr>
      </w:pPr>
      <w:r w:rsidRPr="003E3F8E">
        <w:rPr>
          <w:b/>
          <w:bCs/>
        </w:rPr>
        <w:t>ZADÁNÍ REGULAČNÍHO PLÁNU NA PLOCHU, TVOŘENOU LOKALITAMI:</w:t>
      </w:r>
    </w:p>
    <w:p w14:paraId="1C2B8CE7" w14:textId="32291F30" w:rsidR="002A2EA1" w:rsidRPr="00575DE9" w:rsidRDefault="002A2EA1" w:rsidP="003E3F8E">
      <w:pPr>
        <w:pStyle w:val="0Calibrizakladnitext"/>
        <w:rPr>
          <w:lang w:val="cs-CZ"/>
        </w:rPr>
      </w:pPr>
      <w:del w:id="523" w:author="Vlastimil Peterka" w:date="2023-03-08T14:38:00Z">
        <w:r w:rsidDel="006468F3">
          <w:delText>BV1</w:delText>
        </w:r>
      </w:del>
      <w:ins w:id="524" w:author="uživatel" w:date="2023-03-17T07:17:00Z">
        <w:r w:rsidR="00B07801">
          <w:rPr>
            <w:lang w:val="cs-CZ"/>
          </w:rPr>
          <w:t>RP.1 (</w:t>
        </w:r>
      </w:ins>
      <w:ins w:id="525" w:author="Vlastimil Peterka" w:date="2023-03-08T14:38:00Z">
        <w:r w:rsidR="006468F3">
          <w:rPr>
            <w:lang w:val="cs-CZ"/>
          </w:rPr>
          <w:t>Z.1</w:t>
        </w:r>
      </w:ins>
      <w:ins w:id="526" w:author="uživatel" w:date="2023-03-17T07:17:00Z">
        <w:r w:rsidR="00B07801">
          <w:rPr>
            <w:lang w:val="cs-CZ"/>
          </w:rPr>
          <w:t>)</w:t>
        </w:r>
      </w:ins>
      <w:r>
        <w:t xml:space="preserve">, </w:t>
      </w:r>
      <w:ins w:id="527" w:author="uživatel" w:date="2023-03-17T07:17:00Z">
        <w:r w:rsidR="00B07801">
          <w:rPr>
            <w:lang w:val="cs-CZ"/>
          </w:rPr>
          <w:t xml:space="preserve">RP.2 </w:t>
        </w:r>
      </w:ins>
      <w:del w:id="528" w:author="Vlastimil Peterka" w:date="2023-03-08T14:38:00Z">
        <w:r w:rsidDel="006468F3">
          <w:delText>BV2</w:delText>
        </w:r>
      </w:del>
      <w:ins w:id="529" w:author="uživatel" w:date="2023-03-17T07:17:00Z">
        <w:r w:rsidR="00B07801">
          <w:rPr>
            <w:lang w:val="cs-CZ"/>
          </w:rPr>
          <w:t>(</w:t>
        </w:r>
      </w:ins>
      <w:ins w:id="530" w:author="Vlastimil Peterka" w:date="2023-03-08T14:38:00Z">
        <w:r w:rsidR="006468F3">
          <w:rPr>
            <w:lang w:val="cs-CZ"/>
          </w:rPr>
          <w:t>Z.2</w:t>
        </w:r>
      </w:ins>
      <w:ins w:id="531" w:author="uživatel" w:date="2023-03-17T07:17:00Z">
        <w:r w:rsidR="00B07801">
          <w:rPr>
            <w:lang w:val="cs-CZ"/>
          </w:rPr>
          <w:t>)</w:t>
        </w:r>
      </w:ins>
    </w:p>
    <w:p w14:paraId="3DC7A05C" w14:textId="04F32F36" w:rsidR="002A2EA1" w:rsidRDefault="002A2EA1" w:rsidP="003E3F8E">
      <w:pPr>
        <w:pStyle w:val="0Calibrizakladnitext"/>
      </w:pPr>
      <w:r>
        <w:t>(návrh)</w:t>
      </w:r>
    </w:p>
    <w:p w14:paraId="288E0D23" w14:textId="0066DD46" w:rsidR="002A2EA1" w:rsidRDefault="002A2EA1" w:rsidP="003E3F8E">
      <w:pPr>
        <w:pStyle w:val="0Calibrizakladnitext"/>
      </w:pPr>
      <w:r>
        <w:t>V souladu s Přílohou č.9 k Vyhlášce č.500/2006 Sb., o územně analytických podkladech, územně plánovací dokumentaci a způsobu evidence územně plánovací činnosti, v platném znění.</w:t>
      </w:r>
    </w:p>
    <w:p w14:paraId="089A1AF4" w14:textId="6C6F34D6" w:rsidR="002A2EA1" w:rsidRDefault="002A2EA1" w:rsidP="003E3F8E">
      <w:pPr>
        <w:pStyle w:val="0Calibrizakladnitext"/>
      </w:pPr>
      <w:r>
        <w:t>a)</w:t>
      </w:r>
      <w:r w:rsidR="003E3F8E">
        <w:rPr>
          <w:lang w:val="cs-CZ"/>
        </w:rPr>
        <w:t xml:space="preserve"> </w:t>
      </w:r>
      <w:r>
        <w:t xml:space="preserve">VYMEZENÍ ŘEŠENÉHO ÚZEMÍ </w:t>
      </w:r>
    </w:p>
    <w:p w14:paraId="1B08BD03" w14:textId="77777777" w:rsidR="002A2EA1" w:rsidRDefault="002A2EA1" w:rsidP="003E3F8E">
      <w:pPr>
        <w:pStyle w:val="0Calibrizakladnitext"/>
      </w:pPr>
      <w:r>
        <w:t>Katastrální území Lužnice.</w:t>
      </w:r>
    </w:p>
    <w:p w14:paraId="3947E2AC" w14:textId="0001A0F7" w:rsidR="002A2EA1" w:rsidRDefault="002A2EA1" w:rsidP="003E3F8E">
      <w:pPr>
        <w:pStyle w:val="0Calibrizakladnitext"/>
      </w:pPr>
      <w:r>
        <w:t xml:space="preserve">Lokality </w:t>
      </w:r>
      <w:del w:id="532" w:author="Vlastimil Peterka" w:date="2023-03-08T14:38:00Z">
        <w:r w:rsidDel="006468F3">
          <w:delText xml:space="preserve">BV1 </w:delText>
        </w:r>
      </w:del>
      <w:ins w:id="533" w:author="Vlastimil Peterka" w:date="2023-03-08T14:38:00Z">
        <w:r w:rsidR="006468F3">
          <w:rPr>
            <w:lang w:val="cs-CZ"/>
          </w:rPr>
          <w:t>Z.1</w:t>
        </w:r>
      </w:ins>
      <w:r>
        <w:t xml:space="preserve">a </w:t>
      </w:r>
      <w:del w:id="534" w:author="Vlastimil Peterka" w:date="2023-03-08T14:38:00Z">
        <w:r w:rsidDel="006468F3">
          <w:delText xml:space="preserve">BV2 </w:delText>
        </w:r>
      </w:del>
      <w:ins w:id="535" w:author="Vlastimil Peterka" w:date="2023-03-08T14:38:00Z">
        <w:r w:rsidR="006468F3">
          <w:rPr>
            <w:lang w:val="cs-CZ"/>
          </w:rPr>
          <w:t>Z.2</w:t>
        </w:r>
        <w:r w:rsidR="006468F3">
          <w:t xml:space="preserve"> </w:t>
        </w:r>
      </w:ins>
      <w:r>
        <w:t>(označení dle Územního plánu Lužnice) - s výjimkou pozemků p. č. 190/12 a p.č. 208/105,  k. ú. Lužnice.</w:t>
      </w:r>
    </w:p>
    <w:p w14:paraId="5DC70CD7" w14:textId="53B137CF" w:rsidR="002A2EA1" w:rsidRDefault="002A2EA1" w:rsidP="003E3F8E">
      <w:pPr>
        <w:pStyle w:val="0Calibrizakladnitext"/>
      </w:pPr>
      <w:r>
        <w:t xml:space="preserve">Řešené území regulačního plánu (lokality </w:t>
      </w:r>
      <w:del w:id="536" w:author="Vlastimil Peterka" w:date="2023-03-08T14:39:00Z">
        <w:r w:rsidDel="006468F3">
          <w:delText xml:space="preserve">BV1 </w:delText>
        </w:r>
      </w:del>
      <w:ins w:id="537" w:author="Vlastimil Peterka" w:date="2023-03-08T14:39:00Z">
        <w:r w:rsidR="006468F3">
          <w:rPr>
            <w:lang w:val="cs-CZ"/>
          </w:rPr>
          <w:t>Z.1</w:t>
        </w:r>
        <w:r w:rsidR="006468F3">
          <w:t xml:space="preserve"> </w:t>
        </w:r>
      </w:ins>
      <w:r>
        <w:t xml:space="preserve">a </w:t>
      </w:r>
      <w:del w:id="538" w:author="Vlastimil Peterka" w:date="2023-03-08T14:39:00Z">
        <w:r w:rsidDel="006468F3">
          <w:delText xml:space="preserve">BV2 </w:delText>
        </w:r>
      </w:del>
      <w:ins w:id="539" w:author="Vlastimil Peterka" w:date="2023-03-08T14:39:00Z">
        <w:r w:rsidR="006468F3">
          <w:rPr>
            <w:lang w:val="cs-CZ"/>
          </w:rPr>
          <w:t>Z.2</w:t>
        </w:r>
        <w:r w:rsidR="006468F3">
          <w:t xml:space="preserve"> </w:t>
        </w:r>
      </w:ins>
      <w:r>
        <w:t>- s výjimkou pozemků p. č. 190/12 a p.č. 208/105,  k. ú. Lužnice) je vyznačeno v grafické části Územního plánu Lužnice - Výkres základního členění území.</w:t>
      </w:r>
    </w:p>
    <w:p w14:paraId="354EA22C" w14:textId="303ADFBC" w:rsidR="002A2EA1" w:rsidRDefault="002A2EA1" w:rsidP="003E3F8E">
      <w:pPr>
        <w:pStyle w:val="0Calibrizakladnitext"/>
      </w:pPr>
      <w:r>
        <w:t>b)</w:t>
      </w:r>
      <w:r w:rsidR="003E3F8E">
        <w:rPr>
          <w:lang w:val="cs-CZ"/>
        </w:rPr>
        <w:t xml:space="preserve"> </w:t>
      </w:r>
      <w:r>
        <w:t>POŽADAVKY NA VYMEZENÍ POZEMKŮ A JEJICH VYUŽITÍ</w:t>
      </w:r>
    </w:p>
    <w:p w14:paraId="24B03F63" w14:textId="77777777" w:rsidR="002A2EA1" w:rsidRDefault="002A2EA1" w:rsidP="003E3F8E">
      <w:pPr>
        <w:pStyle w:val="0Calibrizakladnitext"/>
      </w:pPr>
      <w:r>
        <w:t>Řešené území je v Územním plánu Lužnice určeno jako plochy bydlení – bydlení venkovské.</w:t>
      </w:r>
    </w:p>
    <w:p w14:paraId="187C84CC" w14:textId="77777777" w:rsidR="002A2EA1" w:rsidRDefault="002A2EA1" w:rsidP="003E3F8E">
      <w:pPr>
        <w:pStyle w:val="0Calibrizakladnitext"/>
      </w:pPr>
      <w:r>
        <w:t>Regulační plán vymezí – v souladu s regulativy Územního plánu Lužnice – pozemky pro výstavbu rodinných domů, pozemky pro veřejná prostranství a zeleň, pozemky pro veřejné komunikace a pozemky pro trasy a zařízení technické infrastruktury.</w:t>
      </w:r>
      <w:r>
        <w:tab/>
      </w:r>
    </w:p>
    <w:p w14:paraId="08488D11" w14:textId="3CA0D81A" w:rsidR="002A2EA1" w:rsidRDefault="002A2EA1" w:rsidP="003E3F8E">
      <w:pPr>
        <w:pStyle w:val="0Calibrizakladnitext"/>
      </w:pPr>
      <w:r>
        <w:t>V regulačním plánu bude stanovena etapizace rozvoje řešeného území.</w:t>
      </w:r>
    </w:p>
    <w:p w14:paraId="7661789D" w14:textId="424CA855" w:rsidR="002A2EA1" w:rsidRDefault="002A2EA1" w:rsidP="003E3F8E">
      <w:pPr>
        <w:pStyle w:val="0Calibrizakladnitext"/>
      </w:pPr>
      <w:r>
        <w:t>c)</w:t>
      </w:r>
      <w:r w:rsidR="003E3F8E">
        <w:rPr>
          <w:lang w:val="cs-CZ"/>
        </w:rPr>
        <w:t xml:space="preserve"> </w:t>
      </w:r>
      <w:r>
        <w:t>POŽADAVKY NA UMÍSTĚNÍ A PROSTOROVÉ USPOŘÁDÁNÍ STAVEB</w:t>
      </w:r>
    </w:p>
    <w:p w14:paraId="145D19FF" w14:textId="77777777" w:rsidR="002A2EA1" w:rsidRDefault="002A2EA1" w:rsidP="003E3F8E">
      <w:pPr>
        <w:pStyle w:val="0Calibrizakladnitext"/>
      </w:pPr>
      <w:r>
        <w:t>V regulačním plánu budou stanoveny závazné profily / prostorové uspořádání jednotlivých veřejných prostranství. Minimální plocha veřejných prostranství bude činit  15% z celkové plochy lokality; nová uliční síť bude navazovat na uliční síť zastavěného území a bude vycházet z historické cestní sítě v území; minimální šířka uličního prostoru bude 10 m (mezi hranicemi protilehlých pozemků).</w:t>
      </w:r>
    </w:p>
    <w:p w14:paraId="52BB01F5" w14:textId="77777777" w:rsidR="002A2EA1" w:rsidRDefault="002A2EA1" w:rsidP="003E3F8E">
      <w:pPr>
        <w:pStyle w:val="0Calibrizakladnitext"/>
      </w:pPr>
      <w:r>
        <w:t>Pro umístění a prostorové uspořádání staveb budou stanoveny závazné podmínky, určující regulační stavební čáry, výškové limity zástavby, maximální možnou intenzitu zástavby jednotlivých pozemků, minimální podíl zeleně na jednotlivých pozemcích, popř. podrobnější regulativy využití pozemků, vzdálenosti a polohy staveb.</w:t>
      </w:r>
    </w:p>
    <w:p w14:paraId="1F15FB7E" w14:textId="14E0F969" w:rsidR="002A2EA1" w:rsidRDefault="002A2EA1" w:rsidP="003E3F8E">
      <w:pPr>
        <w:pStyle w:val="0Calibrizakladnitext"/>
      </w:pPr>
      <w:r>
        <w:t>Regulační plán stanoví základní regulativy pro nové stavby v řešeném území; nové stavby, resp. soubory staveb budou zásadně vycházet z tradičního funkčního a prostorového uspořádání a tvarů vesnických usedlostí, včetně tradiční vazby na uspořádání uliční sítě a veřejných prostranství (štítová orientace k veřejnému prostranství). Regulační plán stanoví základní regulativy pro půdorysné řešení a tvarové řešení nových objektů, včetně tvaru a sklonu zastřešení, pro použití materiálů a barevnosti; stanovení těchto regulativů bude v rámci zpracování regulačního plánu konzultováno se Správou CHKO Třeboňsko.</w:t>
      </w:r>
    </w:p>
    <w:p w14:paraId="0DA61845" w14:textId="3EB62198" w:rsidR="002A2EA1" w:rsidRDefault="002A2EA1" w:rsidP="003E3F8E">
      <w:pPr>
        <w:pStyle w:val="0Calibrizakladnitext"/>
      </w:pPr>
      <w:r>
        <w:t>d)</w:t>
      </w:r>
      <w:r w:rsidR="003E3F8E">
        <w:rPr>
          <w:lang w:val="cs-CZ"/>
        </w:rPr>
        <w:t xml:space="preserve"> </w:t>
      </w:r>
      <w:r>
        <w:t>POŽADAVKY NA OCHRANU A ROZVOJ HODNOT ÚZEMÍ</w:t>
      </w:r>
    </w:p>
    <w:p w14:paraId="37FDC730" w14:textId="77777777" w:rsidR="002A2EA1" w:rsidRDefault="002A2EA1" w:rsidP="003E3F8E">
      <w:pPr>
        <w:pStyle w:val="0Calibrizakladnitext"/>
      </w:pPr>
      <w:r>
        <w:lastRenderedPageBreak/>
        <w:t>Struktura a prostorové uspořádání nových veřejných prostranství bude regulačním plánem navrženo s respektem ke stávající struktuře sousedního zastavěného území a ke kvalitám přilehlého nezastavitelného, přírodního prostředí.</w:t>
      </w:r>
    </w:p>
    <w:p w14:paraId="1DCF5827" w14:textId="72FDBBD1" w:rsidR="002A2EA1" w:rsidRDefault="002A2EA1" w:rsidP="003E3F8E">
      <w:pPr>
        <w:pStyle w:val="0Calibrizakladnitext"/>
      </w:pPr>
      <w:r>
        <w:t>Regulační plán bude respektovat přírodní podmínky a krajinný ráz přilehlého nezastavitelného území a charakter navazujícího zastavěného území.</w:t>
      </w:r>
    </w:p>
    <w:p w14:paraId="572B0CE3" w14:textId="31D13AE0" w:rsidR="002A2EA1" w:rsidRDefault="002A2EA1" w:rsidP="003E3F8E">
      <w:pPr>
        <w:pStyle w:val="0Calibrizakladnitext"/>
      </w:pPr>
      <w:r>
        <w:t>Důraz bude kladen na vysoký standard veřejných prostranství, včetně veřejné zeleně.</w:t>
      </w:r>
    </w:p>
    <w:p w14:paraId="1C6557E4" w14:textId="5EF69418" w:rsidR="002A2EA1" w:rsidRDefault="002A2EA1" w:rsidP="003E3F8E">
      <w:pPr>
        <w:pStyle w:val="0Calibrizakladnitext"/>
      </w:pPr>
      <w:r>
        <w:t>e)</w:t>
      </w:r>
      <w:r w:rsidR="003E3F8E">
        <w:rPr>
          <w:lang w:val="cs-CZ"/>
        </w:rPr>
        <w:t xml:space="preserve"> </w:t>
      </w:r>
      <w:r>
        <w:t>POŽADAVKY NA ŘEŠENÍ VEŘEJNÉ INFRASTRUKTURY</w:t>
      </w:r>
    </w:p>
    <w:p w14:paraId="76E98165" w14:textId="77777777" w:rsidR="002A2EA1" w:rsidRDefault="002A2EA1" w:rsidP="003E3F8E">
      <w:pPr>
        <w:pStyle w:val="0Calibrizakladnitext"/>
      </w:pPr>
      <w:r>
        <w:t>Regulační plán navrhne technickou a dopravní infrastrukturu, nutnou pro rozvoj řešeného území, včetně případných tras a zařízení technické infrastruktury, nutných pro obsluhu území mimo hranice řešeného území - ve vazbě na stávající technickou a dopravní infrastrukturu.</w:t>
      </w:r>
    </w:p>
    <w:p w14:paraId="7715E90A" w14:textId="15DD54C0" w:rsidR="002A2EA1" w:rsidRDefault="002A2EA1" w:rsidP="003E3F8E">
      <w:pPr>
        <w:pStyle w:val="0Calibrizakladnitext"/>
      </w:pPr>
      <w:r>
        <w:t>Regulační plán navrhne v případě potřeby nezbytné přeložky tras technické infrastruktury, procházející dnes řešeným územím.</w:t>
      </w:r>
    </w:p>
    <w:p w14:paraId="6DE948E1" w14:textId="615A0F8C" w:rsidR="002A2EA1" w:rsidRDefault="002A2EA1" w:rsidP="003E3F8E">
      <w:pPr>
        <w:pStyle w:val="0Calibrizakladnitext"/>
      </w:pPr>
      <w:r>
        <w:t>V řešeném území je v rámci regulačního plánu požadováno vymezení pozemků pro veřejná prostranství – ve smyslu ustanovení §7 vyhlášky č.501/2006 Sb., v platném znění, o obecných požadavcích na výstavbu.</w:t>
      </w:r>
    </w:p>
    <w:p w14:paraId="26045090" w14:textId="10D3B330" w:rsidR="002A2EA1" w:rsidRDefault="002A2EA1" w:rsidP="003E3F8E">
      <w:pPr>
        <w:pStyle w:val="0Calibrizakladnitext"/>
      </w:pPr>
      <w:r>
        <w:t>f)</w:t>
      </w:r>
      <w:r w:rsidR="003E3F8E">
        <w:rPr>
          <w:lang w:val="cs-CZ"/>
        </w:rPr>
        <w:t xml:space="preserve"> </w:t>
      </w:r>
      <w:r>
        <w:t>POŽADAVKY NA VEŘEJNĚ PROSPĚŠNÉ STAVBY A VEŘEJNĚ PROSPĚŠNÁ OPATŘENÍ</w:t>
      </w:r>
    </w:p>
    <w:p w14:paraId="0E93638E" w14:textId="77777777" w:rsidR="002A2EA1" w:rsidRDefault="002A2EA1" w:rsidP="003E3F8E">
      <w:pPr>
        <w:pStyle w:val="0Calibrizakladnitext"/>
      </w:pPr>
      <w:r>
        <w:t>Plochy, trasy a zařízení technické a dopravní infrastruktury, nutné k obsluze území, budou v případě potřeby navrženy jako veřejně prospěšné stavby.</w:t>
      </w:r>
    </w:p>
    <w:p w14:paraId="22398D50" w14:textId="35C4C77E" w:rsidR="002A2EA1" w:rsidRDefault="002A2EA1" w:rsidP="003E3F8E">
      <w:pPr>
        <w:pStyle w:val="0Calibrizakladnitext"/>
      </w:pPr>
      <w:r>
        <w:t>Případně navržené prvky ÚSES budou zařazeny mezi veřejně prospěšná opatření.</w:t>
      </w:r>
    </w:p>
    <w:p w14:paraId="2DD5558C" w14:textId="755AEDC3" w:rsidR="002A2EA1" w:rsidRDefault="002A2EA1" w:rsidP="003E3F8E">
      <w:pPr>
        <w:pStyle w:val="0Calibrizakladnitext"/>
      </w:pPr>
      <w:r>
        <w:t>g)</w:t>
      </w:r>
      <w:r w:rsidR="003E3F8E">
        <w:rPr>
          <w:lang w:val="cs-CZ"/>
        </w:rPr>
        <w:t xml:space="preserve"> </w:t>
      </w:r>
      <w:r>
        <w:t>POŽADAVKY NA ASANACE</w:t>
      </w:r>
    </w:p>
    <w:p w14:paraId="4BBAC40E" w14:textId="1EA0A5D4" w:rsidR="002A2EA1" w:rsidRDefault="002A2EA1" w:rsidP="003E3F8E">
      <w:pPr>
        <w:pStyle w:val="0Calibrizakladnitext"/>
      </w:pPr>
      <w:r>
        <w:t>Asanace nejsou v řešeném území regulačního plánu předpokládány.</w:t>
      </w:r>
    </w:p>
    <w:p w14:paraId="39B75CBB" w14:textId="5307E678" w:rsidR="002A2EA1" w:rsidRDefault="002A2EA1" w:rsidP="003E3F8E">
      <w:pPr>
        <w:pStyle w:val="0Calibrizakladnitext"/>
      </w:pPr>
      <w:r>
        <w:t>h)</w:t>
      </w:r>
      <w:r w:rsidR="003E3F8E">
        <w:rPr>
          <w:lang w:val="cs-CZ"/>
        </w:rPr>
        <w:t xml:space="preserve"> </w:t>
      </w:r>
      <w:r>
        <w:t>DALŠÍ POŽADAVKY VYPLÝVAJÍCÍ Z ÚZEMNĚ ANALYTICKÝCH PODKLADŮ A ZE ZVLÁŠTNÍCH PRÁVNÍCH PŘEDPISŮ (NAPŘÍKLAD POŽADAVKY NA OCHRANU VEŘEJNÉHO ZDRAVÍ, CIVILNÍ OCHRANY, OBRANY A BEZPEČNOSTI STÁTU, OCHRANY LOŽISEK NEROSTNÝCH SUROVIN, GEOLOGICKÉ STAVBY ÚZEMÍ, OCHRANY PŘED POVODNĚMI A JINÝMI RIZIKOVÝMI PŘÍRODNÍMI JEVY)</w:t>
      </w:r>
    </w:p>
    <w:p w14:paraId="5C65AF18" w14:textId="59DB00F7" w:rsidR="002A2EA1" w:rsidRDefault="002A2EA1" w:rsidP="003E3F8E">
      <w:pPr>
        <w:pStyle w:val="0Calibrizakladnitext"/>
      </w:pPr>
      <w:r>
        <w:t>Z územně analytických podkladů a ze zvláštních předpisů nevyplývají na řešené území regulačního plánu další požadavky.</w:t>
      </w:r>
    </w:p>
    <w:p w14:paraId="1213997A" w14:textId="2CD5DE1F" w:rsidR="002A2EA1" w:rsidRDefault="002A2EA1" w:rsidP="003E3F8E">
      <w:pPr>
        <w:pStyle w:val="0Calibrizakladnitext"/>
      </w:pPr>
      <w:r>
        <w:t>i)</w:t>
      </w:r>
      <w:r w:rsidR="003E3F8E">
        <w:rPr>
          <w:lang w:val="cs-CZ"/>
        </w:rPr>
        <w:t xml:space="preserve"> </w:t>
      </w:r>
      <w:r>
        <w:t>VÝČET DRUHŮ ÚZEMNÍCH ROZHODNUTÍ, KTERÉ REGULAČNÍ PLÁN NAHRADÍ</w:t>
      </w:r>
    </w:p>
    <w:p w14:paraId="2356F87F" w14:textId="684B09DD" w:rsidR="002A2EA1" w:rsidRDefault="002A2EA1" w:rsidP="003E3F8E">
      <w:pPr>
        <w:pStyle w:val="0Calibrizakladnitext"/>
      </w:pPr>
      <w:r>
        <w:t>Regulační plán nenahradí žádná územní rozhodnutí.</w:t>
      </w:r>
    </w:p>
    <w:p w14:paraId="2AA81EDC" w14:textId="42737B00" w:rsidR="002A2EA1" w:rsidRDefault="002A2EA1" w:rsidP="003E3F8E">
      <w:pPr>
        <w:pStyle w:val="0Calibrizakladnitext"/>
      </w:pPr>
      <w:r>
        <w:t>j)</w:t>
      </w:r>
      <w:r w:rsidR="003E3F8E">
        <w:rPr>
          <w:lang w:val="cs-CZ"/>
        </w:rPr>
        <w:t xml:space="preserve"> </w:t>
      </w:r>
      <w:r>
        <w:t>PŘÍPADNÝ POŽADAVEK NA POSUZOVÁNÍ VLIVŮ ZÁMĚRU OBSAŽENÉHO V REGULAČNÍM PLÁNU NA ŽIVOTNÍ PROSTŘEDÍ PODLE ZVLÁŠTNÍHO PRÁVNÍHO PŘEDPISU, VČETNĚ PŘÍPADNÉHO POŽADAVKU NA POSOUZENÍ VLIVŮ ZÁMĚRU NA EVROPSKY VÝZNAMNOU LOKALITU NEBO PTAČÍ OBLAST</w:t>
      </w:r>
    </w:p>
    <w:p w14:paraId="4445992B" w14:textId="4E65B7D0" w:rsidR="002A2EA1" w:rsidRDefault="002A2EA1" w:rsidP="003E3F8E">
      <w:pPr>
        <w:pStyle w:val="0Calibrizakladnitext"/>
      </w:pPr>
      <w:r>
        <w:t>Řešené území leží v Ptačí oblasti Třeboňsko; případný požadavek na posuzování vlivů záměru obsaženého v regulačním plánu na životní prostředí podle zvláštního právního předpisu není předpokládán.</w:t>
      </w:r>
    </w:p>
    <w:p w14:paraId="73AE8B96" w14:textId="08A58782" w:rsidR="002A2EA1" w:rsidRDefault="002A2EA1" w:rsidP="003E3F8E">
      <w:pPr>
        <w:pStyle w:val="0Calibrizakladnitext"/>
      </w:pPr>
      <w:r>
        <w:t>k)</w:t>
      </w:r>
      <w:r w:rsidR="003E3F8E">
        <w:rPr>
          <w:lang w:val="cs-CZ"/>
        </w:rPr>
        <w:t xml:space="preserve"> </w:t>
      </w:r>
      <w:r>
        <w:t>PŘÍPADNÉ POŽADAVKY NA PLÁNOVACÍ SMLOUVU A DOHODU O PARCELACI</w:t>
      </w:r>
    </w:p>
    <w:p w14:paraId="1E6F8ED5" w14:textId="319083F0" w:rsidR="002A2EA1" w:rsidRDefault="002A2EA1" w:rsidP="003E3F8E">
      <w:pPr>
        <w:pStyle w:val="0Calibrizakladnitext"/>
      </w:pPr>
      <w:r>
        <w:t>V průběhu projednání návrhu zadání regulačního plánu bude prověřen požadavek na případnou plánovací smlouvu a / nebo dohodu o parcelaci.</w:t>
      </w:r>
    </w:p>
    <w:p w14:paraId="4CF02AFB" w14:textId="34789FD7" w:rsidR="002A2EA1" w:rsidRDefault="002A2EA1" w:rsidP="003E3F8E">
      <w:pPr>
        <w:pStyle w:val="0Calibrizakladnitext"/>
      </w:pPr>
      <w:r>
        <w:t>l)</w:t>
      </w:r>
      <w:r w:rsidR="003E3F8E">
        <w:rPr>
          <w:lang w:val="cs-CZ"/>
        </w:rPr>
        <w:t xml:space="preserve"> </w:t>
      </w:r>
      <w:r>
        <w:t>POŽADAVKY NA USPOŘÁDÁNÍ OBSAHU NÁVRHU REGULAČNÍHO PLÁNU A OBSAHU JEHO ODŮVODNĚNÍ S OHLEDEM NA CHARAKTER ÚZEMÍ A PROBLÉMY ŘEŠENÍ VČETNĚ MĚŘÍTEK VÝKRESŮ A POČTU VYHOTOVENÍ</w:t>
      </w:r>
    </w:p>
    <w:p w14:paraId="34ADBCFF" w14:textId="77777777" w:rsidR="002A2EA1" w:rsidRDefault="002A2EA1" w:rsidP="003E3F8E">
      <w:pPr>
        <w:pStyle w:val="0Calibrizakladnitext"/>
      </w:pPr>
      <w:r>
        <w:t>Regulační plán bude zpracován v souladu s ustanoveními a požadavky dle Přílohy č.11 Vyhlášky č.500/2006 Sb., o územně analytických podkladech, územně plánovací dokumentaci a způsobu evidence územně plánovací činnosti.</w:t>
      </w:r>
    </w:p>
    <w:p w14:paraId="08384600" w14:textId="77777777" w:rsidR="002A2EA1" w:rsidRDefault="002A2EA1" w:rsidP="003E3F8E">
      <w:pPr>
        <w:pStyle w:val="0Calibrizakladnitext"/>
      </w:pPr>
      <w:r>
        <w:t>Textová část:</w:t>
      </w:r>
    </w:p>
    <w:p w14:paraId="71E22CCA" w14:textId="34CEEEA6" w:rsidR="002A2EA1" w:rsidRDefault="002A2EA1" w:rsidP="003E3F8E">
      <w:pPr>
        <w:pStyle w:val="0Calibrizakladnitext"/>
      </w:pPr>
      <w:r>
        <w:t>a) vymezení řešené plochy,</w:t>
      </w:r>
    </w:p>
    <w:p w14:paraId="0CDD2378" w14:textId="27A66073" w:rsidR="002A2EA1" w:rsidRDefault="002A2EA1" w:rsidP="003E3F8E">
      <w:pPr>
        <w:pStyle w:val="0Calibrizakladnitext"/>
      </w:pPr>
      <w:r>
        <w:t>b) podmínky pro vymezení a využití pozemků,</w:t>
      </w:r>
    </w:p>
    <w:p w14:paraId="1AA65D3B" w14:textId="2DDD8E3C" w:rsidR="002A2EA1" w:rsidRDefault="002A2EA1" w:rsidP="003E3F8E">
      <w:pPr>
        <w:pStyle w:val="0Calibrizakladnitext"/>
      </w:pPr>
      <w:r>
        <w:t>c) podmínky pro umístění a prostorové uspořádání staveb veřejné infrastruktury,</w:t>
      </w:r>
    </w:p>
    <w:p w14:paraId="7B536178" w14:textId="4542C71D" w:rsidR="002A2EA1" w:rsidRDefault="002A2EA1" w:rsidP="003E3F8E">
      <w:pPr>
        <w:pStyle w:val="0Calibrizakladnitext"/>
      </w:pPr>
      <w:r>
        <w:lastRenderedPageBreak/>
        <w:t>d) podmínky pro ochranu hodnot a charakteru území,</w:t>
      </w:r>
    </w:p>
    <w:p w14:paraId="48CF2BE8" w14:textId="10AFD9CA" w:rsidR="002A2EA1" w:rsidRDefault="002A2EA1" w:rsidP="003E3F8E">
      <w:pPr>
        <w:pStyle w:val="0Calibrizakladnitext"/>
      </w:pPr>
      <w:r>
        <w:t>e) podmínky pro vytváření příznivého životního prostředí,</w:t>
      </w:r>
    </w:p>
    <w:p w14:paraId="4ED4521A" w14:textId="51C1BE56" w:rsidR="002A2EA1" w:rsidRDefault="002A2EA1" w:rsidP="003E3F8E">
      <w:pPr>
        <w:pStyle w:val="0Calibrizakladnitext"/>
      </w:pPr>
      <w:r>
        <w:t>f) podmínky pro ochranu veřejného zdraví,</w:t>
      </w:r>
    </w:p>
    <w:p w14:paraId="425E7BB9" w14:textId="1C7F1127" w:rsidR="002A2EA1" w:rsidRDefault="002A2EA1" w:rsidP="003E3F8E">
      <w:pPr>
        <w:pStyle w:val="0Calibrizakladnitext"/>
      </w:pPr>
      <w:r>
        <w:t>g) vymezení veřejně prospěšných staveb, veřejně prospěšných opatření a vymezení pozemků pro asanaci, pro které lze práva k pozemkům a stavbám vyvlastnit, s uvedením katastrálních území a parcelních čísel,</w:t>
      </w:r>
    </w:p>
    <w:p w14:paraId="3DBD3E9A" w14:textId="7BA24D5E" w:rsidR="002A2EA1" w:rsidRDefault="002A2EA1" w:rsidP="003E3F8E">
      <w:pPr>
        <w:pStyle w:val="0Calibrizakladnitext"/>
      </w:pPr>
      <w:r>
        <w:t>h) vymezení dalších veřejně prospěšných staveb a veřejně prospěšných opatření, pro které lze uplatnit předkupní právo, s uvedením katastrálních území a parcelních čísel,</w:t>
      </w:r>
    </w:p>
    <w:p w14:paraId="20175DFC" w14:textId="5F36F9B3" w:rsidR="002A2EA1" w:rsidRDefault="002A2EA1" w:rsidP="003E3F8E">
      <w:pPr>
        <w:pStyle w:val="0Calibrizakladnitext"/>
      </w:pPr>
      <w:r>
        <w:t>j) výčet územních rozhodnutí, která regulační plán nahrazuje,</w:t>
      </w:r>
    </w:p>
    <w:p w14:paraId="3B7D3D53" w14:textId="5B162550" w:rsidR="002A2EA1" w:rsidRDefault="002A2EA1" w:rsidP="003E3F8E">
      <w:pPr>
        <w:pStyle w:val="0Calibrizakladnitext"/>
      </w:pPr>
      <w:r>
        <w:t>k) druh a účel umísťovaných staveb,</w:t>
      </w:r>
    </w:p>
    <w:p w14:paraId="4EA67C82" w14:textId="38924A3E" w:rsidR="002A2EA1" w:rsidRDefault="002A2EA1" w:rsidP="003E3F8E">
      <w:pPr>
        <w:pStyle w:val="0Calibrizakladnitext"/>
      </w:pPr>
      <w:r>
        <w:t>l) podmínky pro umístění a prostorové uspořádání staveb, které nejsou zahrnuty do staveb veřejné infrastruktury, včetně podmínek ochrany navrženého charakteru území, zejména ochrany krajinného rázu (uliční a stavební čáry, podlažnost, výšku zástavby, objemy a tvary zástavby, intenzitu využití pozemků),</w:t>
      </w:r>
    </w:p>
    <w:p w14:paraId="64035B85" w14:textId="64700590" w:rsidR="002A2EA1" w:rsidRDefault="002A2EA1" w:rsidP="003E3F8E">
      <w:pPr>
        <w:pStyle w:val="0Calibrizakladnitext"/>
      </w:pPr>
      <w:r>
        <w:t>m) podmínky pro napojení staveb na veřejnou dopravní a technickou infrastrukturu,</w:t>
      </w:r>
    </w:p>
    <w:p w14:paraId="6FDAE46A" w14:textId="6B317C07" w:rsidR="002A2EA1" w:rsidRDefault="002A2EA1" w:rsidP="003E3F8E">
      <w:pPr>
        <w:pStyle w:val="0Calibrizakladnitext"/>
      </w:pPr>
      <w:r>
        <w:t>n) podmínky pro změny staveb a změny vlivu staveb na využití území,</w:t>
      </w:r>
    </w:p>
    <w:p w14:paraId="3B79B450" w14:textId="120F2CAC" w:rsidR="002A2EA1" w:rsidRDefault="002A2EA1" w:rsidP="003E3F8E">
      <w:pPr>
        <w:pStyle w:val="0Calibrizakladnitext"/>
      </w:pPr>
      <w:r>
        <w:t>o) podmínky pro vymezená ochranná pásma,</w:t>
      </w:r>
    </w:p>
    <w:p w14:paraId="47073A01" w14:textId="082F1A43" w:rsidR="002A2EA1" w:rsidRDefault="002A2EA1" w:rsidP="003E3F8E">
      <w:pPr>
        <w:pStyle w:val="0Calibrizakladnitext"/>
      </w:pPr>
      <w:r>
        <w:t>p)podmínky pro vymezení a využití pozemků územního systému ekologické stability,</w:t>
      </w:r>
    </w:p>
    <w:p w14:paraId="7B490323" w14:textId="066913F4" w:rsidR="002A2EA1" w:rsidRDefault="002A2EA1" w:rsidP="003E3F8E">
      <w:pPr>
        <w:pStyle w:val="0Calibrizakladnitext"/>
      </w:pPr>
      <w:r>
        <w:t>r) stanovení změn v území – ucelených etapových celků výstavby (etapizace),</w:t>
      </w:r>
    </w:p>
    <w:p w14:paraId="3B0A608F" w14:textId="15089C83" w:rsidR="002A2EA1" w:rsidRDefault="002A2EA1" w:rsidP="003E3F8E">
      <w:pPr>
        <w:pStyle w:val="0Calibrizakladnitext"/>
      </w:pPr>
      <w:r>
        <w:t>s)vymezení staveb nezpůsobilých pro zkrácené stavební řízení podle § 117 odst. 1 stavebního zákona.</w:t>
      </w:r>
    </w:p>
    <w:p w14:paraId="182717C2" w14:textId="346EADA7" w:rsidR="002A2EA1" w:rsidRDefault="002A2EA1" w:rsidP="003E3F8E">
      <w:pPr>
        <w:pStyle w:val="0Calibrizakladnitext"/>
      </w:pPr>
      <w:r>
        <w:t>t) údaje o počtu listů regulačního plánu a počtu výkresů grafické části.</w:t>
      </w:r>
    </w:p>
    <w:p w14:paraId="2EC71DBB" w14:textId="77777777" w:rsidR="002A2EA1" w:rsidRDefault="002A2EA1" w:rsidP="003E3F8E">
      <w:pPr>
        <w:pStyle w:val="0Calibrizakladnitext"/>
      </w:pPr>
    </w:p>
    <w:p w14:paraId="67B9C727" w14:textId="0F435127" w:rsidR="002A2EA1" w:rsidRDefault="002A2EA1" w:rsidP="003E3F8E">
      <w:pPr>
        <w:pStyle w:val="0Calibrizakladnitext"/>
      </w:pPr>
      <w:r>
        <w:t>Grafická část (měřítko 1 : 1 000):</w:t>
      </w:r>
    </w:p>
    <w:p w14:paraId="5D1A07A5" w14:textId="28BEA28C" w:rsidR="002A2EA1" w:rsidRDefault="002A2EA1" w:rsidP="003E3F8E">
      <w:pPr>
        <w:pStyle w:val="0Calibrizakladnitext"/>
      </w:pPr>
      <w:r>
        <w:t>a) hlavní výkres obsahující hranici řešené plochy, vymezení a využití pozemků a graficky vyjádřitelné podmínky umístění staveb veřejné infrastruktury,</w:t>
      </w:r>
    </w:p>
    <w:p w14:paraId="4AA43509" w14:textId="380EBEE8" w:rsidR="002A2EA1" w:rsidRDefault="002A2EA1" w:rsidP="003E3F8E">
      <w:pPr>
        <w:pStyle w:val="0Calibrizakladnitext"/>
      </w:pPr>
      <w:r>
        <w:t>b) výkres veřejně prospěšných staveb, opatření a asanací.</w:t>
      </w:r>
    </w:p>
    <w:p w14:paraId="189369EC" w14:textId="01D65D75" w:rsidR="002A2EA1" w:rsidRDefault="002A2EA1" w:rsidP="003E3F8E">
      <w:pPr>
        <w:pStyle w:val="0Calibrizakladnitext"/>
      </w:pPr>
      <w:r>
        <w:t xml:space="preserve">c) jako součást hlavního výkresu graficky vyjádřitelné podmínky umístění staveb, které nejsou zahrnuty do staveb veřejné infrastruktury, jejich napojení na veřejnou dopravní a technickou infrastrukturu, </w:t>
      </w:r>
      <w:del w:id="540" w:author="uživatel" w:date="2023-03-17T07:47:00Z">
        <w:r w:rsidDel="00AB3F3E">
          <w:delText xml:space="preserve">pozemky územních rezerv, </w:delText>
        </w:r>
      </w:del>
      <w:r>
        <w:t>hranice zastavěného území a ochranných pásem,</w:t>
      </w:r>
    </w:p>
    <w:p w14:paraId="15CF21BB" w14:textId="2175B1F7" w:rsidR="002A2EA1" w:rsidRDefault="002A2EA1" w:rsidP="003E3F8E">
      <w:pPr>
        <w:pStyle w:val="0Calibrizakladnitext"/>
      </w:pPr>
      <w:r>
        <w:t>d) výkres pořadí změn v území - ucelených etapov</w:t>
      </w:r>
      <w:r w:rsidR="00215508">
        <w:t>ých celků výstavby (etapizace).</w:t>
      </w:r>
    </w:p>
    <w:p w14:paraId="3B391238" w14:textId="77777777" w:rsidR="00215508" w:rsidRDefault="00215508" w:rsidP="003E3F8E">
      <w:pPr>
        <w:pStyle w:val="0Calibrizakladnitext"/>
      </w:pPr>
    </w:p>
    <w:p w14:paraId="77D777A6" w14:textId="6DD592C9" w:rsidR="002A2EA1" w:rsidRDefault="002A2EA1" w:rsidP="003E3F8E">
      <w:pPr>
        <w:pStyle w:val="0Calibrizakladnitext"/>
      </w:pPr>
      <w:r>
        <w:t>Počet vyhotovení: 4 paré + 1 paré v digitální podobě.</w:t>
      </w:r>
    </w:p>
    <w:p w14:paraId="201609FA" w14:textId="6B01D350" w:rsidR="002A2EA1" w:rsidRDefault="002A2EA1" w:rsidP="003E3F8E">
      <w:pPr>
        <w:pStyle w:val="0CalibriNadpis1"/>
      </w:pPr>
      <w:bookmarkStart w:id="541" w:name="_Toc130382018"/>
      <w:r>
        <w:t>STANOVENÍ POŘADÍ ZMĚN V ÚZEMÍ (ETAPIZACE)</w:t>
      </w:r>
      <w:bookmarkEnd w:id="541"/>
    </w:p>
    <w:p w14:paraId="1D233567" w14:textId="77777777" w:rsidR="002A2EA1" w:rsidRDefault="002A2EA1" w:rsidP="003E3F8E">
      <w:pPr>
        <w:pStyle w:val="0Calibrizakladnitext"/>
      </w:pPr>
      <w:r>
        <w:t>Etapizace rozvoje hlavních ploch změn bude stanovena v rámci zpracování regulačního plánu.</w:t>
      </w:r>
    </w:p>
    <w:p w14:paraId="5B8A939E" w14:textId="2BCAD12E" w:rsidR="002A2EA1" w:rsidRDefault="002A2EA1" w:rsidP="003E3F8E">
      <w:pPr>
        <w:pStyle w:val="0CalibriNadpis1"/>
      </w:pPr>
      <w:bookmarkStart w:id="542" w:name="_Toc130382019"/>
      <w:r>
        <w:t>VYMEZENÍ ARCHITEKTONICKY NEBO URBANISTICKY VÝZNAMNÝCH STAVEB, PRO KTERÉ MŮŽE VYPRACOVÁVAT ARCHITEKTONICKOU ČÁST PROJEKTOVÉ DOKUMENTACE JEN AUTORIZOVANÝ ARCHITEKT</w:t>
      </w:r>
      <w:bookmarkEnd w:id="542"/>
    </w:p>
    <w:p w14:paraId="0CCBD194" w14:textId="0EB3FF31" w:rsidR="002A2EA1" w:rsidRDefault="002A2EA1" w:rsidP="003E3F8E">
      <w:pPr>
        <w:pStyle w:val="0Calibrizakladnitext"/>
      </w:pPr>
      <w:r>
        <w:t>Územní plán stanovuje stavby, pro které může vypracovávat architektonickou část projektové dokumentace jen autorizovaný architekt: nemovité kulturní památky, nacházející se ve správním území obce Lužnice.</w:t>
      </w:r>
    </w:p>
    <w:p w14:paraId="0233D417" w14:textId="38894C5B" w:rsidR="002A2EA1" w:rsidRDefault="002A2EA1" w:rsidP="003E3F8E">
      <w:pPr>
        <w:pStyle w:val="0CalibriNadpis1"/>
      </w:pPr>
      <w:bookmarkStart w:id="543" w:name="_Toc130382020"/>
      <w:r>
        <w:t xml:space="preserve">ÚDAJE O </w:t>
      </w:r>
      <w:r w:rsidR="00215508">
        <w:rPr>
          <w:lang w:val="cs-CZ"/>
        </w:rPr>
        <w:t>textu s vyznačením změn</w:t>
      </w:r>
      <w:bookmarkEnd w:id="543"/>
    </w:p>
    <w:p w14:paraId="4DC5F470" w14:textId="661CF63C" w:rsidR="002A2EA1" w:rsidRPr="00215508" w:rsidRDefault="00215508" w:rsidP="003E3F8E">
      <w:pPr>
        <w:pStyle w:val="0Calibrizakladnitext"/>
      </w:pPr>
      <w:r w:rsidRPr="00215508">
        <w:rPr>
          <w:lang w:val="cs-CZ"/>
        </w:rPr>
        <w:t>Text s vyznačením změn</w:t>
      </w:r>
      <w:r w:rsidR="00CC4C8A">
        <w:t xml:space="preserve"> má celkem 42</w:t>
      </w:r>
      <w:r w:rsidRPr="00215508">
        <w:t xml:space="preserve"> stran.</w:t>
      </w:r>
    </w:p>
    <w:p w14:paraId="0F869094" w14:textId="20C1BFCF" w:rsidR="00607980" w:rsidRPr="00215508" w:rsidRDefault="00607980" w:rsidP="00215508">
      <w:pPr>
        <w:pStyle w:val="0Calibrizakladnitext"/>
        <w:rPr>
          <w:highlight w:val="yellow"/>
        </w:rPr>
      </w:pPr>
    </w:p>
    <w:sectPr w:rsidR="00607980" w:rsidRPr="00215508" w:rsidSect="00215508">
      <w:headerReference w:type="default" r:id="rId8"/>
      <w:footerReference w:type="default" r:id="rId9"/>
      <w:pgSz w:w="11906" w:h="16838"/>
      <w:pgMar w:top="1276" w:right="1417" w:bottom="1417" w:left="1417" w:header="708" w:footer="3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ABB74" w14:textId="77777777" w:rsidR="00B04E8A" w:rsidRDefault="00B04E8A" w:rsidP="003D1DE0">
      <w:r>
        <w:separator/>
      </w:r>
    </w:p>
  </w:endnote>
  <w:endnote w:type="continuationSeparator" w:id="0">
    <w:p w14:paraId="0ADCD520" w14:textId="77777777" w:rsidR="00B04E8A" w:rsidRDefault="00B04E8A" w:rsidP="003D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K Grotesk">
    <w:altName w:val="Courier New"/>
    <w:panose1 w:val="00000500000000000000"/>
    <w:charset w:val="EE"/>
    <w:family w:val="auto"/>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330401"/>
      <w:docPartObj>
        <w:docPartGallery w:val="Page Numbers (Bottom of Page)"/>
        <w:docPartUnique/>
      </w:docPartObj>
    </w:sdtPr>
    <w:sdtEndPr/>
    <w:sdtContent>
      <w:sdt>
        <w:sdtPr>
          <w:id w:val="1728636285"/>
          <w:docPartObj>
            <w:docPartGallery w:val="Page Numbers (Top of Page)"/>
            <w:docPartUnique/>
          </w:docPartObj>
        </w:sdtPr>
        <w:sdtEndPr/>
        <w:sdtContent>
          <w:p w14:paraId="0AE38502" w14:textId="7A235CF2" w:rsidR="009C0E5D" w:rsidRDefault="009C0E5D" w:rsidP="00CE23F0">
            <w:pPr>
              <w:pStyle w:val="0Calibricislastranek"/>
            </w:pPr>
            <w:r>
              <w:rPr>
                <w:sz w:val="24"/>
              </w:rPr>
              <w:fldChar w:fldCharType="begin"/>
            </w:r>
            <w:r>
              <w:instrText>PAGE</w:instrText>
            </w:r>
            <w:r>
              <w:rPr>
                <w:sz w:val="24"/>
              </w:rPr>
              <w:fldChar w:fldCharType="separate"/>
            </w:r>
            <w:r w:rsidR="00F1010C">
              <w:rPr>
                <w:noProof/>
              </w:rPr>
              <w:t>2</w:t>
            </w:r>
            <w:r>
              <w:rPr>
                <w:sz w:val="24"/>
              </w:rPr>
              <w:fldChar w:fldCharType="end"/>
            </w:r>
            <w:r>
              <w:rPr>
                <w:lang w:val="cs-CZ"/>
              </w:rPr>
              <w:t xml:space="preserve"> </w:t>
            </w:r>
            <w:r>
              <w:t>/</w:t>
            </w:r>
            <w:r>
              <w:rPr>
                <w:lang w:val="cs-CZ"/>
              </w:rPr>
              <w:t xml:space="preserve"> </w:t>
            </w:r>
            <w:r>
              <w:rPr>
                <w:sz w:val="24"/>
              </w:rPr>
              <w:fldChar w:fldCharType="begin"/>
            </w:r>
            <w:r>
              <w:instrText>NUMPAGES</w:instrText>
            </w:r>
            <w:r>
              <w:rPr>
                <w:sz w:val="24"/>
              </w:rPr>
              <w:fldChar w:fldCharType="separate"/>
            </w:r>
            <w:r w:rsidR="00F1010C">
              <w:rPr>
                <w:noProof/>
              </w:rPr>
              <w:t>41</w:t>
            </w:r>
            <w:r>
              <w:rPr>
                <w:sz w:val="24"/>
              </w:rPr>
              <w:fldChar w:fldCharType="end"/>
            </w:r>
          </w:p>
        </w:sdtContent>
      </w:sdt>
    </w:sdtContent>
  </w:sdt>
  <w:p w14:paraId="326FDB54" w14:textId="77777777" w:rsidR="009C0E5D" w:rsidRDefault="009C0E5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3DE0B" w14:textId="77777777" w:rsidR="00B04E8A" w:rsidRDefault="00B04E8A" w:rsidP="003D1DE0">
      <w:r>
        <w:separator/>
      </w:r>
    </w:p>
  </w:footnote>
  <w:footnote w:type="continuationSeparator" w:id="0">
    <w:p w14:paraId="33D5DE4D" w14:textId="77777777" w:rsidR="00B04E8A" w:rsidRDefault="00B04E8A" w:rsidP="003D1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2C6C0" w14:textId="1E301552" w:rsidR="009C0E5D" w:rsidRPr="001F1DAA" w:rsidRDefault="009C0E5D" w:rsidP="00CE23F0">
    <w:pPr>
      <w:pStyle w:val="0Calibrizakladnitext"/>
      <w:rPr>
        <w:lang w:val="cs-CZ"/>
      </w:rPr>
    </w:pPr>
    <w:r>
      <w:t>Změna č.3 ÚP</w:t>
    </w:r>
    <w:r>
      <w:rPr>
        <w:lang w:val="cs-CZ"/>
      </w:rPr>
      <w:t xml:space="preserve"> Lužnice</w:t>
    </w:r>
    <w:r>
      <w:t xml:space="preserve"> – </w:t>
    </w:r>
    <w:r>
      <w:rPr>
        <w:lang w:val="cs-CZ"/>
      </w:rPr>
      <w:t>text s vyznačením změn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B984198"/>
    <w:lvl w:ilvl="0">
      <w:start w:val="1"/>
      <w:numFmt w:val="decimal"/>
      <w:pStyle w:val="slovanseznam"/>
      <w:lvlText w:val="%1."/>
      <w:lvlJc w:val="left"/>
      <w:pPr>
        <w:tabs>
          <w:tab w:val="num" w:pos="360"/>
        </w:tabs>
        <w:ind w:left="360" w:hanging="360"/>
      </w:pPr>
    </w:lvl>
  </w:abstractNum>
  <w:abstractNum w:abstractNumId="1" w15:restartNumberingAfterBreak="0">
    <w:nsid w:val="FFFFFFFE"/>
    <w:multiLevelType w:val="singleLevel"/>
    <w:tmpl w:val="F81039E6"/>
    <w:lvl w:ilvl="0">
      <w:numFmt w:val="decimal"/>
      <w:pStyle w:val="Seznamsodrkami"/>
      <w:lvlText w:val="*"/>
      <w:lvlJc w:val="left"/>
    </w:lvl>
  </w:abstractNum>
  <w:abstractNum w:abstractNumId="2" w15:restartNumberingAfterBreak="0">
    <w:nsid w:val="00000001"/>
    <w:multiLevelType w:val="multilevel"/>
    <w:tmpl w:val="00000001"/>
    <w:name w:val="WW8Num1"/>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117E3507"/>
    <w:multiLevelType w:val="hybridMultilevel"/>
    <w:tmpl w:val="145EE27C"/>
    <w:lvl w:ilvl="0" w:tplc="04050001">
      <w:start w:val="1"/>
      <w:numFmt w:val="bullet"/>
      <w:lvlText w:val=""/>
      <w:lvlJc w:val="left"/>
      <w:pPr>
        <w:ind w:left="720" w:hanging="360"/>
      </w:pPr>
      <w:rPr>
        <w:rFonts w:ascii="Symbol" w:hAnsi="Symbol" w:hint="default"/>
      </w:rPr>
    </w:lvl>
    <w:lvl w:ilvl="1" w:tplc="C7CEC3DE">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4A2605"/>
    <w:multiLevelType w:val="hybridMultilevel"/>
    <w:tmpl w:val="D3F278BE"/>
    <w:lvl w:ilvl="0" w:tplc="C7CEC3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D54C42"/>
    <w:multiLevelType w:val="hybridMultilevel"/>
    <w:tmpl w:val="AE440712"/>
    <w:lvl w:ilvl="0" w:tplc="8FD42EA0">
      <w:start w:val="1"/>
      <w:numFmt w:val="bullet"/>
      <w:lvlText w:val="–"/>
      <w:lvlJc w:val="left"/>
      <w:pPr>
        <w:ind w:left="1004" w:hanging="360"/>
      </w:pPr>
      <w:rPr>
        <w:rFonts w:ascii="Calibri" w:hAnsi="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24FA4E90"/>
    <w:multiLevelType w:val="hybridMultilevel"/>
    <w:tmpl w:val="7416D9D6"/>
    <w:lvl w:ilvl="0" w:tplc="9514AEF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FA47197"/>
    <w:multiLevelType w:val="hybridMultilevel"/>
    <w:tmpl w:val="407C43DE"/>
    <w:lvl w:ilvl="0" w:tplc="32680630">
      <w:start w:val="1"/>
      <w:numFmt w:val="lowerLetter"/>
      <w:pStyle w:val="0CalibrizakladnitextCISLOVANI"/>
      <w:lvlText w:val="%1)"/>
      <w:lvlJc w:val="left"/>
      <w:pPr>
        <w:ind w:left="720" w:hanging="360"/>
      </w:pPr>
      <w:rPr>
        <w:b w:val="0"/>
        <w:strike w:val="0"/>
        <w:specVanish w:val="0"/>
      </w:rPr>
    </w:lvl>
    <w:lvl w:ilvl="1" w:tplc="04050019">
      <w:start w:val="1"/>
      <w:numFmt w:val="lowerLetter"/>
      <w:lvlText w:val="%2."/>
      <w:lvlJc w:val="left"/>
      <w:pPr>
        <w:ind w:left="1440" w:hanging="360"/>
      </w:pPr>
    </w:lvl>
    <w:lvl w:ilvl="2" w:tplc="D6AE665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1D4E62"/>
    <w:multiLevelType w:val="hybridMultilevel"/>
    <w:tmpl w:val="CAA0FFF6"/>
    <w:lvl w:ilvl="0" w:tplc="FFFFFFFF">
      <w:numFmt w:val="bullet"/>
      <w:lvlText w:val="-"/>
      <w:lvlJc w:val="left"/>
      <w:pPr>
        <w:ind w:left="720" w:hanging="360"/>
      </w:pPr>
      <w:rPr>
        <w:rFonts w:ascii="Calibri" w:eastAsia="Times New Roman" w:hAnsi="Calibri" w:cs="Calibri" w:hint="default"/>
      </w:rPr>
    </w:lvl>
    <w:lvl w:ilvl="1" w:tplc="9514AEFC">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E3F40B8"/>
    <w:multiLevelType w:val="hybridMultilevel"/>
    <w:tmpl w:val="9DE6F516"/>
    <w:lvl w:ilvl="0" w:tplc="A5B8375C">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0B0339"/>
    <w:multiLevelType w:val="multilevel"/>
    <w:tmpl w:val="A4363318"/>
    <w:lvl w:ilvl="0">
      <w:start w:val="1"/>
      <w:numFmt w:val="upperLetter"/>
      <w:pStyle w:val="Nadpis1"/>
      <w:lvlText w:val="%1"/>
      <w:lvlJc w:val="left"/>
      <w:pPr>
        <w:ind w:left="1134" w:hanging="1134"/>
      </w:pPr>
      <w:rPr>
        <w:rFonts w:hint="default"/>
        <w:strike w:val="0"/>
        <w:color w:val="auto"/>
      </w:rPr>
    </w:lvl>
    <w:lvl w:ilvl="1">
      <w:start w:val="1"/>
      <w:numFmt w:val="decimal"/>
      <w:pStyle w:val="Nadpis2"/>
      <w:lvlText w:val="%1.%2"/>
      <w:lvlJc w:val="left"/>
      <w:pPr>
        <w:ind w:left="1418" w:hanging="1134"/>
      </w:pPr>
      <w:rPr>
        <w:rFonts w:hint="default"/>
        <w:color w:val="auto"/>
      </w:rPr>
    </w:lvl>
    <w:lvl w:ilvl="2">
      <w:start w:val="1"/>
      <w:numFmt w:val="decimal"/>
      <w:pStyle w:val="Nadpis3"/>
      <w:lvlText w:val="%1.%2.%3"/>
      <w:lvlJc w:val="left"/>
      <w:pPr>
        <w:ind w:left="1134" w:hanging="1134"/>
      </w:pPr>
      <w:rPr>
        <w:rFonts w:hint="default"/>
      </w:rPr>
    </w:lvl>
    <w:lvl w:ilvl="3">
      <w:start w:val="1"/>
      <w:numFmt w:val="decimal"/>
      <w:pStyle w:val="Nadpis4"/>
      <w:lvlText w:val="%1.%2.%3.%4"/>
      <w:lvlJc w:val="left"/>
      <w:pPr>
        <w:ind w:left="2269" w:hanging="1134"/>
      </w:pPr>
      <w:rPr>
        <w:i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ind w:left="184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12" w15:restartNumberingAfterBreak="0">
    <w:nsid w:val="58DC4447"/>
    <w:multiLevelType w:val="hybridMultilevel"/>
    <w:tmpl w:val="809C7224"/>
    <w:lvl w:ilvl="0" w:tplc="419ECC4A">
      <w:start w:val="1"/>
      <w:numFmt w:val="bullet"/>
      <w:pStyle w:val="0CalibrizakladnitextODRAZENI"/>
      <w:lvlText w:val="–"/>
      <w:lvlJc w:val="left"/>
      <w:pPr>
        <w:ind w:left="720" w:hanging="360"/>
      </w:pPr>
      <w:rPr>
        <w:rFonts w:ascii="Calibri" w:hAnsi="Calibri"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AAF1A1F"/>
    <w:multiLevelType w:val="multilevel"/>
    <w:tmpl w:val="FEAE1304"/>
    <w:lvl w:ilvl="0">
      <w:start w:val="1"/>
      <w:numFmt w:val="decimal"/>
      <w:isLgl/>
      <w:lvlText w:val="(%1)"/>
      <w:lvlJc w:val="left"/>
      <w:pPr>
        <w:tabs>
          <w:tab w:val="num" w:pos="720"/>
        </w:tabs>
        <w:ind w:left="-65" w:firstLine="425"/>
      </w:pPr>
    </w:lvl>
    <w:lvl w:ilvl="1">
      <w:start w:val="1"/>
      <w:numFmt w:val="lowerLetter"/>
      <w:pStyle w:val="Textbodu"/>
      <w:lvlText w:val="%2)"/>
      <w:lvlJc w:val="left"/>
      <w:pPr>
        <w:tabs>
          <w:tab w:val="num" w:pos="425"/>
        </w:tabs>
        <w:ind w:left="425" w:hanging="425"/>
      </w:pPr>
      <w:rPr>
        <w:rFonts w:ascii="Arial Black" w:hAnsi="Arial Black" w:cs="Arial" w:hint="default"/>
        <w:b w:val="0"/>
        <w:szCs w:val="24"/>
      </w:rPr>
    </w:lvl>
    <w:lvl w:ilvl="2">
      <w:start w:val="1"/>
      <w:numFmt w:val="decimal"/>
      <w:pStyle w:val="Textbodu"/>
      <w:isLgl/>
      <w:lvlText w:val="%3."/>
      <w:lvlJc w:val="left"/>
      <w:pPr>
        <w:tabs>
          <w:tab w:val="num" w:pos="851"/>
        </w:tabs>
        <w:ind w:left="851" w:hanging="426"/>
      </w:pPr>
      <w:rPr>
        <w:rFonts w:ascii="Arial Black" w:hAnsi="Arial Black" w:hint="default"/>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4" w15:restartNumberingAfterBreak="0">
    <w:nsid w:val="6CB65295"/>
    <w:multiLevelType w:val="hybridMultilevel"/>
    <w:tmpl w:val="ECCE3D14"/>
    <w:lvl w:ilvl="0" w:tplc="04050001">
      <w:start w:val="1"/>
      <w:numFmt w:val="bullet"/>
      <w:lvlText w:val=""/>
      <w:lvlJc w:val="left"/>
      <w:pPr>
        <w:ind w:left="720" w:hanging="360"/>
      </w:pPr>
      <w:rPr>
        <w:rFonts w:ascii="Symbol" w:hAnsi="Symbol" w:hint="default"/>
      </w:rPr>
    </w:lvl>
    <w:lvl w:ilvl="1" w:tplc="9514AEFC">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16" w15:restartNumberingAfterBreak="0">
    <w:nsid w:val="75064A73"/>
    <w:multiLevelType w:val="hybridMultilevel"/>
    <w:tmpl w:val="C150A610"/>
    <w:lvl w:ilvl="0" w:tplc="8FD42EA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CA35D8E"/>
    <w:multiLevelType w:val="hybridMultilevel"/>
    <w:tmpl w:val="CB400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5"/>
  </w:num>
  <w:num w:numId="4">
    <w:abstractNumId w:val="13"/>
  </w:num>
  <w:num w:numId="5">
    <w:abstractNumId w:val="0"/>
  </w:num>
  <w:num w:numId="6">
    <w:abstractNumId w:val="1"/>
    <w:lvlOverride w:ilvl="0">
      <w:lvl w:ilvl="0">
        <w:start w:val="1"/>
        <w:numFmt w:val="bullet"/>
        <w:pStyle w:val="Seznamsodrkami"/>
        <w:lvlText w:val=""/>
        <w:legacy w:legacy="1" w:legacySpace="0" w:legacyIndent="360"/>
        <w:lvlJc w:val="left"/>
        <w:pPr>
          <w:ind w:left="360" w:hanging="360"/>
        </w:pPr>
        <w:rPr>
          <w:rFonts w:ascii="Symbol" w:hAnsi="Symbol" w:hint="default"/>
        </w:rPr>
      </w:lvl>
    </w:lvlOverride>
  </w:num>
  <w:num w:numId="7">
    <w:abstractNumId w:val="12"/>
  </w:num>
  <w:num w:numId="8">
    <w:abstractNumId w:val="14"/>
  </w:num>
  <w:num w:numId="9">
    <w:abstractNumId w:val="10"/>
  </w:num>
  <w:num w:numId="10">
    <w:abstractNumId w:val="9"/>
  </w:num>
  <w:num w:numId="11">
    <w:abstractNumId w:val="7"/>
  </w:num>
  <w:num w:numId="12">
    <w:abstractNumId w:val="16"/>
  </w:num>
  <w:num w:numId="13">
    <w:abstractNumId w:val="6"/>
  </w:num>
  <w:num w:numId="14">
    <w:abstractNumId w:val="17"/>
  </w:num>
  <w:num w:numId="15">
    <w:abstractNumId w:val="5"/>
  </w:num>
  <w:num w:numId="16">
    <w:abstractNumId w:val="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živatel">
    <w15:presenceInfo w15:providerId="None" w15:userId="uživatel"/>
  </w15:person>
  <w15:person w15:author="Vlastimil Peterka">
    <w15:presenceInfo w15:providerId="Windows Live" w15:userId="fd8c8b6f836b90a7"/>
  </w15:person>
  <w15:person w15:author="Lukáš Šruc">
    <w15:presenceInfo w15:providerId="None" w15:userId="Lukáš Šru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27"/>
    <w:rsid w:val="00011387"/>
    <w:rsid w:val="00020954"/>
    <w:rsid w:val="000235DD"/>
    <w:rsid w:val="00026D72"/>
    <w:rsid w:val="00027013"/>
    <w:rsid w:val="000301E2"/>
    <w:rsid w:val="00043C23"/>
    <w:rsid w:val="00046F44"/>
    <w:rsid w:val="000476AB"/>
    <w:rsid w:val="000569EF"/>
    <w:rsid w:val="00056F9B"/>
    <w:rsid w:val="00062258"/>
    <w:rsid w:val="000729BC"/>
    <w:rsid w:val="00073FE1"/>
    <w:rsid w:val="00075763"/>
    <w:rsid w:val="000A00BB"/>
    <w:rsid w:val="000B7FA0"/>
    <w:rsid w:val="000C3CA7"/>
    <w:rsid w:val="000C6A12"/>
    <w:rsid w:val="000D344E"/>
    <w:rsid w:val="000D7003"/>
    <w:rsid w:val="000D7C2E"/>
    <w:rsid w:val="000E082C"/>
    <w:rsid w:val="000E32D0"/>
    <w:rsid w:val="000F3384"/>
    <w:rsid w:val="000F753D"/>
    <w:rsid w:val="001028EB"/>
    <w:rsid w:val="0010353B"/>
    <w:rsid w:val="00104CDB"/>
    <w:rsid w:val="001050FE"/>
    <w:rsid w:val="00110029"/>
    <w:rsid w:val="00110D46"/>
    <w:rsid w:val="00127E09"/>
    <w:rsid w:val="0013524E"/>
    <w:rsid w:val="0013727A"/>
    <w:rsid w:val="001479A8"/>
    <w:rsid w:val="00150A82"/>
    <w:rsid w:val="001658CD"/>
    <w:rsid w:val="00166BDE"/>
    <w:rsid w:val="00174A54"/>
    <w:rsid w:val="00182503"/>
    <w:rsid w:val="00193C83"/>
    <w:rsid w:val="00193E98"/>
    <w:rsid w:val="00196D05"/>
    <w:rsid w:val="001B118B"/>
    <w:rsid w:val="001B296B"/>
    <w:rsid w:val="001B2B66"/>
    <w:rsid w:val="001B7420"/>
    <w:rsid w:val="001C2165"/>
    <w:rsid w:val="001C25A1"/>
    <w:rsid w:val="001C3420"/>
    <w:rsid w:val="001C56EB"/>
    <w:rsid w:val="001D04EC"/>
    <w:rsid w:val="001D0C3C"/>
    <w:rsid w:val="001E25C5"/>
    <w:rsid w:val="001E2AE5"/>
    <w:rsid w:val="001F0A58"/>
    <w:rsid w:val="001F1DAA"/>
    <w:rsid w:val="001F2D74"/>
    <w:rsid w:val="00203056"/>
    <w:rsid w:val="0020533D"/>
    <w:rsid w:val="002065D8"/>
    <w:rsid w:val="002076C1"/>
    <w:rsid w:val="0021056C"/>
    <w:rsid w:val="00210831"/>
    <w:rsid w:val="00212497"/>
    <w:rsid w:val="00215508"/>
    <w:rsid w:val="00216E5D"/>
    <w:rsid w:val="00232255"/>
    <w:rsid w:val="00234EFE"/>
    <w:rsid w:val="00237272"/>
    <w:rsid w:val="00250D7F"/>
    <w:rsid w:val="00255FCB"/>
    <w:rsid w:val="00257494"/>
    <w:rsid w:val="002739C1"/>
    <w:rsid w:val="00274032"/>
    <w:rsid w:val="00274378"/>
    <w:rsid w:val="00274A20"/>
    <w:rsid w:val="002767E9"/>
    <w:rsid w:val="00286A61"/>
    <w:rsid w:val="00287D55"/>
    <w:rsid w:val="0029255F"/>
    <w:rsid w:val="002935D8"/>
    <w:rsid w:val="002A04D2"/>
    <w:rsid w:val="002A2EA1"/>
    <w:rsid w:val="002A4078"/>
    <w:rsid w:val="002A466B"/>
    <w:rsid w:val="002A4F53"/>
    <w:rsid w:val="002A5EDA"/>
    <w:rsid w:val="002C6059"/>
    <w:rsid w:val="002D1460"/>
    <w:rsid w:val="002D2773"/>
    <w:rsid w:val="002D57B8"/>
    <w:rsid w:val="002D7EC9"/>
    <w:rsid w:val="002F2324"/>
    <w:rsid w:val="002F4ECD"/>
    <w:rsid w:val="00301004"/>
    <w:rsid w:val="0030157C"/>
    <w:rsid w:val="0030328F"/>
    <w:rsid w:val="00305720"/>
    <w:rsid w:val="00306591"/>
    <w:rsid w:val="0031660E"/>
    <w:rsid w:val="00324A04"/>
    <w:rsid w:val="00334EF4"/>
    <w:rsid w:val="00337296"/>
    <w:rsid w:val="003410AD"/>
    <w:rsid w:val="00355545"/>
    <w:rsid w:val="0035560B"/>
    <w:rsid w:val="0036163D"/>
    <w:rsid w:val="00362816"/>
    <w:rsid w:val="003651CC"/>
    <w:rsid w:val="003827B7"/>
    <w:rsid w:val="0038660D"/>
    <w:rsid w:val="00395FEA"/>
    <w:rsid w:val="003A6BEB"/>
    <w:rsid w:val="003D1DE0"/>
    <w:rsid w:val="003D4DC1"/>
    <w:rsid w:val="003E3F8E"/>
    <w:rsid w:val="003E63CF"/>
    <w:rsid w:val="003E6C68"/>
    <w:rsid w:val="003F154A"/>
    <w:rsid w:val="003F188E"/>
    <w:rsid w:val="00402FDE"/>
    <w:rsid w:val="004079D5"/>
    <w:rsid w:val="00417D7E"/>
    <w:rsid w:val="0042015E"/>
    <w:rsid w:val="004222AB"/>
    <w:rsid w:val="00426B28"/>
    <w:rsid w:val="00431FF1"/>
    <w:rsid w:val="004342FE"/>
    <w:rsid w:val="00440789"/>
    <w:rsid w:val="004451A8"/>
    <w:rsid w:val="004471C7"/>
    <w:rsid w:val="004664BD"/>
    <w:rsid w:val="0047409D"/>
    <w:rsid w:val="0047474B"/>
    <w:rsid w:val="004750F6"/>
    <w:rsid w:val="00485E14"/>
    <w:rsid w:val="00491888"/>
    <w:rsid w:val="0049221B"/>
    <w:rsid w:val="004932C6"/>
    <w:rsid w:val="00493DD1"/>
    <w:rsid w:val="004B4620"/>
    <w:rsid w:val="004C4F33"/>
    <w:rsid w:val="004D0CB1"/>
    <w:rsid w:val="004D57D2"/>
    <w:rsid w:val="004F0088"/>
    <w:rsid w:val="004F0D51"/>
    <w:rsid w:val="00502B70"/>
    <w:rsid w:val="00517E8F"/>
    <w:rsid w:val="0053024A"/>
    <w:rsid w:val="00540EA2"/>
    <w:rsid w:val="00545AD0"/>
    <w:rsid w:val="00552D4F"/>
    <w:rsid w:val="00553409"/>
    <w:rsid w:val="0056313D"/>
    <w:rsid w:val="005724A1"/>
    <w:rsid w:val="005749A5"/>
    <w:rsid w:val="00575DE9"/>
    <w:rsid w:val="00593FB5"/>
    <w:rsid w:val="005A6AEF"/>
    <w:rsid w:val="005A7AF7"/>
    <w:rsid w:val="005B1B94"/>
    <w:rsid w:val="005C013B"/>
    <w:rsid w:val="005D6375"/>
    <w:rsid w:val="005D6596"/>
    <w:rsid w:val="005E61EF"/>
    <w:rsid w:val="005E6626"/>
    <w:rsid w:val="005E7DA7"/>
    <w:rsid w:val="00600775"/>
    <w:rsid w:val="00601DA0"/>
    <w:rsid w:val="00607980"/>
    <w:rsid w:val="00611A17"/>
    <w:rsid w:val="00613F10"/>
    <w:rsid w:val="006167A1"/>
    <w:rsid w:val="00616AA7"/>
    <w:rsid w:val="006215DF"/>
    <w:rsid w:val="00625E31"/>
    <w:rsid w:val="006318A0"/>
    <w:rsid w:val="00632875"/>
    <w:rsid w:val="006338BD"/>
    <w:rsid w:val="00640178"/>
    <w:rsid w:val="00641296"/>
    <w:rsid w:val="00645B58"/>
    <w:rsid w:val="006468F3"/>
    <w:rsid w:val="00651928"/>
    <w:rsid w:val="00656E97"/>
    <w:rsid w:val="00670A36"/>
    <w:rsid w:val="00673D1E"/>
    <w:rsid w:val="00681ACF"/>
    <w:rsid w:val="00684F7F"/>
    <w:rsid w:val="0068775B"/>
    <w:rsid w:val="006927FB"/>
    <w:rsid w:val="006A3AA5"/>
    <w:rsid w:val="006A6174"/>
    <w:rsid w:val="006A6B25"/>
    <w:rsid w:val="006A6E9E"/>
    <w:rsid w:val="006A79D5"/>
    <w:rsid w:val="006A7A40"/>
    <w:rsid w:val="006B41C9"/>
    <w:rsid w:val="006B5E17"/>
    <w:rsid w:val="006C3F43"/>
    <w:rsid w:val="006C4079"/>
    <w:rsid w:val="006C5945"/>
    <w:rsid w:val="006C74F1"/>
    <w:rsid w:val="006D0BB6"/>
    <w:rsid w:val="006E1150"/>
    <w:rsid w:val="006E28D0"/>
    <w:rsid w:val="006E2C4D"/>
    <w:rsid w:val="006F153E"/>
    <w:rsid w:val="006F499C"/>
    <w:rsid w:val="0070373C"/>
    <w:rsid w:val="0070595B"/>
    <w:rsid w:val="00705A0F"/>
    <w:rsid w:val="00706946"/>
    <w:rsid w:val="00716BFD"/>
    <w:rsid w:val="00717116"/>
    <w:rsid w:val="00731E5D"/>
    <w:rsid w:val="00747213"/>
    <w:rsid w:val="00750879"/>
    <w:rsid w:val="007531F3"/>
    <w:rsid w:val="0075380C"/>
    <w:rsid w:val="007610DB"/>
    <w:rsid w:val="0076490A"/>
    <w:rsid w:val="00766DA4"/>
    <w:rsid w:val="007713F5"/>
    <w:rsid w:val="00771585"/>
    <w:rsid w:val="00783BD7"/>
    <w:rsid w:val="007856F4"/>
    <w:rsid w:val="00785FBD"/>
    <w:rsid w:val="00791779"/>
    <w:rsid w:val="00792BCF"/>
    <w:rsid w:val="00797956"/>
    <w:rsid w:val="007A1FD2"/>
    <w:rsid w:val="007A3479"/>
    <w:rsid w:val="007A4177"/>
    <w:rsid w:val="007A48E5"/>
    <w:rsid w:val="007A68E4"/>
    <w:rsid w:val="007A7B69"/>
    <w:rsid w:val="007B44D3"/>
    <w:rsid w:val="007B6D3D"/>
    <w:rsid w:val="007B6DF4"/>
    <w:rsid w:val="007C2DDF"/>
    <w:rsid w:val="007C388E"/>
    <w:rsid w:val="007D485A"/>
    <w:rsid w:val="007D556B"/>
    <w:rsid w:val="007E28AC"/>
    <w:rsid w:val="007E6F3B"/>
    <w:rsid w:val="007F534A"/>
    <w:rsid w:val="007F5734"/>
    <w:rsid w:val="00803963"/>
    <w:rsid w:val="008065EA"/>
    <w:rsid w:val="00824BEF"/>
    <w:rsid w:val="0083413D"/>
    <w:rsid w:val="00842723"/>
    <w:rsid w:val="00846B08"/>
    <w:rsid w:val="0085089A"/>
    <w:rsid w:val="00867974"/>
    <w:rsid w:val="0089192E"/>
    <w:rsid w:val="00895733"/>
    <w:rsid w:val="008A65F2"/>
    <w:rsid w:val="008C5DC1"/>
    <w:rsid w:val="008F4FB1"/>
    <w:rsid w:val="00911382"/>
    <w:rsid w:val="009137EB"/>
    <w:rsid w:val="0091629C"/>
    <w:rsid w:val="00930D09"/>
    <w:rsid w:val="0094184B"/>
    <w:rsid w:val="00945051"/>
    <w:rsid w:val="00957712"/>
    <w:rsid w:val="0097204D"/>
    <w:rsid w:val="00972920"/>
    <w:rsid w:val="00975EF8"/>
    <w:rsid w:val="00982BDA"/>
    <w:rsid w:val="0099262C"/>
    <w:rsid w:val="009951FC"/>
    <w:rsid w:val="00995453"/>
    <w:rsid w:val="00995F22"/>
    <w:rsid w:val="009A6B99"/>
    <w:rsid w:val="009B265C"/>
    <w:rsid w:val="009C0E5D"/>
    <w:rsid w:val="009D52EB"/>
    <w:rsid w:val="009D7B90"/>
    <w:rsid w:val="009E06C5"/>
    <w:rsid w:val="009E0807"/>
    <w:rsid w:val="009E6E91"/>
    <w:rsid w:val="009F3D49"/>
    <w:rsid w:val="00A10171"/>
    <w:rsid w:val="00A13278"/>
    <w:rsid w:val="00A13BE4"/>
    <w:rsid w:val="00A201A5"/>
    <w:rsid w:val="00A238C0"/>
    <w:rsid w:val="00A328A5"/>
    <w:rsid w:val="00A33802"/>
    <w:rsid w:val="00A36A6A"/>
    <w:rsid w:val="00A37029"/>
    <w:rsid w:val="00A37922"/>
    <w:rsid w:val="00A37FF5"/>
    <w:rsid w:val="00A4264D"/>
    <w:rsid w:val="00A456A5"/>
    <w:rsid w:val="00A50470"/>
    <w:rsid w:val="00A52968"/>
    <w:rsid w:val="00A55D54"/>
    <w:rsid w:val="00A577DE"/>
    <w:rsid w:val="00A579CB"/>
    <w:rsid w:val="00A65A90"/>
    <w:rsid w:val="00A6763F"/>
    <w:rsid w:val="00A75E58"/>
    <w:rsid w:val="00A77A15"/>
    <w:rsid w:val="00A90A53"/>
    <w:rsid w:val="00AA102E"/>
    <w:rsid w:val="00AA6EF0"/>
    <w:rsid w:val="00AB2F77"/>
    <w:rsid w:val="00AB3F3E"/>
    <w:rsid w:val="00AB678C"/>
    <w:rsid w:val="00AB6835"/>
    <w:rsid w:val="00AC03CB"/>
    <w:rsid w:val="00AD4C7C"/>
    <w:rsid w:val="00AD7A00"/>
    <w:rsid w:val="00AE3AC9"/>
    <w:rsid w:val="00AF1889"/>
    <w:rsid w:val="00AF5958"/>
    <w:rsid w:val="00B01E62"/>
    <w:rsid w:val="00B03F57"/>
    <w:rsid w:val="00B04E8A"/>
    <w:rsid w:val="00B07801"/>
    <w:rsid w:val="00B1477C"/>
    <w:rsid w:val="00B15A3E"/>
    <w:rsid w:val="00B371C0"/>
    <w:rsid w:val="00B40E66"/>
    <w:rsid w:val="00B60794"/>
    <w:rsid w:val="00B7070F"/>
    <w:rsid w:val="00B73A7D"/>
    <w:rsid w:val="00B82E64"/>
    <w:rsid w:val="00B82E9A"/>
    <w:rsid w:val="00B85948"/>
    <w:rsid w:val="00B9595C"/>
    <w:rsid w:val="00BA1ED9"/>
    <w:rsid w:val="00BA3E24"/>
    <w:rsid w:val="00BA5190"/>
    <w:rsid w:val="00BB18E0"/>
    <w:rsid w:val="00BB1C7A"/>
    <w:rsid w:val="00BC6D29"/>
    <w:rsid w:val="00BC7610"/>
    <w:rsid w:val="00BD43DA"/>
    <w:rsid w:val="00BE4521"/>
    <w:rsid w:val="00BF048C"/>
    <w:rsid w:val="00BF35D6"/>
    <w:rsid w:val="00BF35F8"/>
    <w:rsid w:val="00C02F5A"/>
    <w:rsid w:val="00C04F0F"/>
    <w:rsid w:val="00C0643D"/>
    <w:rsid w:val="00C11EB7"/>
    <w:rsid w:val="00C24738"/>
    <w:rsid w:val="00C31299"/>
    <w:rsid w:val="00C33E45"/>
    <w:rsid w:val="00C54BF3"/>
    <w:rsid w:val="00C5641D"/>
    <w:rsid w:val="00C57321"/>
    <w:rsid w:val="00C62E3B"/>
    <w:rsid w:val="00C65461"/>
    <w:rsid w:val="00C70561"/>
    <w:rsid w:val="00C73F6E"/>
    <w:rsid w:val="00C7476E"/>
    <w:rsid w:val="00CA6806"/>
    <w:rsid w:val="00CB06FD"/>
    <w:rsid w:val="00CB2689"/>
    <w:rsid w:val="00CB2DC9"/>
    <w:rsid w:val="00CC4C8A"/>
    <w:rsid w:val="00CC57AB"/>
    <w:rsid w:val="00CE23F0"/>
    <w:rsid w:val="00CE2FF3"/>
    <w:rsid w:val="00CE3731"/>
    <w:rsid w:val="00CF0535"/>
    <w:rsid w:val="00D0568D"/>
    <w:rsid w:val="00D13994"/>
    <w:rsid w:val="00D14D73"/>
    <w:rsid w:val="00D15B89"/>
    <w:rsid w:val="00D263A5"/>
    <w:rsid w:val="00D45E11"/>
    <w:rsid w:val="00D47B7F"/>
    <w:rsid w:val="00D5079B"/>
    <w:rsid w:val="00D55402"/>
    <w:rsid w:val="00D56132"/>
    <w:rsid w:val="00D63536"/>
    <w:rsid w:val="00D67EBF"/>
    <w:rsid w:val="00D71E0E"/>
    <w:rsid w:val="00D854FA"/>
    <w:rsid w:val="00D867B5"/>
    <w:rsid w:val="00D8785F"/>
    <w:rsid w:val="00DA0D06"/>
    <w:rsid w:val="00DB1A2D"/>
    <w:rsid w:val="00DB2A5B"/>
    <w:rsid w:val="00DB443E"/>
    <w:rsid w:val="00DB44CB"/>
    <w:rsid w:val="00DB4C0E"/>
    <w:rsid w:val="00DC06E9"/>
    <w:rsid w:val="00DC727B"/>
    <w:rsid w:val="00DD7951"/>
    <w:rsid w:val="00DD7E61"/>
    <w:rsid w:val="00DF1F53"/>
    <w:rsid w:val="00DF5F3A"/>
    <w:rsid w:val="00E01745"/>
    <w:rsid w:val="00E06AA6"/>
    <w:rsid w:val="00E179DF"/>
    <w:rsid w:val="00E42AE0"/>
    <w:rsid w:val="00E47AA6"/>
    <w:rsid w:val="00E5317D"/>
    <w:rsid w:val="00E5472D"/>
    <w:rsid w:val="00E57824"/>
    <w:rsid w:val="00E746B9"/>
    <w:rsid w:val="00E75716"/>
    <w:rsid w:val="00E767E3"/>
    <w:rsid w:val="00E77C62"/>
    <w:rsid w:val="00E82534"/>
    <w:rsid w:val="00E8439E"/>
    <w:rsid w:val="00E85AEE"/>
    <w:rsid w:val="00E862D2"/>
    <w:rsid w:val="00E94E60"/>
    <w:rsid w:val="00EA09DB"/>
    <w:rsid w:val="00EC095A"/>
    <w:rsid w:val="00EC2208"/>
    <w:rsid w:val="00EC640B"/>
    <w:rsid w:val="00ED0965"/>
    <w:rsid w:val="00ED6B90"/>
    <w:rsid w:val="00ED7DF6"/>
    <w:rsid w:val="00EE1AFC"/>
    <w:rsid w:val="00F1010C"/>
    <w:rsid w:val="00F1177B"/>
    <w:rsid w:val="00F125D9"/>
    <w:rsid w:val="00F13127"/>
    <w:rsid w:val="00F14771"/>
    <w:rsid w:val="00F176E4"/>
    <w:rsid w:val="00F20971"/>
    <w:rsid w:val="00F22D5E"/>
    <w:rsid w:val="00F70844"/>
    <w:rsid w:val="00F76345"/>
    <w:rsid w:val="00F8037F"/>
    <w:rsid w:val="00FA37D5"/>
    <w:rsid w:val="00FA6041"/>
    <w:rsid w:val="00FB5E2D"/>
    <w:rsid w:val="00FF3E0F"/>
    <w:rsid w:val="00FF68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C2D7410"/>
  <w15:chartTrackingRefBased/>
  <w15:docId w15:val="{5967C10F-8339-41E5-B24F-9324498C8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39C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F13127"/>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nhideWhenUsed/>
    <w:qFormat/>
    <w:rsid w:val="00F13127"/>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nhideWhenUsed/>
    <w:qFormat/>
    <w:rsid w:val="00F13127"/>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dpis4">
    <w:name w:val="heading 4"/>
    <w:aliases w:val="Titul2"/>
    <w:basedOn w:val="Normln"/>
    <w:next w:val="Normln"/>
    <w:link w:val="Nadpis4Char"/>
    <w:unhideWhenUsed/>
    <w:qFormat/>
    <w:rsid w:val="00F1312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nhideWhenUsed/>
    <w:qFormat/>
    <w:rsid w:val="00F1312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qFormat/>
    <w:rsid w:val="002739C1"/>
    <w:pPr>
      <w:keepNext/>
      <w:keepLines/>
      <w:tabs>
        <w:tab w:val="num" w:pos="0"/>
      </w:tabs>
      <w:suppressAutoHyphens/>
      <w:spacing w:line="240" w:lineRule="atLeast"/>
      <w:jc w:val="center"/>
      <w:outlineLvl w:val="5"/>
    </w:pPr>
    <w:rPr>
      <w:b/>
      <w:caps/>
      <w:sz w:val="44"/>
      <w:lang w:eastAsia="ar-SA"/>
    </w:rPr>
  </w:style>
  <w:style w:type="paragraph" w:styleId="Nadpis7">
    <w:name w:val="heading 7"/>
    <w:basedOn w:val="Normln"/>
    <w:next w:val="Normln"/>
    <w:link w:val="Nadpis7Char"/>
    <w:qFormat/>
    <w:rsid w:val="002739C1"/>
    <w:pPr>
      <w:keepNext/>
      <w:keepLines/>
      <w:tabs>
        <w:tab w:val="num" w:pos="0"/>
      </w:tabs>
      <w:suppressAutoHyphens/>
      <w:spacing w:before="120" w:line="240" w:lineRule="atLeast"/>
      <w:jc w:val="both"/>
      <w:outlineLvl w:val="6"/>
    </w:pPr>
    <w:rPr>
      <w:color w:val="000000"/>
      <w:u w:val="single"/>
      <w:lang w:eastAsia="ar-SA"/>
    </w:rPr>
  </w:style>
  <w:style w:type="paragraph" w:styleId="Nadpis8">
    <w:name w:val="heading 8"/>
    <w:basedOn w:val="Normln"/>
    <w:next w:val="Normln"/>
    <w:link w:val="Nadpis8Char"/>
    <w:qFormat/>
    <w:rsid w:val="002739C1"/>
    <w:pPr>
      <w:spacing w:before="240" w:after="60"/>
      <w:outlineLvl w:val="7"/>
    </w:pPr>
    <w:rPr>
      <w:i/>
      <w:iCs/>
    </w:rPr>
  </w:style>
  <w:style w:type="paragraph" w:styleId="Nadpis9">
    <w:name w:val="heading 9"/>
    <w:basedOn w:val="Normln"/>
    <w:next w:val="Normln"/>
    <w:link w:val="Nadpis9Char"/>
    <w:qFormat/>
    <w:rsid w:val="002739C1"/>
    <w:pPr>
      <w:keepNext/>
      <w:keepLines/>
      <w:tabs>
        <w:tab w:val="num" w:pos="0"/>
      </w:tabs>
      <w:suppressAutoHyphens/>
      <w:spacing w:before="120" w:line="240" w:lineRule="atLeast"/>
      <w:jc w:val="both"/>
      <w:outlineLvl w:val="8"/>
    </w:pPr>
    <w:rPr>
      <w:b/>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odstavcovhostylu">
    <w:name w:val="[Bez odstavcového stylu]"/>
    <w:rsid w:val="00F13127"/>
    <w:pPr>
      <w:autoSpaceDE w:val="0"/>
      <w:autoSpaceDN w:val="0"/>
      <w:adjustRightInd w:val="0"/>
      <w:spacing w:after="0" w:line="288" w:lineRule="auto"/>
      <w:textAlignment w:val="center"/>
    </w:pPr>
    <w:rPr>
      <w:rFonts w:ascii="Minion Pro" w:eastAsia="Calibri" w:hAnsi="Minion Pro" w:cs="Minion Pro"/>
      <w:color w:val="000000"/>
      <w:sz w:val="24"/>
      <w:szCs w:val="24"/>
      <w:lang w:eastAsia="cs-CZ"/>
    </w:rPr>
  </w:style>
  <w:style w:type="paragraph" w:customStyle="1" w:styleId="Zkladnodstavec">
    <w:name w:val="[Základní odstavec]"/>
    <w:basedOn w:val="Normln"/>
    <w:uiPriority w:val="99"/>
    <w:rsid w:val="00F13127"/>
    <w:pPr>
      <w:suppressAutoHyphens/>
      <w:autoSpaceDE w:val="0"/>
      <w:autoSpaceDN w:val="0"/>
      <w:adjustRightInd w:val="0"/>
      <w:spacing w:line="288" w:lineRule="auto"/>
      <w:jc w:val="both"/>
      <w:textAlignment w:val="center"/>
    </w:pPr>
    <w:rPr>
      <w:rFonts w:ascii="Calibri" w:eastAsia="Calibri" w:hAnsi="Calibri" w:cs="Calibri"/>
      <w:color w:val="000000"/>
      <w:sz w:val="18"/>
      <w:szCs w:val="18"/>
    </w:rPr>
  </w:style>
  <w:style w:type="paragraph" w:customStyle="1" w:styleId="0Calibrizakladnitext">
    <w:name w:val="0_Calibri zakladni text"/>
    <w:basedOn w:val="Normln"/>
    <w:link w:val="0CalibrizakladnitextChar"/>
    <w:qFormat/>
    <w:rsid w:val="002A04D2"/>
    <w:pPr>
      <w:spacing w:before="120" w:after="120"/>
      <w:jc w:val="both"/>
    </w:pPr>
    <w:rPr>
      <w:rFonts w:ascii="Calibri" w:hAnsi="Calibri"/>
      <w:sz w:val="20"/>
      <w:lang w:val="x-none" w:eastAsia="x-none"/>
    </w:rPr>
  </w:style>
  <w:style w:type="character" w:customStyle="1" w:styleId="0CalibrizakladnitextChar">
    <w:name w:val="0_Calibri zakladni text Char"/>
    <w:link w:val="0Calibrizakladnitext"/>
    <w:rsid w:val="002A04D2"/>
    <w:rPr>
      <w:rFonts w:ascii="Calibri" w:eastAsia="Times New Roman" w:hAnsi="Calibri" w:cs="Times New Roman"/>
      <w:sz w:val="20"/>
      <w:szCs w:val="24"/>
      <w:lang w:val="x-none" w:eastAsia="x-none"/>
    </w:rPr>
  </w:style>
  <w:style w:type="paragraph" w:customStyle="1" w:styleId="0Calibricislastranek">
    <w:name w:val="0_Calibri cisla stranek"/>
    <w:basedOn w:val="0Calibrizakladnitext"/>
    <w:rsid w:val="002A04D2"/>
    <w:pPr>
      <w:jc w:val="right"/>
    </w:pPr>
    <w:rPr>
      <w:rFonts w:asciiTheme="minorHAnsi" w:hAnsiTheme="minorHAnsi"/>
      <w:sz w:val="16"/>
    </w:rPr>
  </w:style>
  <w:style w:type="paragraph" w:customStyle="1" w:styleId="0CalibriNadpis1">
    <w:name w:val="0_Calibri Nadpis 1"/>
    <w:basedOn w:val="Nadpis1"/>
    <w:next w:val="Normln"/>
    <w:link w:val="0CalibriNadpis1Char"/>
    <w:qFormat/>
    <w:rsid w:val="002A04D2"/>
    <w:pPr>
      <w:spacing w:after="120" w:line="276" w:lineRule="auto"/>
      <w:jc w:val="both"/>
    </w:pPr>
    <w:rPr>
      <w:rFonts w:ascii="Calibri" w:eastAsia="MS Gothic" w:hAnsi="Calibri" w:cs="Times New Roman"/>
      <w:b/>
      <w:bCs/>
      <w:caps/>
      <w:color w:val="auto"/>
      <w:spacing w:val="20"/>
      <w:sz w:val="24"/>
      <w:lang w:val="x-none"/>
    </w:rPr>
  </w:style>
  <w:style w:type="character" w:customStyle="1" w:styleId="0CalibriNadpis1Char">
    <w:name w:val="0_Calibri Nadpis 1 Char"/>
    <w:link w:val="0CalibriNadpis1"/>
    <w:rsid w:val="002A04D2"/>
    <w:rPr>
      <w:rFonts w:ascii="Calibri" w:eastAsia="MS Gothic" w:hAnsi="Calibri" w:cs="Times New Roman"/>
      <w:b/>
      <w:bCs/>
      <w:caps/>
      <w:spacing w:val="20"/>
      <w:sz w:val="24"/>
      <w:szCs w:val="32"/>
      <w:lang w:val="x-none" w:eastAsia="cs-CZ"/>
    </w:rPr>
  </w:style>
  <w:style w:type="character" w:customStyle="1" w:styleId="Nadpis1Char">
    <w:name w:val="Nadpis 1 Char"/>
    <w:basedOn w:val="Standardnpsmoodstavce"/>
    <w:link w:val="Nadpis1"/>
    <w:rsid w:val="00F13127"/>
    <w:rPr>
      <w:rFonts w:asciiTheme="majorHAnsi" w:eastAsiaTheme="majorEastAsia" w:hAnsiTheme="majorHAnsi" w:cstheme="majorBidi"/>
      <w:color w:val="2F5496" w:themeColor="accent1" w:themeShade="BF"/>
      <w:sz w:val="32"/>
      <w:szCs w:val="32"/>
      <w:lang w:eastAsia="cs-CZ"/>
    </w:rPr>
  </w:style>
  <w:style w:type="paragraph" w:customStyle="1" w:styleId="0CalibriNadpis2">
    <w:name w:val="0_Calibri Nadpis 2"/>
    <w:basedOn w:val="Nadpis2"/>
    <w:next w:val="0Calibrizakladnitext"/>
    <w:link w:val="0CalibriNadpis2Char"/>
    <w:qFormat/>
    <w:rsid w:val="002A04D2"/>
    <w:pPr>
      <w:spacing w:before="240" w:after="200" w:line="276" w:lineRule="auto"/>
      <w:jc w:val="both"/>
    </w:pPr>
    <w:rPr>
      <w:rFonts w:ascii="Calibri" w:eastAsia="MS Gothic" w:hAnsi="Calibri" w:cs="Times New Roman"/>
      <w:b/>
      <w:bCs/>
      <w:caps/>
      <w:color w:val="auto"/>
      <w:sz w:val="24"/>
      <w:szCs w:val="28"/>
      <w:lang w:val="x-none"/>
    </w:rPr>
  </w:style>
  <w:style w:type="character" w:customStyle="1" w:styleId="0CalibriNadpis2Char">
    <w:name w:val="0_Calibri Nadpis 2 Char"/>
    <w:link w:val="0CalibriNadpis2"/>
    <w:rsid w:val="002A04D2"/>
    <w:rPr>
      <w:rFonts w:ascii="Calibri" w:eastAsia="MS Gothic" w:hAnsi="Calibri" w:cs="Times New Roman"/>
      <w:b/>
      <w:bCs/>
      <w:caps/>
      <w:sz w:val="24"/>
      <w:szCs w:val="28"/>
      <w:lang w:val="x-none" w:eastAsia="cs-CZ"/>
    </w:rPr>
  </w:style>
  <w:style w:type="character" w:customStyle="1" w:styleId="Nadpis2Char">
    <w:name w:val="Nadpis 2 Char"/>
    <w:basedOn w:val="Standardnpsmoodstavce"/>
    <w:link w:val="Nadpis2"/>
    <w:rsid w:val="00F13127"/>
    <w:rPr>
      <w:rFonts w:asciiTheme="majorHAnsi" w:eastAsiaTheme="majorEastAsia" w:hAnsiTheme="majorHAnsi" w:cstheme="majorBidi"/>
      <w:color w:val="2F5496" w:themeColor="accent1" w:themeShade="BF"/>
      <w:sz w:val="26"/>
      <w:szCs w:val="26"/>
      <w:lang w:eastAsia="cs-CZ"/>
    </w:rPr>
  </w:style>
  <w:style w:type="paragraph" w:customStyle="1" w:styleId="0CalibriNadpis3">
    <w:name w:val="0_Calibri Nadpis 3"/>
    <w:basedOn w:val="Nadpis3"/>
    <w:next w:val="0Calibrizakladnitext"/>
    <w:link w:val="0CalibriNadpis3Char"/>
    <w:qFormat/>
    <w:rsid w:val="002A04D2"/>
    <w:pPr>
      <w:spacing w:before="240" w:after="200" w:line="276" w:lineRule="auto"/>
      <w:jc w:val="both"/>
    </w:pPr>
    <w:rPr>
      <w:rFonts w:ascii="Calibri" w:eastAsia="MS Gothic" w:hAnsi="Calibri" w:cs="Times New Roman"/>
      <w:bCs/>
      <w:caps/>
      <w:color w:val="auto"/>
      <w:szCs w:val="22"/>
      <w:lang w:val="x-none"/>
    </w:rPr>
  </w:style>
  <w:style w:type="character" w:customStyle="1" w:styleId="0CalibriNadpis3Char">
    <w:name w:val="0_Calibri Nadpis 3 Char"/>
    <w:link w:val="0CalibriNadpis3"/>
    <w:rsid w:val="002A04D2"/>
    <w:rPr>
      <w:rFonts w:ascii="Calibri" w:eastAsia="MS Gothic" w:hAnsi="Calibri" w:cs="Times New Roman"/>
      <w:bCs/>
      <w:caps/>
      <w:sz w:val="24"/>
      <w:lang w:val="x-none" w:eastAsia="cs-CZ"/>
    </w:rPr>
  </w:style>
  <w:style w:type="character" w:customStyle="1" w:styleId="Nadpis3Char">
    <w:name w:val="Nadpis 3 Char"/>
    <w:basedOn w:val="Standardnpsmoodstavce"/>
    <w:link w:val="Nadpis3"/>
    <w:rsid w:val="00F13127"/>
    <w:rPr>
      <w:rFonts w:asciiTheme="majorHAnsi" w:eastAsiaTheme="majorEastAsia" w:hAnsiTheme="majorHAnsi" w:cstheme="majorBidi"/>
      <w:color w:val="1F3763" w:themeColor="accent1" w:themeShade="7F"/>
      <w:sz w:val="24"/>
      <w:szCs w:val="24"/>
      <w:lang w:eastAsia="cs-CZ"/>
    </w:rPr>
  </w:style>
  <w:style w:type="paragraph" w:customStyle="1" w:styleId="0CalibriNadpis4">
    <w:name w:val="0_Calibri Nadpis 4"/>
    <w:basedOn w:val="Nadpis4"/>
    <w:next w:val="0Calibrizakladnitext"/>
    <w:link w:val="0CalibriNadpis4Char"/>
    <w:qFormat/>
    <w:rsid w:val="002A04D2"/>
    <w:pPr>
      <w:spacing w:before="200" w:after="240" w:line="276" w:lineRule="auto"/>
      <w:jc w:val="both"/>
    </w:pPr>
    <w:rPr>
      <w:rFonts w:ascii="Calibri" w:eastAsia="MS Gothic" w:hAnsi="Calibri" w:cs="Times New Roman"/>
      <w:bCs/>
      <w:i w:val="0"/>
      <w:caps/>
      <w:color w:val="auto"/>
      <w:sz w:val="20"/>
      <w:lang w:val="x-none"/>
    </w:rPr>
  </w:style>
  <w:style w:type="character" w:customStyle="1" w:styleId="0CalibriNadpis4Char">
    <w:name w:val="0_Calibri Nadpis 4 Char"/>
    <w:link w:val="0CalibriNadpis4"/>
    <w:rsid w:val="002A04D2"/>
    <w:rPr>
      <w:rFonts w:ascii="Calibri" w:eastAsia="MS Gothic" w:hAnsi="Calibri" w:cs="Times New Roman"/>
      <w:bCs/>
      <w:iCs/>
      <w:caps/>
      <w:sz w:val="20"/>
      <w:szCs w:val="24"/>
      <w:lang w:val="x-none" w:eastAsia="cs-CZ"/>
    </w:rPr>
  </w:style>
  <w:style w:type="character" w:customStyle="1" w:styleId="Nadpis4Char">
    <w:name w:val="Nadpis 4 Char"/>
    <w:aliases w:val="Titul2 Char"/>
    <w:basedOn w:val="Standardnpsmoodstavce"/>
    <w:link w:val="Nadpis4"/>
    <w:rsid w:val="00F13127"/>
    <w:rPr>
      <w:rFonts w:asciiTheme="majorHAnsi" w:eastAsiaTheme="majorEastAsia" w:hAnsiTheme="majorHAnsi" w:cstheme="majorBidi"/>
      <w:i/>
      <w:iCs/>
      <w:color w:val="2F5496" w:themeColor="accent1" w:themeShade="BF"/>
      <w:sz w:val="24"/>
      <w:szCs w:val="24"/>
      <w:lang w:eastAsia="cs-CZ"/>
    </w:rPr>
  </w:style>
  <w:style w:type="paragraph" w:customStyle="1" w:styleId="0CalibriNadpis5">
    <w:name w:val="0_Calibri Nadpis 5"/>
    <w:basedOn w:val="Nadpis5"/>
    <w:next w:val="0Calibrizakladnitext"/>
    <w:link w:val="0CalibriNadpis5Char"/>
    <w:qFormat/>
    <w:rsid w:val="002A04D2"/>
    <w:pPr>
      <w:spacing w:before="240" w:after="240" w:line="276" w:lineRule="auto"/>
      <w:jc w:val="both"/>
    </w:pPr>
    <w:rPr>
      <w:rFonts w:ascii="Calibri" w:eastAsia="MS Gothic" w:hAnsi="Calibri" w:cs="Times New Roman"/>
      <w:caps/>
      <w:color w:val="auto"/>
      <w:sz w:val="20"/>
      <w:lang w:val="x-none"/>
    </w:rPr>
  </w:style>
  <w:style w:type="character" w:customStyle="1" w:styleId="0CalibriNadpis5Char">
    <w:name w:val="0_Calibri Nadpis 5 Char"/>
    <w:link w:val="0CalibriNadpis5"/>
    <w:rsid w:val="002A04D2"/>
    <w:rPr>
      <w:rFonts w:ascii="Calibri" w:eastAsia="MS Gothic" w:hAnsi="Calibri" w:cs="Times New Roman"/>
      <w:caps/>
      <w:sz w:val="20"/>
      <w:szCs w:val="24"/>
      <w:lang w:val="x-none" w:eastAsia="cs-CZ"/>
    </w:rPr>
  </w:style>
  <w:style w:type="character" w:customStyle="1" w:styleId="Nadpis5Char">
    <w:name w:val="Nadpis 5 Char"/>
    <w:basedOn w:val="Standardnpsmoodstavce"/>
    <w:link w:val="Nadpis5"/>
    <w:rsid w:val="00F13127"/>
    <w:rPr>
      <w:rFonts w:asciiTheme="majorHAnsi" w:eastAsiaTheme="majorEastAsia" w:hAnsiTheme="majorHAnsi" w:cstheme="majorBidi"/>
      <w:color w:val="2F5496" w:themeColor="accent1" w:themeShade="BF"/>
      <w:sz w:val="24"/>
      <w:szCs w:val="24"/>
      <w:lang w:eastAsia="cs-CZ"/>
    </w:rPr>
  </w:style>
  <w:style w:type="paragraph" w:customStyle="1" w:styleId="0Calibripodcarou">
    <w:name w:val="0_Calibri pod carou"/>
    <w:basedOn w:val="0Calibrizakladnitext"/>
    <w:rsid w:val="002A04D2"/>
    <w:rPr>
      <w:i/>
      <w:iCs/>
      <w:sz w:val="18"/>
    </w:rPr>
  </w:style>
  <w:style w:type="paragraph" w:customStyle="1" w:styleId="0CalibrizakladnitextBEZMEZER">
    <w:name w:val="0_Calibri zakladni text BEZ MEZER"/>
    <w:basedOn w:val="0Calibrizakladnitext"/>
    <w:link w:val="0CalibrizakladnitextBEZMEZERChar"/>
    <w:qFormat/>
    <w:rsid w:val="00F13127"/>
    <w:pPr>
      <w:spacing w:before="0" w:after="0"/>
      <w:jc w:val="left"/>
    </w:pPr>
    <w:rPr>
      <w:lang w:eastAsia="cs-CZ"/>
    </w:rPr>
  </w:style>
  <w:style w:type="character" w:customStyle="1" w:styleId="0CalibrizakladnitextBEZMEZERChar">
    <w:name w:val="0_Calibri zakladni text BEZ MEZER Char"/>
    <w:link w:val="0CalibrizakladnitextBEZMEZER"/>
    <w:rsid w:val="00F13127"/>
    <w:rPr>
      <w:rFonts w:ascii="HK Grotesk" w:eastAsia="Times New Roman" w:hAnsi="HK Grotesk" w:cs="Times New Roman"/>
      <w:sz w:val="20"/>
      <w:szCs w:val="24"/>
      <w:lang w:val="x-none" w:eastAsia="cs-CZ"/>
    </w:rPr>
  </w:style>
  <w:style w:type="paragraph" w:customStyle="1" w:styleId="0CalibrizakladnitextCERVENY">
    <w:name w:val="0_Calibri zakladni text CERVENY"/>
    <w:basedOn w:val="0Calibrizakladnitext"/>
    <w:link w:val="0CalibrizakladnitextCERVENYChar"/>
    <w:qFormat/>
    <w:rsid w:val="00F13127"/>
    <w:rPr>
      <w:color w:val="FF0000"/>
      <w:lang w:eastAsia="cs-CZ"/>
    </w:rPr>
  </w:style>
  <w:style w:type="character" w:customStyle="1" w:styleId="0CalibrizakladnitextCERVENYChar">
    <w:name w:val="0_Calibri zakladni text CERVENY Char"/>
    <w:link w:val="0CalibrizakladnitextCERVENY"/>
    <w:rsid w:val="00F13127"/>
    <w:rPr>
      <w:rFonts w:ascii="HK Grotesk" w:eastAsia="Times New Roman" w:hAnsi="HK Grotesk" w:cs="Times New Roman"/>
      <w:color w:val="FF0000"/>
      <w:sz w:val="20"/>
      <w:szCs w:val="24"/>
      <w:lang w:val="x-none" w:eastAsia="cs-CZ"/>
    </w:rPr>
  </w:style>
  <w:style w:type="paragraph" w:customStyle="1" w:styleId="0CalibrizakladnitextTUCNE">
    <w:name w:val="0_Calibri zakladni text TUCNE"/>
    <w:basedOn w:val="0Calibrizakladnitext"/>
    <w:link w:val="0CalibrizakladnitextTUCNEChar"/>
    <w:qFormat/>
    <w:rsid w:val="00F13127"/>
    <w:pPr>
      <w:jc w:val="left"/>
    </w:pPr>
    <w:rPr>
      <w:b/>
    </w:rPr>
  </w:style>
  <w:style w:type="character" w:customStyle="1" w:styleId="0CalibrizakladnitextTUCNEChar">
    <w:name w:val="0_Calibri zakladni text TUCNE Char"/>
    <w:link w:val="0CalibrizakladnitextTUCNE"/>
    <w:rsid w:val="00F13127"/>
    <w:rPr>
      <w:rFonts w:ascii="HK Grotesk" w:eastAsia="Times New Roman" w:hAnsi="HK Grotesk" w:cs="Times New Roman"/>
      <w:b/>
      <w:sz w:val="20"/>
      <w:szCs w:val="24"/>
      <w:lang w:val="x-none" w:eastAsia="x-none"/>
    </w:rPr>
  </w:style>
  <w:style w:type="paragraph" w:customStyle="1" w:styleId="0CalibrizakladnitextODRAZENI">
    <w:name w:val="0_Calibri_ zakladni text ODRAZENI"/>
    <w:basedOn w:val="Normln"/>
    <w:link w:val="0CalibrizakladnitextODRAZENIChar"/>
    <w:qFormat/>
    <w:rsid w:val="005E61EF"/>
    <w:pPr>
      <w:numPr>
        <w:numId w:val="7"/>
      </w:numPr>
      <w:jc w:val="both"/>
    </w:pPr>
    <w:rPr>
      <w:rFonts w:ascii="Calibri" w:hAnsi="Calibri"/>
      <w:sz w:val="20"/>
      <w:lang w:val="x-none" w:eastAsia="x-none"/>
    </w:rPr>
  </w:style>
  <w:style w:type="character" w:customStyle="1" w:styleId="0CalibrizakladnitextODRAZENIChar">
    <w:name w:val="0_Calibri_ zakladni text ODRAZENI Char"/>
    <w:link w:val="0CalibrizakladnitextODRAZENI"/>
    <w:rsid w:val="005E61EF"/>
    <w:rPr>
      <w:rFonts w:ascii="Calibri" w:eastAsia="Times New Roman" w:hAnsi="Calibri" w:cs="Times New Roman"/>
      <w:sz w:val="20"/>
      <w:szCs w:val="24"/>
      <w:lang w:val="x-none" w:eastAsia="x-none"/>
    </w:rPr>
  </w:style>
  <w:style w:type="paragraph" w:customStyle="1" w:styleId="0CalibrizakladnitextCISLOVANI">
    <w:name w:val="0_Calibri_zakladni text CISLOVANI"/>
    <w:basedOn w:val="0Calibrizakladnitext"/>
    <w:next w:val="Normln"/>
    <w:link w:val="0CalibrizakladnitextCISLOVANIChar"/>
    <w:qFormat/>
    <w:rsid w:val="00F13127"/>
    <w:pPr>
      <w:numPr>
        <w:numId w:val="2"/>
      </w:numPr>
    </w:pPr>
  </w:style>
  <w:style w:type="character" w:customStyle="1" w:styleId="0CalibrizakladnitextCISLOVANIChar">
    <w:name w:val="0_Calibri_zakladni text CISLOVANI Char"/>
    <w:basedOn w:val="0CalibrizakladnitextODRAZENIChar"/>
    <w:link w:val="0CalibrizakladnitextCISLOVANI"/>
    <w:rsid w:val="00F13127"/>
    <w:rPr>
      <w:rFonts w:ascii="Calibri" w:eastAsia="Times New Roman" w:hAnsi="Calibri" w:cs="Times New Roman"/>
      <w:sz w:val="20"/>
      <w:szCs w:val="24"/>
      <w:lang w:val="x-none" w:eastAsia="x-none"/>
    </w:rPr>
  </w:style>
  <w:style w:type="paragraph" w:customStyle="1" w:styleId="0CalibrizakladnitextKURZIVA">
    <w:name w:val="0_Calibri_zakladni text KURZIVA"/>
    <w:basedOn w:val="0Calibrizakladnitext"/>
    <w:link w:val="0CalibrizakladnitextKURZIVAChar"/>
    <w:qFormat/>
    <w:rsid w:val="00F13127"/>
    <w:pPr>
      <w:spacing w:before="0"/>
    </w:pPr>
    <w:rPr>
      <w:i/>
      <w:color w:val="2F5496" w:themeColor="accent1" w:themeShade="BF"/>
      <w:lang w:eastAsia="cs-CZ"/>
    </w:rPr>
  </w:style>
  <w:style w:type="character" w:customStyle="1" w:styleId="0CalibrizakladnitextKURZIVAChar">
    <w:name w:val="0_Calibri_zakladni text KURZIVA Char"/>
    <w:link w:val="0CalibrizakladnitextKURZIVA"/>
    <w:rsid w:val="00F13127"/>
    <w:rPr>
      <w:rFonts w:ascii="HK Grotesk" w:eastAsia="Times New Roman" w:hAnsi="HK Grotesk" w:cs="Times New Roman"/>
      <w:i/>
      <w:color w:val="2F5496" w:themeColor="accent1" w:themeShade="BF"/>
      <w:sz w:val="20"/>
      <w:szCs w:val="24"/>
      <w:lang w:val="x-none" w:eastAsia="cs-CZ"/>
    </w:rPr>
  </w:style>
  <w:style w:type="paragraph" w:styleId="Zhlav">
    <w:name w:val="header"/>
    <w:basedOn w:val="Normln"/>
    <w:link w:val="ZhlavChar"/>
    <w:uiPriority w:val="99"/>
    <w:unhideWhenUsed/>
    <w:rsid w:val="003D1DE0"/>
    <w:pPr>
      <w:tabs>
        <w:tab w:val="center" w:pos="4536"/>
        <w:tab w:val="right" w:pos="9072"/>
      </w:tabs>
    </w:pPr>
  </w:style>
  <w:style w:type="character" w:customStyle="1" w:styleId="ZhlavChar">
    <w:name w:val="Záhlaví Char"/>
    <w:basedOn w:val="Standardnpsmoodstavce"/>
    <w:link w:val="Zhlav"/>
    <w:uiPriority w:val="99"/>
    <w:rsid w:val="003D1DE0"/>
  </w:style>
  <w:style w:type="paragraph" w:styleId="Zpat">
    <w:name w:val="footer"/>
    <w:basedOn w:val="Normln"/>
    <w:link w:val="ZpatChar"/>
    <w:unhideWhenUsed/>
    <w:rsid w:val="003D1DE0"/>
    <w:pPr>
      <w:tabs>
        <w:tab w:val="center" w:pos="4536"/>
        <w:tab w:val="right" w:pos="9072"/>
      </w:tabs>
    </w:pPr>
  </w:style>
  <w:style w:type="character" w:customStyle="1" w:styleId="ZpatChar">
    <w:name w:val="Zápatí Char"/>
    <w:basedOn w:val="Standardnpsmoodstavce"/>
    <w:link w:val="Zpat"/>
    <w:uiPriority w:val="99"/>
    <w:rsid w:val="003D1DE0"/>
  </w:style>
  <w:style w:type="character" w:customStyle="1" w:styleId="Nadpis6Char">
    <w:name w:val="Nadpis 6 Char"/>
    <w:basedOn w:val="Standardnpsmoodstavce"/>
    <w:link w:val="Nadpis6"/>
    <w:uiPriority w:val="9"/>
    <w:rsid w:val="002739C1"/>
    <w:rPr>
      <w:rFonts w:ascii="Times New Roman" w:eastAsia="Times New Roman" w:hAnsi="Times New Roman" w:cs="Times New Roman"/>
      <w:b/>
      <w:caps/>
      <w:sz w:val="44"/>
      <w:szCs w:val="24"/>
      <w:lang w:eastAsia="ar-SA"/>
    </w:rPr>
  </w:style>
  <w:style w:type="character" w:customStyle="1" w:styleId="Nadpis7Char">
    <w:name w:val="Nadpis 7 Char"/>
    <w:basedOn w:val="Standardnpsmoodstavce"/>
    <w:link w:val="Nadpis7"/>
    <w:rsid w:val="002739C1"/>
    <w:rPr>
      <w:rFonts w:ascii="Times New Roman" w:eastAsia="Times New Roman" w:hAnsi="Times New Roman" w:cs="Times New Roman"/>
      <w:color w:val="000000"/>
      <w:sz w:val="24"/>
      <w:szCs w:val="24"/>
      <w:u w:val="single"/>
      <w:lang w:eastAsia="ar-SA"/>
    </w:rPr>
  </w:style>
  <w:style w:type="character" w:customStyle="1" w:styleId="Nadpis8Char">
    <w:name w:val="Nadpis 8 Char"/>
    <w:basedOn w:val="Standardnpsmoodstavce"/>
    <w:link w:val="Nadpis8"/>
    <w:rsid w:val="002739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2739C1"/>
    <w:rPr>
      <w:rFonts w:ascii="Times New Roman" w:eastAsia="Times New Roman" w:hAnsi="Times New Roman" w:cs="Times New Roman"/>
      <w:b/>
      <w:sz w:val="24"/>
      <w:szCs w:val="24"/>
      <w:lang w:eastAsia="ar-SA"/>
    </w:rPr>
  </w:style>
  <w:style w:type="paragraph" w:customStyle="1" w:styleId="Textparagrafu">
    <w:name w:val="Text paragrafu"/>
    <w:basedOn w:val="Normln"/>
    <w:rsid w:val="002739C1"/>
    <w:pPr>
      <w:spacing w:before="240"/>
      <w:ind w:firstLine="425"/>
      <w:jc w:val="both"/>
      <w:outlineLvl w:val="5"/>
    </w:pPr>
    <w:rPr>
      <w:szCs w:val="20"/>
    </w:rPr>
  </w:style>
  <w:style w:type="paragraph" w:customStyle="1" w:styleId="Paragraf">
    <w:name w:val="Paragraf"/>
    <w:basedOn w:val="Normln"/>
    <w:next w:val="Textodstavce"/>
    <w:rsid w:val="002739C1"/>
    <w:pPr>
      <w:keepNext/>
      <w:keepLines/>
      <w:spacing w:before="240"/>
      <w:jc w:val="center"/>
      <w:outlineLvl w:val="5"/>
    </w:pPr>
    <w:rPr>
      <w:szCs w:val="20"/>
    </w:rPr>
  </w:style>
  <w:style w:type="paragraph" w:customStyle="1" w:styleId="Textodstavce">
    <w:name w:val="Text odstavce"/>
    <w:basedOn w:val="Normln"/>
    <w:rsid w:val="002739C1"/>
    <w:pPr>
      <w:tabs>
        <w:tab w:val="num" w:pos="720"/>
        <w:tab w:val="left" w:pos="851"/>
      </w:tabs>
      <w:spacing w:before="120" w:after="120"/>
      <w:ind w:left="-65" w:firstLine="425"/>
      <w:jc w:val="both"/>
      <w:outlineLvl w:val="6"/>
    </w:pPr>
    <w:rPr>
      <w:szCs w:val="20"/>
    </w:rPr>
  </w:style>
  <w:style w:type="paragraph" w:customStyle="1" w:styleId="Hlava">
    <w:name w:val="Hlava"/>
    <w:basedOn w:val="Normln"/>
    <w:next w:val="Nadpishlavy"/>
    <w:rsid w:val="002739C1"/>
    <w:pPr>
      <w:keepNext/>
      <w:keepLines/>
      <w:spacing w:before="240"/>
      <w:jc w:val="center"/>
      <w:outlineLvl w:val="2"/>
    </w:pPr>
    <w:rPr>
      <w:szCs w:val="20"/>
    </w:rPr>
  </w:style>
  <w:style w:type="paragraph" w:customStyle="1" w:styleId="Nadpishlavy">
    <w:name w:val="Nadpis hlavy"/>
    <w:basedOn w:val="Normln"/>
    <w:next w:val="Normln"/>
    <w:rsid w:val="002739C1"/>
    <w:pPr>
      <w:keepNext/>
      <w:keepLines/>
      <w:jc w:val="center"/>
      <w:outlineLvl w:val="2"/>
    </w:pPr>
    <w:rPr>
      <w:b/>
      <w:szCs w:val="20"/>
    </w:rPr>
  </w:style>
  <w:style w:type="paragraph" w:customStyle="1" w:styleId="ST">
    <w:name w:val="ČÁST"/>
    <w:basedOn w:val="Normln"/>
    <w:next w:val="NADPISSTI"/>
    <w:rsid w:val="002739C1"/>
    <w:pPr>
      <w:keepNext/>
      <w:keepLines/>
      <w:spacing w:before="240" w:after="120"/>
      <w:jc w:val="center"/>
      <w:outlineLvl w:val="1"/>
    </w:pPr>
    <w:rPr>
      <w:caps/>
      <w:szCs w:val="20"/>
    </w:rPr>
  </w:style>
  <w:style w:type="paragraph" w:customStyle="1" w:styleId="NADPISSTI">
    <w:name w:val="NADPIS ČÁSTI"/>
    <w:basedOn w:val="Normln"/>
    <w:next w:val="Hlava"/>
    <w:rsid w:val="002739C1"/>
    <w:pPr>
      <w:keepNext/>
      <w:keepLines/>
      <w:jc w:val="center"/>
      <w:outlineLvl w:val="1"/>
    </w:pPr>
    <w:rPr>
      <w:b/>
      <w:caps/>
      <w:szCs w:val="20"/>
    </w:rPr>
  </w:style>
  <w:style w:type="paragraph" w:customStyle="1" w:styleId="nadpisvyhlky">
    <w:name w:val="nadpis vyhlášky"/>
    <w:basedOn w:val="Normln"/>
    <w:next w:val="Ministerstvo"/>
    <w:rsid w:val="002739C1"/>
    <w:pPr>
      <w:keepNext/>
      <w:keepLines/>
      <w:spacing w:before="120"/>
      <w:jc w:val="center"/>
      <w:outlineLvl w:val="0"/>
    </w:pPr>
    <w:rPr>
      <w:b/>
      <w:szCs w:val="20"/>
    </w:rPr>
  </w:style>
  <w:style w:type="paragraph" w:customStyle="1" w:styleId="Ministerstvo">
    <w:name w:val="Ministerstvo"/>
    <w:basedOn w:val="Normln"/>
    <w:next w:val="ST"/>
    <w:rsid w:val="002739C1"/>
    <w:pPr>
      <w:keepNext/>
      <w:keepLines/>
      <w:spacing w:before="360" w:after="240"/>
      <w:jc w:val="both"/>
    </w:pPr>
    <w:rPr>
      <w:szCs w:val="20"/>
    </w:rPr>
  </w:style>
  <w:style w:type="paragraph" w:customStyle="1" w:styleId="Textbodu">
    <w:name w:val="Text bodu"/>
    <w:basedOn w:val="Normln"/>
    <w:rsid w:val="002739C1"/>
    <w:pPr>
      <w:numPr>
        <w:ilvl w:val="2"/>
        <w:numId w:val="4"/>
      </w:numPr>
      <w:jc w:val="both"/>
      <w:outlineLvl w:val="8"/>
    </w:pPr>
    <w:rPr>
      <w:szCs w:val="20"/>
    </w:rPr>
  </w:style>
  <w:style w:type="paragraph" w:customStyle="1" w:styleId="Textpsmene">
    <w:name w:val="Text písmene"/>
    <w:basedOn w:val="Normln"/>
    <w:rsid w:val="002739C1"/>
    <w:pPr>
      <w:tabs>
        <w:tab w:val="num" w:pos="425"/>
      </w:tabs>
      <w:ind w:left="425" w:hanging="425"/>
      <w:jc w:val="both"/>
      <w:outlineLvl w:val="7"/>
    </w:pPr>
    <w:rPr>
      <w:szCs w:val="20"/>
    </w:rPr>
  </w:style>
  <w:style w:type="paragraph" w:styleId="Textpoznpodarou">
    <w:name w:val="footnote text"/>
    <w:basedOn w:val="Normln"/>
    <w:link w:val="TextpoznpodarouChar"/>
    <w:semiHidden/>
    <w:rsid w:val="002739C1"/>
    <w:pPr>
      <w:tabs>
        <w:tab w:val="left" w:pos="425"/>
      </w:tabs>
      <w:ind w:left="425" w:hanging="425"/>
      <w:jc w:val="both"/>
    </w:pPr>
    <w:rPr>
      <w:sz w:val="20"/>
      <w:szCs w:val="20"/>
    </w:rPr>
  </w:style>
  <w:style w:type="character" w:customStyle="1" w:styleId="TextpoznpodarouChar">
    <w:name w:val="Text pozn. pod čarou Char"/>
    <w:basedOn w:val="Standardnpsmoodstavce"/>
    <w:link w:val="Textpoznpodarou"/>
    <w:semiHidden/>
    <w:rsid w:val="002739C1"/>
    <w:rPr>
      <w:rFonts w:ascii="Times New Roman" w:eastAsia="Times New Roman" w:hAnsi="Times New Roman" w:cs="Times New Roman"/>
      <w:sz w:val="20"/>
      <w:szCs w:val="20"/>
      <w:lang w:eastAsia="cs-CZ"/>
    </w:rPr>
  </w:style>
  <w:style w:type="character" w:styleId="Znakapoznpodarou">
    <w:name w:val="footnote reference"/>
    <w:semiHidden/>
    <w:rsid w:val="002739C1"/>
    <w:rPr>
      <w:vertAlign w:val="superscript"/>
    </w:rPr>
  </w:style>
  <w:style w:type="paragraph" w:customStyle="1" w:styleId="Nadpisparagrafu">
    <w:name w:val="Nadpis paragrafu"/>
    <w:basedOn w:val="Paragraf"/>
    <w:next w:val="Textodstavce"/>
    <w:uiPriority w:val="99"/>
    <w:rsid w:val="002739C1"/>
    <w:pPr>
      <w:numPr>
        <w:numId w:val="3"/>
      </w:numPr>
      <w:tabs>
        <w:tab w:val="clear" w:pos="425"/>
      </w:tabs>
      <w:ind w:left="0" w:firstLine="0"/>
    </w:pPr>
    <w:rPr>
      <w:b/>
    </w:rPr>
  </w:style>
  <w:style w:type="paragraph" w:customStyle="1" w:styleId="VYHLKA">
    <w:name w:val="VYHLÁŠKA"/>
    <w:basedOn w:val="Normln"/>
    <w:next w:val="nadpisvyhlky"/>
    <w:rsid w:val="002739C1"/>
    <w:pPr>
      <w:keepNext/>
      <w:keepLines/>
      <w:jc w:val="center"/>
      <w:outlineLvl w:val="0"/>
    </w:pPr>
    <w:rPr>
      <w:b/>
      <w:caps/>
      <w:szCs w:val="20"/>
    </w:rPr>
  </w:style>
  <w:style w:type="character" w:customStyle="1" w:styleId="Odkaznapoznpodarou">
    <w:name w:val="Odkaz na pozn. pod čarou"/>
    <w:rsid w:val="002739C1"/>
    <w:rPr>
      <w:vertAlign w:val="superscript"/>
    </w:rPr>
  </w:style>
  <w:style w:type="character" w:styleId="Hypertextovodkaz">
    <w:name w:val="Hyperlink"/>
    <w:uiPriority w:val="99"/>
    <w:rsid w:val="002739C1"/>
    <w:rPr>
      <w:color w:val="0000FF"/>
      <w:u w:val="single"/>
    </w:rPr>
  </w:style>
  <w:style w:type="character" w:styleId="Sledovanodkaz">
    <w:name w:val="FollowedHyperlink"/>
    <w:rsid w:val="002739C1"/>
    <w:rPr>
      <w:color w:val="800080"/>
      <w:u w:val="single"/>
    </w:rPr>
  </w:style>
  <w:style w:type="paragraph" w:customStyle="1" w:styleId="TextodstavceChar">
    <w:name w:val="Text odstavce Char"/>
    <w:basedOn w:val="Normln"/>
    <w:uiPriority w:val="99"/>
    <w:rsid w:val="002739C1"/>
    <w:pPr>
      <w:tabs>
        <w:tab w:val="num" w:pos="360"/>
        <w:tab w:val="left" w:pos="851"/>
      </w:tabs>
      <w:spacing w:before="120" w:after="120"/>
      <w:jc w:val="both"/>
      <w:outlineLvl w:val="6"/>
    </w:pPr>
    <w:rPr>
      <w:szCs w:val="20"/>
    </w:rPr>
  </w:style>
  <w:style w:type="character" w:customStyle="1" w:styleId="TextodstavceCharChar">
    <w:name w:val="Text odstavce Char Char"/>
    <w:rsid w:val="002739C1"/>
    <w:rPr>
      <w:sz w:val="24"/>
      <w:lang w:val="cs-CZ" w:eastAsia="cs-CZ" w:bidi="ar-SA"/>
    </w:rPr>
  </w:style>
  <w:style w:type="paragraph" w:customStyle="1" w:styleId="Nadpisplohy">
    <w:name w:val="Nadpis přílohy"/>
    <w:basedOn w:val="Normln"/>
    <w:uiPriority w:val="99"/>
    <w:rsid w:val="002739C1"/>
    <w:pPr>
      <w:spacing w:before="240"/>
      <w:jc w:val="center"/>
    </w:pPr>
    <w:rPr>
      <w:b/>
      <w:sz w:val="28"/>
    </w:rPr>
  </w:style>
  <w:style w:type="paragraph" w:styleId="Zkladntextodsazen">
    <w:name w:val="Body Text Indent"/>
    <w:basedOn w:val="Normln"/>
    <w:link w:val="ZkladntextodsazenChar"/>
    <w:rsid w:val="002739C1"/>
    <w:pPr>
      <w:spacing w:line="360" w:lineRule="auto"/>
      <w:ind w:firstLine="709"/>
      <w:jc w:val="both"/>
    </w:pPr>
    <w:rPr>
      <w:rFonts w:ascii="Arial" w:hAnsi="Arial"/>
      <w:sz w:val="20"/>
      <w:szCs w:val="20"/>
    </w:rPr>
  </w:style>
  <w:style w:type="character" w:customStyle="1" w:styleId="ZkladntextodsazenChar">
    <w:name w:val="Základní text odsazený Char"/>
    <w:basedOn w:val="Standardnpsmoodstavce"/>
    <w:link w:val="Zkladntextodsazen"/>
    <w:rsid w:val="002739C1"/>
    <w:rPr>
      <w:rFonts w:ascii="Arial" w:eastAsia="Times New Roman" w:hAnsi="Arial" w:cs="Times New Roman"/>
      <w:sz w:val="20"/>
      <w:szCs w:val="20"/>
      <w:lang w:eastAsia="cs-CZ"/>
    </w:rPr>
  </w:style>
  <w:style w:type="paragraph" w:customStyle="1" w:styleId="NormlnIMP">
    <w:name w:val="Normální_IMP"/>
    <w:basedOn w:val="Normln"/>
    <w:rsid w:val="002739C1"/>
    <w:pPr>
      <w:suppressAutoHyphens/>
      <w:spacing w:line="230" w:lineRule="auto"/>
    </w:pPr>
    <w:rPr>
      <w:sz w:val="20"/>
      <w:szCs w:val="20"/>
    </w:rPr>
  </w:style>
  <w:style w:type="paragraph" w:customStyle="1" w:styleId="dka">
    <w:name w:val="Řádka"/>
    <w:basedOn w:val="NormlnIMP"/>
    <w:rsid w:val="002739C1"/>
    <w:pPr>
      <w:spacing w:before="120"/>
      <w:jc w:val="both"/>
    </w:pPr>
    <w:rPr>
      <w:rFonts w:ascii="Arial Narrow" w:hAnsi="Arial Narrow"/>
    </w:rPr>
  </w:style>
  <w:style w:type="paragraph" w:styleId="Prosttext">
    <w:name w:val="Plain Text"/>
    <w:basedOn w:val="Normln"/>
    <w:link w:val="ProsttextChar"/>
    <w:rsid w:val="002739C1"/>
    <w:pPr>
      <w:ind w:firstLine="709"/>
      <w:jc w:val="both"/>
    </w:pPr>
    <w:rPr>
      <w:rFonts w:ascii="Arial" w:hAnsi="Arial"/>
      <w:sz w:val="20"/>
      <w:szCs w:val="20"/>
    </w:rPr>
  </w:style>
  <w:style w:type="character" w:customStyle="1" w:styleId="ProsttextChar">
    <w:name w:val="Prostý text Char"/>
    <w:basedOn w:val="Standardnpsmoodstavce"/>
    <w:link w:val="Prosttext"/>
    <w:rsid w:val="002739C1"/>
    <w:rPr>
      <w:rFonts w:ascii="Arial" w:eastAsia="Times New Roman" w:hAnsi="Arial" w:cs="Times New Roman"/>
      <w:sz w:val="20"/>
      <w:szCs w:val="20"/>
      <w:lang w:eastAsia="cs-CZ"/>
    </w:rPr>
  </w:style>
  <w:style w:type="paragraph" w:styleId="Zkladntext">
    <w:name w:val="Body Text"/>
    <w:basedOn w:val="Normln"/>
    <w:link w:val="ZkladntextChar"/>
    <w:rsid w:val="002739C1"/>
    <w:pPr>
      <w:spacing w:after="120"/>
    </w:pPr>
  </w:style>
  <w:style w:type="character" w:customStyle="1" w:styleId="ZkladntextChar">
    <w:name w:val="Základní text Char"/>
    <w:basedOn w:val="Standardnpsmoodstavce"/>
    <w:link w:val="Zkladntext"/>
    <w:rsid w:val="002739C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2739C1"/>
    <w:pPr>
      <w:spacing w:after="120" w:line="480" w:lineRule="auto"/>
      <w:ind w:left="283"/>
    </w:pPr>
  </w:style>
  <w:style w:type="character" w:customStyle="1" w:styleId="Zkladntextodsazen2Char">
    <w:name w:val="Základní text odsazený 2 Char"/>
    <w:basedOn w:val="Standardnpsmoodstavce"/>
    <w:link w:val="Zkladntextodsazen2"/>
    <w:rsid w:val="002739C1"/>
    <w:rPr>
      <w:rFonts w:ascii="Times New Roman" w:eastAsia="Times New Roman" w:hAnsi="Times New Roman" w:cs="Times New Roman"/>
      <w:sz w:val="24"/>
      <w:szCs w:val="24"/>
      <w:lang w:eastAsia="cs-CZ"/>
    </w:rPr>
  </w:style>
  <w:style w:type="character" w:styleId="slostrnky">
    <w:name w:val="page number"/>
    <w:basedOn w:val="Standardnpsmoodstavce"/>
    <w:rsid w:val="002739C1"/>
  </w:style>
  <w:style w:type="paragraph" w:styleId="Textvbloku">
    <w:name w:val="Block Text"/>
    <w:basedOn w:val="Normln"/>
    <w:rsid w:val="002739C1"/>
    <w:pPr>
      <w:ind w:left="-180" w:right="-108"/>
      <w:jc w:val="center"/>
    </w:pPr>
    <w:rPr>
      <w:rFonts w:ascii="Arial Black" w:hAnsi="Arial Black"/>
      <w:sz w:val="28"/>
    </w:rPr>
  </w:style>
  <w:style w:type="paragraph" w:styleId="Textvysvtlivek">
    <w:name w:val="endnote text"/>
    <w:basedOn w:val="Normln"/>
    <w:link w:val="TextvysvtlivekChar"/>
    <w:semiHidden/>
    <w:rsid w:val="002739C1"/>
    <w:rPr>
      <w:sz w:val="20"/>
      <w:szCs w:val="20"/>
    </w:rPr>
  </w:style>
  <w:style w:type="character" w:customStyle="1" w:styleId="TextvysvtlivekChar">
    <w:name w:val="Text vysvětlivek Char"/>
    <w:basedOn w:val="Standardnpsmoodstavce"/>
    <w:link w:val="Textvysvtlivek"/>
    <w:semiHidden/>
    <w:rsid w:val="002739C1"/>
    <w:rPr>
      <w:rFonts w:ascii="Times New Roman" w:eastAsia="Times New Roman" w:hAnsi="Times New Roman" w:cs="Times New Roman"/>
      <w:sz w:val="20"/>
      <w:szCs w:val="20"/>
      <w:lang w:eastAsia="cs-CZ"/>
    </w:rPr>
  </w:style>
  <w:style w:type="character" w:styleId="Odkaznavysvtlivky">
    <w:name w:val="endnote reference"/>
    <w:semiHidden/>
    <w:rsid w:val="002739C1"/>
    <w:rPr>
      <w:vertAlign w:val="superscript"/>
    </w:rPr>
  </w:style>
  <w:style w:type="paragraph" w:styleId="Zkladntextodsazen3">
    <w:name w:val="Body Text Indent 3"/>
    <w:basedOn w:val="Normln"/>
    <w:link w:val="Zkladntextodsazen3Char"/>
    <w:rsid w:val="002739C1"/>
    <w:pPr>
      <w:ind w:firstLine="540"/>
      <w:jc w:val="both"/>
    </w:pPr>
    <w:rPr>
      <w:rFonts w:ascii="Arial" w:hAnsi="Arial" w:cs="Arial"/>
      <w:color w:val="FF0000"/>
    </w:rPr>
  </w:style>
  <w:style w:type="character" w:customStyle="1" w:styleId="Zkladntextodsazen3Char">
    <w:name w:val="Základní text odsazený 3 Char"/>
    <w:basedOn w:val="Standardnpsmoodstavce"/>
    <w:link w:val="Zkladntextodsazen3"/>
    <w:rsid w:val="002739C1"/>
    <w:rPr>
      <w:rFonts w:ascii="Arial" w:eastAsia="Times New Roman" w:hAnsi="Arial" w:cs="Arial"/>
      <w:color w:val="FF0000"/>
      <w:sz w:val="24"/>
      <w:szCs w:val="24"/>
      <w:lang w:eastAsia="cs-CZ"/>
    </w:rPr>
  </w:style>
  <w:style w:type="paragraph" w:styleId="Zkladntext2">
    <w:name w:val="Body Text 2"/>
    <w:basedOn w:val="Normln"/>
    <w:link w:val="Zkladntext2Char"/>
    <w:rsid w:val="002739C1"/>
    <w:pPr>
      <w:jc w:val="both"/>
    </w:pPr>
    <w:rPr>
      <w:rFonts w:ascii="Arial" w:hAnsi="Arial" w:cs="Arial"/>
      <w:b/>
      <w:bCs/>
      <w:color w:val="FF0000"/>
      <w:sz w:val="28"/>
    </w:rPr>
  </w:style>
  <w:style w:type="character" w:customStyle="1" w:styleId="Zkladntext2Char">
    <w:name w:val="Základní text 2 Char"/>
    <w:basedOn w:val="Standardnpsmoodstavce"/>
    <w:link w:val="Zkladntext2"/>
    <w:rsid w:val="002739C1"/>
    <w:rPr>
      <w:rFonts w:ascii="Arial" w:eastAsia="Times New Roman" w:hAnsi="Arial" w:cs="Arial"/>
      <w:b/>
      <w:bCs/>
      <w:color w:val="FF0000"/>
      <w:sz w:val="28"/>
      <w:szCs w:val="24"/>
      <w:lang w:eastAsia="cs-CZ"/>
    </w:rPr>
  </w:style>
  <w:style w:type="paragraph" w:customStyle="1" w:styleId="Prosttext1">
    <w:name w:val="Prostý text1"/>
    <w:basedOn w:val="Normln"/>
    <w:rsid w:val="002739C1"/>
    <w:rPr>
      <w:rFonts w:ascii="Courier New" w:hAnsi="Courier New" w:cs="Courier New"/>
      <w:sz w:val="20"/>
      <w:szCs w:val="20"/>
      <w:lang w:eastAsia="ar-SA"/>
    </w:rPr>
  </w:style>
  <w:style w:type="paragraph" w:styleId="Zkladntext3">
    <w:name w:val="Body Text 3"/>
    <w:basedOn w:val="Normln"/>
    <w:link w:val="Zkladntext3Char"/>
    <w:rsid w:val="002739C1"/>
    <w:pPr>
      <w:spacing w:after="120"/>
    </w:pPr>
    <w:rPr>
      <w:sz w:val="16"/>
      <w:szCs w:val="16"/>
    </w:rPr>
  </w:style>
  <w:style w:type="character" w:customStyle="1" w:styleId="Zkladntext3Char">
    <w:name w:val="Základní text 3 Char"/>
    <w:basedOn w:val="Standardnpsmoodstavce"/>
    <w:link w:val="Zkladntext3"/>
    <w:rsid w:val="002739C1"/>
    <w:rPr>
      <w:rFonts w:ascii="Times New Roman" w:eastAsia="Times New Roman" w:hAnsi="Times New Roman" w:cs="Times New Roman"/>
      <w:sz w:val="16"/>
      <w:szCs w:val="16"/>
      <w:lang w:eastAsia="cs-CZ"/>
    </w:rPr>
  </w:style>
  <w:style w:type="paragraph" w:styleId="Odstavecseseznamem">
    <w:name w:val="List Paragraph"/>
    <w:basedOn w:val="Normln"/>
    <w:qFormat/>
    <w:rsid w:val="002739C1"/>
    <w:pPr>
      <w:spacing w:after="200" w:line="276" w:lineRule="auto"/>
      <w:ind w:left="720"/>
      <w:contextualSpacing/>
    </w:pPr>
    <w:rPr>
      <w:rFonts w:ascii="Calibri" w:eastAsia="Calibri" w:hAnsi="Calibri"/>
      <w:sz w:val="22"/>
      <w:szCs w:val="22"/>
      <w:lang w:eastAsia="en-US"/>
    </w:rPr>
  </w:style>
  <w:style w:type="paragraph" w:customStyle="1" w:styleId="CM20">
    <w:name w:val="CM20"/>
    <w:basedOn w:val="Normln"/>
    <w:next w:val="Normln"/>
    <w:rsid w:val="002739C1"/>
    <w:pPr>
      <w:widowControl w:val="0"/>
      <w:autoSpaceDE w:val="0"/>
      <w:autoSpaceDN w:val="0"/>
      <w:adjustRightInd w:val="0"/>
      <w:spacing w:after="120"/>
    </w:pPr>
  </w:style>
  <w:style w:type="paragraph" w:customStyle="1" w:styleId="Import2">
    <w:name w:val="Import 2"/>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ind w:firstLine="720"/>
    </w:pPr>
    <w:rPr>
      <w:rFonts w:ascii="Courier New" w:hAnsi="Courier New"/>
      <w:sz w:val="20"/>
      <w:lang w:eastAsia="ar-SA"/>
    </w:rPr>
  </w:style>
  <w:style w:type="paragraph" w:customStyle="1" w:styleId="Zkladntextodsazen31">
    <w:name w:val="Základní text odsazený 31"/>
    <w:basedOn w:val="Normln"/>
    <w:rsid w:val="002739C1"/>
    <w:pPr>
      <w:keepNext/>
      <w:keepLines/>
      <w:widowControl w:val="0"/>
      <w:overflowPunct w:val="0"/>
      <w:autoSpaceDE w:val="0"/>
      <w:spacing w:before="120" w:line="240" w:lineRule="atLeast"/>
      <w:ind w:firstLine="708"/>
      <w:jc w:val="both"/>
      <w:textAlignment w:val="baseline"/>
    </w:pPr>
    <w:rPr>
      <w:rFonts w:ascii="Arial" w:hAnsi="Arial"/>
      <w:sz w:val="22"/>
      <w:szCs w:val="20"/>
      <w:lang w:eastAsia="ar-SA"/>
    </w:rPr>
  </w:style>
  <w:style w:type="paragraph" w:customStyle="1" w:styleId="Import1">
    <w:name w:val="Import 1"/>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jc w:val="both"/>
    </w:pPr>
    <w:rPr>
      <w:rFonts w:ascii="Courier New" w:hAnsi="Courier New"/>
      <w:lang w:eastAsia="ar-SA"/>
    </w:rPr>
  </w:style>
  <w:style w:type="paragraph" w:customStyle="1" w:styleId="Import0">
    <w:name w:val="Import 0"/>
    <w:basedOn w:val="Normln"/>
    <w:rsid w:val="002739C1"/>
    <w:pPr>
      <w:suppressAutoHyphens/>
      <w:spacing w:line="288" w:lineRule="auto"/>
      <w:jc w:val="both"/>
    </w:pPr>
    <w:rPr>
      <w:rFonts w:ascii="Courier New" w:hAnsi="Courier New"/>
      <w:lang w:eastAsia="ar-SA"/>
    </w:rPr>
  </w:style>
  <w:style w:type="paragraph" w:customStyle="1" w:styleId="Import4">
    <w:name w:val="Import 4"/>
    <w:basedOn w:val="Import0"/>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jc w:val="left"/>
    </w:pPr>
  </w:style>
  <w:style w:type="paragraph" w:customStyle="1" w:styleId="Import3">
    <w:name w:val="Import 3"/>
    <w:basedOn w:val="Import0"/>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6" w:lineRule="auto"/>
      <w:ind w:firstLine="720"/>
      <w:jc w:val="left"/>
    </w:pPr>
    <w:rPr>
      <w:sz w:val="22"/>
      <w:szCs w:val="20"/>
    </w:rPr>
  </w:style>
  <w:style w:type="paragraph" w:customStyle="1" w:styleId="Import20">
    <w:name w:val="Import 20"/>
    <w:basedOn w:val="Normln"/>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firstLine="576"/>
    </w:pPr>
    <w:rPr>
      <w:rFonts w:ascii="Courier New" w:hAnsi="Courier New"/>
      <w:szCs w:val="20"/>
    </w:rPr>
  </w:style>
  <w:style w:type="paragraph" w:styleId="Nzev">
    <w:name w:val="Title"/>
    <w:basedOn w:val="Normln"/>
    <w:link w:val="NzevChar"/>
    <w:qFormat/>
    <w:rsid w:val="002739C1"/>
    <w:pPr>
      <w:spacing w:before="240" w:after="60"/>
      <w:jc w:val="center"/>
    </w:pPr>
    <w:rPr>
      <w:rFonts w:ascii="Arial" w:hAnsi="Arial"/>
      <w:b/>
      <w:kern w:val="28"/>
      <w:sz w:val="32"/>
      <w:szCs w:val="20"/>
    </w:rPr>
  </w:style>
  <w:style w:type="character" w:customStyle="1" w:styleId="NzevChar">
    <w:name w:val="Název Char"/>
    <w:basedOn w:val="Standardnpsmoodstavce"/>
    <w:link w:val="Nzev"/>
    <w:rsid w:val="002739C1"/>
    <w:rPr>
      <w:rFonts w:ascii="Arial" w:eastAsia="Times New Roman" w:hAnsi="Arial" w:cs="Times New Roman"/>
      <w:b/>
      <w:kern w:val="28"/>
      <w:sz w:val="32"/>
      <w:szCs w:val="20"/>
      <w:lang w:eastAsia="cs-CZ"/>
    </w:rPr>
  </w:style>
  <w:style w:type="paragraph" w:styleId="slovanseznam">
    <w:name w:val="List Number"/>
    <w:basedOn w:val="Normln"/>
    <w:rsid w:val="002739C1"/>
    <w:pPr>
      <w:numPr>
        <w:numId w:val="5"/>
      </w:numPr>
      <w:spacing w:line="360" w:lineRule="auto"/>
      <w:jc w:val="both"/>
    </w:pPr>
    <w:rPr>
      <w:rFonts w:ascii="Arial" w:hAnsi="Arial"/>
      <w:sz w:val="20"/>
      <w:szCs w:val="20"/>
    </w:rPr>
  </w:style>
  <w:style w:type="paragraph" w:styleId="Seznamsodrkami">
    <w:name w:val="List Bullet"/>
    <w:basedOn w:val="Normln"/>
    <w:autoRedefine/>
    <w:rsid w:val="002739C1"/>
    <w:pPr>
      <w:numPr>
        <w:numId w:val="6"/>
      </w:numPr>
      <w:tabs>
        <w:tab w:val="left" w:pos="720"/>
      </w:tabs>
      <w:spacing w:line="360" w:lineRule="auto"/>
      <w:ind w:left="1077" w:hanging="720"/>
      <w:jc w:val="both"/>
    </w:pPr>
    <w:rPr>
      <w:rFonts w:ascii="Arial" w:hAnsi="Arial"/>
      <w:sz w:val="20"/>
      <w:szCs w:val="20"/>
    </w:rPr>
  </w:style>
  <w:style w:type="paragraph" w:customStyle="1" w:styleId="texttabulky">
    <w:name w:val="text tabulky"/>
    <w:basedOn w:val="Normln"/>
    <w:rsid w:val="002739C1"/>
    <w:pPr>
      <w:keepNext/>
      <w:spacing w:line="360" w:lineRule="auto"/>
    </w:pPr>
    <w:rPr>
      <w:rFonts w:ascii="Arial Narrow" w:hAnsi="Arial Narrow"/>
      <w:sz w:val="20"/>
      <w:szCs w:val="20"/>
    </w:rPr>
  </w:style>
  <w:style w:type="paragraph" w:customStyle="1" w:styleId="Normal01">
    <w:name w:val="Normal 01"/>
    <w:basedOn w:val="Normln"/>
    <w:rsid w:val="002739C1"/>
    <w:pPr>
      <w:widowControl w:val="0"/>
      <w:jc w:val="both"/>
    </w:pPr>
    <w:rPr>
      <w:rFonts w:ascii="Arial" w:hAnsi="Arial"/>
      <w:sz w:val="17"/>
      <w:szCs w:val="20"/>
    </w:rPr>
  </w:style>
  <w:style w:type="paragraph" w:customStyle="1" w:styleId="H1">
    <w:name w:val="H1"/>
    <w:basedOn w:val="Normln"/>
    <w:next w:val="Normln"/>
    <w:rsid w:val="002739C1"/>
    <w:pPr>
      <w:keepNext/>
      <w:widowControl w:val="0"/>
      <w:spacing w:before="60" w:after="60"/>
      <w:outlineLvl w:val="1"/>
    </w:pPr>
    <w:rPr>
      <w:b/>
      <w:snapToGrid w:val="0"/>
      <w:kern w:val="36"/>
      <w:szCs w:val="20"/>
    </w:rPr>
  </w:style>
  <w:style w:type="character" w:customStyle="1" w:styleId="HTMLMarkup">
    <w:name w:val="HTML Markup"/>
    <w:rsid w:val="002739C1"/>
    <w:rPr>
      <w:vanish/>
      <w:color w:val="FF0000"/>
    </w:rPr>
  </w:style>
  <w:style w:type="paragraph" w:customStyle="1" w:styleId="DefinitionTerm">
    <w:name w:val="Definition Term"/>
    <w:basedOn w:val="Normln"/>
    <w:next w:val="Normln"/>
    <w:rsid w:val="002739C1"/>
    <w:pPr>
      <w:widowControl w:val="0"/>
    </w:pPr>
    <w:rPr>
      <w:snapToGrid w:val="0"/>
      <w:szCs w:val="20"/>
    </w:rPr>
  </w:style>
  <w:style w:type="character" w:styleId="Siln">
    <w:name w:val="Strong"/>
    <w:qFormat/>
    <w:rsid w:val="002739C1"/>
    <w:rPr>
      <w:b/>
      <w:bCs/>
    </w:rPr>
  </w:style>
  <w:style w:type="paragraph" w:styleId="Textbubliny">
    <w:name w:val="Balloon Text"/>
    <w:basedOn w:val="Normln"/>
    <w:link w:val="TextbublinyChar"/>
    <w:rsid w:val="002739C1"/>
    <w:rPr>
      <w:rFonts w:ascii="Tahoma" w:hAnsi="Tahoma" w:cs="Tahoma"/>
      <w:sz w:val="16"/>
      <w:szCs w:val="16"/>
    </w:rPr>
  </w:style>
  <w:style w:type="character" w:customStyle="1" w:styleId="TextbublinyChar">
    <w:name w:val="Text bubliny Char"/>
    <w:basedOn w:val="Standardnpsmoodstavce"/>
    <w:link w:val="Textbubliny"/>
    <w:uiPriority w:val="99"/>
    <w:rsid w:val="002739C1"/>
    <w:rPr>
      <w:rFonts w:ascii="Tahoma" w:eastAsia="Times New Roman" w:hAnsi="Tahoma" w:cs="Tahoma"/>
      <w:sz w:val="16"/>
      <w:szCs w:val="16"/>
      <w:lang w:eastAsia="cs-CZ"/>
    </w:rPr>
  </w:style>
  <w:style w:type="numbering" w:customStyle="1" w:styleId="Bezseznamu1">
    <w:name w:val="Bez seznamu1"/>
    <w:next w:val="Bezseznamu"/>
    <w:uiPriority w:val="99"/>
    <w:semiHidden/>
    <w:unhideWhenUsed/>
    <w:rsid w:val="002739C1"/>
  </w:style>
  <w:style w:type="paragraph" w:customStyle="1" w:styleId="text-biltab">
    <w:name w:val="text-biltab"/>
    <w:basedOn w:val="Normln"/>
    <w:rsid w:val="002739C1"/>
    <w:pPr>
      <w:keepNext/>
      <w:spacing w:before="60" w:after="60"/>
      <w:jc w:val="both"/>
    </w:pPr>
    <w:rPr>
      <w:rFonts w:ascii="Arial Narrow" w:hAnsi="Arial Narrow"/>
      <w:snapToGrid w:val="0"/>
      <w:color w:val="000000"/>
      <w:sz w:val="20"/>
      <w:szCs w:val="20"/>
    </w:rPr>
  </w:style>
  <w:style w:type="paragraph" w:customStyle="1" w:styleId="0HKGroteskzakladnitext">
    <w:name w:val="0_HKGrotesk zakladni text"/>
    <w:basedOn w:val="Normln"/>
    <w:link w:val="0HKGroteskzakladnitextChar"/>
    <w:qFormat/>
    <w:rsid w:val="00AF1889"/>
    <w:pPr>
      <w:spacing w:before="120" w:after="120"/>
      <w:jc w:val="both"/>
    </w:pPr>
    <w:rPr>
      <w:rFonts w:ascii="HK Grotesk" w:hAnsi="HK Grotesk"/>
      <w:sz w:val="20"/>
      <w:lang w:val="x-none" w:eastAsia="x-none"/>
    </w:rPr>
  </w:style>
  <w:style w:type="paragraph" w:styleId="Normlnweb">
    <w:name w:val="Normal (Web)"/>
    <w:basedOn w:val="Normln"/>
    <w:unhideWhenUsed/>
    <w:rsid w:val="002739C1"/>
    <w:pPr>
      <w:spacing w:before="100" w:beforeAutospacing="1" w:after="100" w:afterAutospacing="1"/>
    </w:pPr>
    <w:rPr>
      <w:rFonts w:eastAsiaTheme="minorHAnsi"/>
    </w:rPr>
  </w:style>
  <w:style w:type="table" w:styleId="Mkatabulky">
    <w:name w:val="Table Grid"/>
    <w:basedOn w:val="Normlntabulka"/>
    <w:rsid w:val="002739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2739C1"/>
  </w:style>
  <w:style w:type="paragraph" w:styleId="Rejstk1">
    <w:name w:val="index 1"/>
    <w:basedOn w:val="Normln"/>
    <w:next w:val="Normln"/>
    <w:rsid w:val="002739C1"/>
    <w:pPr>
      <w:tabs>
        <w:tab w:val="right" w:leader="dot" w:pos="9072"/>
      </w:tabs>
      <w:spacing w:line="360" w:lineRule="auto"/>
      <w:ind w:left="200" w:hanging="200"/>
      <w:jc w:val="both"/>
    </w:pPr>
    <w:rPr>
      <w:rFonts w:ascii="Arial" w:hAnsi="Arial"/>
      <w:sz w:val="20"/>
      <w:szCs w:val="20"/>
    </w:rPr>
  </w:style>
  <w:style w:type="paragraph" w:styleId="Rejstk2">
    <w:name w:val="index 2"/>
    <w:basedOn w:val="Normln"/>
    <w:next w:val="Normln"/>
    <w:rsid w:val="002739C1"/>
    <w:pPr>
      <w:tabs>
        <w:tab w:val="right" w:leader="dot" w:pos="9072"/>
      </w:tabs>
      <w:spacing w:line="360" w:lineRule="auto"/>
      <w:ind w:left="400" w:hanging="200"/>
      <w:jc w:val="both"/>
    </w:pPr>
    <w:rPr>
      <w:rFonts w:ascii="Arial" w:hAnsi="Arial"/>
      <w:sz w:val="20"/>
      <w:szCs w:val="20"/>
    </w:rPr>
  </w:style>
  <w:style w:type="paragraph" w:customStyle="1" w:styleId="1">
    <w:name w:val="1"/>
    <w:basedOn w:val="Normln"/>
    <w:next w:val="Rozloendokumentu"/>
    <w:rsid w:val="002739C1"/>
    <w:pPr>
      <w:shd w:val="clear" w:color="auto" w:fill="000080"/>
      <w:spacing w:line="360" w:lineRule="auto"/>
      <w:ind w:firstLine="709"/>
      <w:jc w:val="both"/>
    </w:pPr>
    <w:rPr>
      <w:rFonts w:ascii="Tahoma" w:hAnsi="Tahoma"/>
      <w:sz w:val="20"/>
      <w:szCs w:val="20"/>
    </w:rPr>
  </w:style>
  <w:style w:type="table" w:customStyle="1" w:styleId="Mkatabulky1">
    <w:name w:val="Mřížka tabulky1"/>
    <w:basedOn w:val="Normlntabulka"/>
    <w:next w:val="Mkatabulky"/>
    <w:uiPriority w:val="59"/>
    <w:rsid w:val="002739C1"/>
    <w:pPr>
      <w:spacing w:after="0" w:line="240" w:lineRule="auto"/>
    </w:pPr>
    <w:rPr>
      <w:rFonts w:ascii="Arial" w:eastAsia="Calibri" w:hAnsi="Arial"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ozloendokumentu">
    <w:name w:val="Document Map"/>
    <w:basedOn w:val="Normln"/>
    <w:link w:val="RozloendokumentuChar"/>
    <w:uiPriority w:val="99"/>
    <w:unhideWhenUsed/>
    <w:rsid w:val="002739C1"/>
    <w:pPr>
      <w:ind w:firstLine="709"/>
      <w:jc w:val="both"/>
    </w:pPr>
    <w:rPr>
      <w:rFonts w:ascii="Tahoma" w:hAnsi="Tahoma" w:cs="Tahoma"/>
      <w:sz w:val="16"/>
      <w:szCs w:val="16"/>
    </w:rPr>
  </w:style>
  <w:style w:type="character" w:customStyle="1" w:styleId="RozloendokumentuChar">
    <w:name w:val="Rozložení dokumentu Char"/>
    <w:basedOn w:val="Standardnpsmoodstavce"/>
    <w:link w:val="Rozloendokumentu"/>
    <w:uiPriority w:val="99"/>
    <w:rsid w:val="002739C1"/>
    <w:rPr>
      <w:rFonts w:ascii="Tahoma" w:eastAsia="Times New Roman" w:hAnsi="Tahoma" w:cs="Tahoma"/>
      <w:sz w:val="16"/>
      <w:szCs w:val="16"/>
      <w:lang w:eastAsia="cs-CZ"/>
    </w:rPr>
  </w:style>
  <w:style w:type="numbering" w:customStyle="1" w:styleId="Bezseznamu3">
    <w:name w:val="Bez seznamu3"/>
    <w:next w:val="Bezseznamu"/>
    <w:uiPriority w:val="99"/>
    <w:semiHidden/>
    <w:unhideWhenUsed/>
    <w:rsid w:val="002739C1"/>
  </w:style>
  <w:style w:type="numbering" w:customStyle="1" w:styleId="Bezseznamu4">
    <w:name w:val="Bez seznamu4"/>
    <w:next w:val="Bezseznamu"/>
    <w:uiPriority w:val="99"/>
    <w:semiHidden/>
    <w:unhideWhenUsed/>
    <w:rsid w:val="002739C1"/>
  </w:style>
  <w:style w:type="paragraph" w:styleId="Titulek">
    <w:name w:val="caption"/>
    <w:basedOn w:val="Normln"/>
    <w:next w:val="Normln"/>
    <w:unhideWhenUsed/>
    <w:qFormat/>
    <w:rsid w:val="002739C1"/>
    <w:pPr>
      <w:keepNext/>
      <w:spacing w:before="120"/>
      <w:ind w:firstLine="709"/>
    </w:pPr>
    <w:rPr>
      <w:rFonts w:ascii="Arial" w:hAnsi="Arial"/>
      <w:b/>
      <w:bCs/>
      <w:sz w:val="20"/>
      <w:szCs w:val="20"/>
    </w:rPr>
  </w:style>
  <w:style w:type="character" w:customStyle="1" w:styleId="FontStyle13">
    <w:name w:val="Font Style13"/>
    <w:basedOn w:val="Standardnpsmoodstavce"/>
    <w:rsid w:val="002739C1"/>
    <w:rPr>
      <w:rFonts w:ascii="Bookman Old Style" w:hAnsi="Bookman Old Style" w:cs="Bookman Old Style"/>
      <w:sz w:val="16"/>
      <w:szCs w:val="16"/>
    </w:rPr>
  </w:style>
  <w:style w:type="character" w:customStyle="1" w:styleId="FontStyle12">
    <w:name w:val="Font Style12"/>
    <w:basedOn w:val="Standardnpsmoodstavce"/>
    <w:uiPriority w:val="99"/>
    <w:rsid w:val="002739C1"/>
    <w:rPr>
      <w:rFonts w:ascii="Bookman Old Style" w:hAnsi="Bookman Old Style" w:cs="Bookman Old Style"/>
      <w:sz w:val="18"/>
      <w:szCs w:val="18"/>
    </w:rPr>
  </w:style>
  <w:style w:type="numbering" w:customStyle="1" w:styleId="Bezseznamu5">
    <w:name w:val="Bez seznamu5"/>
    <w:next w:val="Bezseznamu"/>
    <w:uiPriority w:val="99"/>
    <w:semiHidden/>
    <w:unhideWhenUsed/>
    <w:rsid w:val="002739C1"/>
  </w:style>
  <w:style w:type="paragraph" w:customStyle="1" w:styleId="xl63">
    <w:name w:val="xl63"/>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64">
    <w:name w:val="xl64"/>
    <w:basedOn w:val="Normln"/>
    <w:rsid w:val="002739C1"/>
    <w:pPr>
      <w:pBdr>
        <w:top w:val="single" w:sz="8" w:space="0" w:color="auto"/>
        <w:right w:val="single" w:sz="8" w:space="0" w:color="auto"/>
      </w:pBdr>
      <w:shd w:val="clear" w:color="000000" w:fill="FFCCCC"/>
      <w:spacing w:before="100" w:beforeAutospacing="1" w:after="100" w:afterAutospacing="1"/>
      <w:jc w:val="center"/>
      <w:textAlignment w:val="center"/>
    </w:pPr>
    <w:rPr>
      <w:rFonts w:ascii="Arial Narrow" w:hAnsi="Arial Narrow"/>
      <w:sz w:val="16"/>
      <w:szCs w:val="16"/>
    </w:rPr>
  </w:style>
  <w:style w:type="paragraph" w:customStyle="1" w:styleId="xl65">
    <w:name w:val="xl65"/>
    <w:basedOn w:val="Normln"/>
    <w:rsid w:val="002739C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66">
    <w:name w:val="xl66"/>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7">
    <w:name w:val="xl67"/>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8">
    <w:name w:val="xl68"/>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69">
    <w:name w:val="xl69"/>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0">
    <w:name w:val="xl70"/>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1">
    <w:name w:val="xl71"/>
    <w:basedOn w:val="Normln"/>
    <w:rsid w:val="002739C1"/>
    <w:pPr>
      <w:pBdr>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2">
    <w:name w:val="xl72"/>
    <w:basedOn w:val="Normln"/>
    <w:rsid w:val="002739C1"/>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3">
    <w:name w:val="xl73"/>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4">
    <w:name w:val="xl74"/>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5">
    <w:name w:val="xl75"/>
    <w:basedOn w:val="Normln"/>
    <w:rsid w:val="002739C1"/>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6">
    <w:name w:val="xl76"/>
    <w:basedOn w:val="Normln"/>
    <w:rsid w:val="002739C1"/>
    <w:pPr>
      <w:pBdr>
        <w:top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7">
    <w:name w:val="xl77"/>
    <w:basedOn w:val="Normln"/>
    <w:rsid w:val="002739C1"/>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8">
    <w:name w:val="xl78"/>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9">
    <w:name w:val="xl79"/>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0">
    <w:name w:val="xl80"/>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1">
    <w:name w:val="xl81"/>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2">
    <w:name w:val="xl82"/>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3">
    <w:name w:val="xl83"/>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4">
    <w:name w:val="xl84"/>
    <w:basedOn w:val="Normln"/>
    <w:rsid w:val="002739C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5">
    <w:name w:val="xl85"/>
    <w:basedOn w:val="Normln"/>
    <w:rsid w:val="002739C1"/>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Arial Narrow" w:hAnsi="Arial Narrow"/>
      <w:b/>
      <w:bCs/>
      <w:sz w:val="16"/>
      <w:szCs w:val="16"/>
    </w:rPr>
  </w:style>
  <w:style w:type="paragraph" w:customStyle="1" w:styleId="xl86">
    <w:name w:val="xl86"/>
    <w:basedOn w:val="Normln"/>
    <w:rsid w:val="002739C1"/>
    <w:pPr>
      <w:pBdr>
        <w:top w:val="single" w:sz="4" w:space="0" w:color="auto"/>
        <w:left w:val="single" w:sz="4" w:space="0" w:color="auto"/>
        <w:bottom w:val="single" w:sz="8" w:space="0" w:color="auto"/>
        <w:right w:val="single" w:sz="4" w:space="0" w:color="auto"/>
      </w:pBdr>
      <w:shd w:val="clear" w:color="000000" w:fill="00B050"/>
      <w:spacing w:before="100" w:beforeAutospacing="1" w:after="100" w:afterAutospacing="1"/>
      <w:jc w:val="center"/>
      <w:textAlignment w:val="center"/>
    </w:pPr>
    <w:rPr>
      <w:rFonts w:ascii="Arial Narrow" w:hAnsi="Arial Narrow"/>
      <w:b/>
      <w:bCs/>
      <w:sz w:val="16"/>
      <w:szCs w:val="16"/>
    </w:rPr>
  </w:style>
  <w:style w:type="paragraph" w:customStyle="1" w:styleId="xl87">
    <w:name w:val="xl87"/>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8">
    <w:name w:val="xl88"/>
    <w:basedOn w:val="Normln"/>
    <w:rsid w:val="002739C1"/>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9">
    <w:name w:val="xl89"/>
    <w:basedOn w:val="Normln"/>
    <w:rsid w:val="002739C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90">
    <w:name w:val="xl90"/>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91">
    <w:name w:val="xl91"/>
    <w:basedOn w:val="Normln"/>
    <w:rsid w:val="002739C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92">
    <w:name w:val="xl92"/>
    <w:basedOn w:val="Normln"/>
    <w:rsid w:val="002739C1"/>
    <w:pPr>
      <w:spacing w:before="100" w:beforeAutospacing="1" w:after="100" w:afterAutospacing="1"/>
      <w:textAlignment w:val="center"/>
    </w:pPr>
    <w:rPr>
      <w:rFonts w:ascii="Arial Narrow" w:hAnsi="Arial Narrow"/>
      <w:sz w:val="16"/>
      <w:szCs w:val="16"/>
    </w:rPr>
  </w:style>
  <w:style w:type="paragraph" w:customStyle="1" w:styleId="xl93">
    <w:name w:val="xl93"/>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94">
    <w:name w:val="xl94"/>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95">
    <w:name w:val="xl95"/>
    <w:basedOn w:val="Normln"/>
    <w:rsid w:val="002739C1"/>
    <w:pPr>
      <w:pBdr>
        <w:top w:val="single" w:sz="4" w:space="0" w:color="auto"/>
        <w:left w:val="single" w:sz="4" w:space="0" w:color="auto"/>
        <w:bottom w:val="single" w:sz="8" w:space="0" w:color="auto"/>
        <w:right w:val="single" w:sz="4" w:space="0" w:color="auto"/>
      </w:pBdr>
      <w:shd w:val="clear" w:color="000000" w:fill="75923C"/>
      <w:spacing w:before="100" w:beforeAutospacing="1" w:after="100" w:afterAutospacing="1"/>
      <w:jc w:val="center"/>
      <w:textAlignment w:val="center"/>
    </w:pPr>
    <w:rPr>
      <w:rFonts w:ascii="Arial Narrow" w:hAnsi="Arial Narrow"/>
      <w:b/>
      <w:bCs/>
      <w:sz w:val="16"/>
      <w:szCs w:val="16"/>
    </w:rPr>
  </w:style>
  <w:style w:type="paragraph" w:customStyle="1" w:styleId="xl96">
    <w:name w:val="xl96"/>
    <w:basedOn w:val="Normln"/>
    <w:rsid w:val="002739C1"/>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Arial Narrow" w:hAnsi="Arial Narrow"/>
      <w:b/>
      <w:bCs/>
      <w:sz w:val="16"/>
      <w:szCs w:val="16"/>
    </w:rPr>
  </w:style>
  <w:style w:type="paragraph" w:customStyle="1" w:styleId="xl97">
    <w:name w:val="xl97"/>
    <w:basedOn w:val="Normln"/>
    <w:rsid w:val="002739C1"/>
    <w:pPr>
      <w:pBdr>
        <w:top w:val="single" w:sz="4" w:space="0" w:color="auto"/>
        <w:left w:val="single" w:sz="8" w:space="0" w:color="auto"/>
        <w:bottom w:val="single" w:sz="8" w:space="0" w:color="auto"/>
        <w:right w:val="single" w:sz="4" w:space="0" w:color="auto"/>
      </w:pBdr>
      <w:shd w:val="clear" w:color="000000" w:fill="974807"/>
      <w:spacing w:before="100" w:beforeAutospacing="1" w:after="100" w:afterAutospacing="1"/>
      <w:jc w:val="center"/>
      <w:textAlignment w:val="center"/>
    </w:pPr>
    <w:rPr>
      <w:rFonts w:ascii="Arial Narrow" w:hAnsi="Arial Narrow"/>
      <w:b/>
      <w:bCs/>
      <w:sz w:val="16"/>
      <w:szCs w:val="16"/>
    </w:rPr>
  </w:style>
  <w:style w:type="paragraph" w:customStyle="1" w:styleId="xl98">
    <w:name w:val="xl98"/>
    <w:basedOn w:val="Normln"/>
    <w:rsid w:val="002739C1"/>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Arial Narrow" w:hAnsi="Arial Narrow"/>
      <w:b/>
      <w:bCs/>
      <w:sz w:val="16"/>
      <w:szCs w:val="16"/>
    </w:rPr>
  </w:style>
  <w:style w:type="paragraph" w:customStyle="1" w:styleId="xl99">
    <w:name w:val="xl99"/>
    <w:basedOn w:val="Normln"/>
    <w:rsid w:val="002739C1"/>
    <w:pPr>
      <w:pBdr>
        <w:top w:val="single" w:sz="4" w:space="0" w:color="auto"/>
        <w:left w:val="single" w:sz="4" w:space="0" w:color="auto"/>
        <w:bottom w:val="single" w:sz="8" w:space="0" w:color="auto"/>
        <w:right w:val="single" w:sz="4" w:space="0" w:color="auto"/>
      </w:pBdr>
      <w:shd w:val="clear" w:color="000000" w:fill="E46D0A"/>
      <w:spacing w:before="100" w:beforeAutospacing="1" w:after="100" w:afterAutospacing="1"/>
      <w:jc w:val="center"/>
      <w:textAlignment w:val="center"/>
    </w:pPr>
    <w:rPr>
      <w:rFonts w:ascii="Arial Narrow" w:hAnsi="Arial Narrow"/>
      <w:b/>
      <w:bCs/>
      <w:sz w:val="16"/>
      <w:szCs w:val="16"/>
    </w:rPr>
  </w:style>
  <w:style w:type="paragraph" w:customStyle="1" w:styleId="xl100">
    <w:name w:val="xl100"/>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101">
    <w:name w:val="xl101"/>
    <w:basedOn w:val="Normln"/>
    <w:rsid w:val="002739C1"/>
    <w:pPr>
      <w:spacing w:before="100" w:beforeAutospacing="1" w:after="100" w:afterAutospacing="1"/>
      <w:textAlignment w:val="center"/>
    </w:pPr>
  </w:style>
  <w:style w:type="paragraph" w:customStyle="1" w:styleId="xl102">
    <w:name w:val="xl102"/>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3">
    <w:name w:val="xl103"/>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4">
    <w:name w:val="xl104"/>
    <w:basedOn w:val="Normln"/>
    <w:rsid w:val="002739C1"/>
    <w:pPr>
      <w:pBdr>
        <w:top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5">
    <w:name w:val="xl105"/>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6">
    <w:name w:val="xl106"/>
    <w:basedOn w:val="Normln"/>
    <w:rsid w:val="002739C1"/>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7">
    <w:name w:val="xl107"/>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8">
    <w:name w:val="xl108"/>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9">
    <w:name w:val="xl109"/>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0">
    <w:name w:val="xl110"/>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1">
    <w:name w:val="xl111"/>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12">
    <w:name w:val="xl112"/>
    <w:basedOn w:val="Normln"/>
    <w:rsid w:val="002739C1"/>
    <w:pPr>
      <w:pBdr>
        <w:left w:val="single" w:sz="8" w:space="0" w:color="auto"/>
      </w:pBdr>
      <w:spacing w:before="100" w:beforeAutospacing="1" w:after="100" w:afterAutospacing="1"/>
      <w:textAlignment w:val="center"/>
    </w:pPr>
    <w:rPr>
      <w:rFonts w:ascii="Arial Narrow" w:hAnsi="Arial Narrow"/>
      <w:sz w:val="16"/>
      <w:szCs w:val="16"/>
    </w:rPr>
  </w:style>
  <w:style w:type="paragraph" w:customStyle="1" w:styleId="xl113">
    <w:name w:val="xl113"/>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4">
    <w:name w:val="xl114"/>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5">
    <w:name w:val="xl115"/>
    <w:basedOn w:val="Normln"/>
    <w:rsid w:val="002739C1"/>
    <w:pPr>
      <w:pBdr>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6">
    <w:name w:val="xl116"/>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7">
    <w:name w:val="xl117"/>
    <w:basedOn w:val="Normln"/>
    <w:rsid w:val="002739C1"/>
    <w:pPr>
      <w:pBdr>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8">
    <w:name w:val="xl118"/>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9">
    <w:name w:val="xl119"/>
    <w:basedOn w:val="Normln"/>
    <w:rsid w:val="002739C1"/>
    <w:pPr>
      <w:pBdr>
        <w:bottom w:val="single" w:sz="4" w:space="0" w:color="auto"/>
      </w:pBdr>
      <w:spacing w:before="100" w:beforeAutospacing="1" w:after="100" w:afterAutospacing="1"/>
      <w:textAlignment w:val="center"/>
    </w:pPr>
  </w:style>
  <w:style w:type="paragraph" w:customStyle="1" w:styleId="xl120">
    <w:name w:val="xl120"/>
    <w:basedOn w:val="Normln"/>
    <w:rsid w:val="002739C1"/>
    <w:pPr>
      <w:pBdr>
        <w:top w:val="single" w:sz="8" w:space="0" w:color="auto"/>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21">
    <w:name w:val="xl121"/>
    <w:basedOn w:val="Normln"/>
    <w:rsid w:val="002739C1"/>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2">
    <w:name w:val="xl122"/>
    <w:basedOn w:val="Normln"/>
    <w:rsid w:val="002739C1"/>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3">
    <w:name w:val="xl123"/>
    <w:basedOn w:val="Normln"/>
    <w:rsid w:val="002739C1"/>
    <w:pPr>
      <w:pBdr>
        <w:top w:val="single" w:sz="8" w:space="0" w:color="auto"/>
        <w:left w:val="single" w:sz="4" w:space="0" w:color="auto"/>
        <w:bottom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4">
    <w:name w:val="xl124"/>
    <w:basedOn w:val="Normln"/>
    <w:rsid w:val="002739C1"/>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5">
    <w:name w:val="xl125"/>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6">
    <w:name w:val="xl126"/>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27">
    <w:name w:val="xl127"/>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8">
    <w:name w:val="xl128"/>
    <w:basedOn w:val="Normln"/>
    <w:rsid w:val="002739C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9">
    <w:name w:val="xl129"/>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0">
    <w:name w:val="xl130"/>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1">
    <w:name w:val="xl131"/>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2">
    <w:name w:val="xl132"/>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3">
    <w:name w:val="xl133"/>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4">
    <w:name w:val="xl134"/>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5">
    <w:name w:val="xl135"/>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6">
    <w:name w:val="xl136"/>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7">
    <w:name w:val="xl137"/>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8">
    <w:name w:val="xl138"/>
    <w:basedOn w:val="Normln"/>
    <w:rsid w:val="002739C1"/>
    <w:pPr>
      <w:pBdr>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9">
    <w:name w:val="xl139"/>
    <w:basedOn w:val="Normln"/>
    <w:rsid w:val="002739C1"/>
    <w:pPr>
      <w:pBdr>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0">
    <w:name w:val="xl140"/>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1">
    <w:name w:val="xl141"/>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2">
    <w:name w:val="xl142"/>
    <w:basedOn w:val="Normln"/>
    <w:rsid w:val="002739C1"/>
    <w:pPr>
      <w:pBdr>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3">
    <w:name w:val="xl143"/>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4">
    <w:name w:val="xl144"/>
    <w:basedOn w:val="Normln"/>
    <w:rsid w:val="002739C1"/>
    <w:pPr>
      <w:pBdr>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5">
    <w:name w:val="xl145"/>
    <w:basedOn w:val="Normln"/>
    <w:rsid w:val="002739C1"/>
    <w:pPr>
      <w:pBdr>
        <w:top w:val="single" w:sz="8" w:space="0" w:color="auto"/>
        <w:lef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46">
    <w:name w:val="xl146"/>
    <w:basedOn w:val="Normln"/>
    <w:rsid w:val="002739C1"/>
    <w:pPr>
      <w:pBdr>
        <w:top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47">
    <w:name w:val="xl147"/>
    <w:basedOn w:val="Normln"/>
    <w:rsid w:val="002739C1"/>
    <w:pPr>
      <w:pBdr>
        <w:top w:val="single" w:sz="8"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8">
    <w:name w:val="xl148"/>
    <w:basedOn w:val="Normln"/>
    <w:rsid w:val="002739C1"/>
    <w:pPr>
      <w:pBdr>
        <w:top w:val="single" w:sz="8"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49">
    <w:name w:val="xl149"/>
    <w:basedOn w:val="Normln"/>
    <w:rsid w:val="002739C1"/>
    <w:pPr>
      <w:pBdr>
        <w:top w:val="single" w:sz="8"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0">
    <w:name w:val="xl150"/>
    <w:basedOn w:val="Normln"/>
    <w:rsid w:val="002739C1"/>
    <w:pPr>
      <w:pBdr>
        <w:top w:val="single" w:sz="8"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1">
    <w:name w:val="xl151"/>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2">
    <w:name w:val="xl152"/>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3">
    <w:name w:val="xl153"/>
    <w:basedOn w:val="Normln"/>
    <w:rsid w:val="002739C1"/>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4">
    <w:name w:val="xl154"/>
    <w:basedOn w:val="Normln"/>
    <w:rsid w:val="002739C1"/>
    <w:pPr>
      <w:pBdr>
        <w:top w:val="single" w:sz="4"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55">
    <w:name w:val="xl155"/>
    <w:basedOn w:val="Normln"/>
    <w:rsid w:val="002739C1"/>
    <w:pPr>
      <w:pBdr>
        <w:top w:val="single" w:sz="4"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6">
    <w:name w:val="xl156"/>
    <w:basedOn w:val="Normln"/>
    <w:rsid w:val="002739C1"/>
    <w:pPr>
      <w:pBdr>
        <w:top w:val="single" w:sz="4"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7">
    <w:name w:val="xl157"/>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8">
    <w:name w:val="xl158"/>
    <w:basedOn w:val="Normln"/>
    <w:rsid w:val="002739C1"/>
    <w:pPr>
      <w:pBdr>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59">
    <w:name w:val="xl159"/>
    <w:basedOn w:val="Normln"/>
    <w:rsid w:val="002739C1"/>
    <w:pPr>
      <w:pBdr>
        <w:top w:val="single" w:sz="8"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60">
    <w:name w:val="xl160"/>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61">
    <w:name w:val="xl161"/>
    <w:basedOn w:val="Normln"/>
    <w:rsid w:val="002739C1"/>
    <w:pPr>
      <w:pBdr>
        <w:top w:val="single" w:sz="8" w:space="0" w:color="auto"/>
        <w:left w:val="single" w:sz="8" w:space="0" w:color="auto"/>
      </w:pBdr>
      <w:shd w:val="clear" w:color="000000" w:fill="FFCCCC"/>
      <w:spacing w:before="100" w:beforeAutospacing="1" w:after="100" w:afterAutospacing="1"/>
      <w:textAlignment w:val="center"/>
    </w:pPr>
    <w:rPr>
      <w:rFonts w:ascii="Arial Narrow" w:hAnsi="Arial Narrow"/>
      <w:b/>
      <w:bCs/>
      <w:sz w:val="16"/>
      <w:szCs w:val="16"/>
    </w:rPr>
  </w:style>
  <w:style w:type="paragraph" w:customStyle="1" w:styleId="xl162">
    <w:name w:val="xl162"/>
    <w:basedOn w:val="Normln"/>
    <w:rsid w:val="002739C1"/>
    <w:pPr>
      <w:pBdr>
        <w:top w:val="single" w:sz="8" w:space="0" w:color="auto"/>
        <w:left w:val="single" w:sz="8"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3">
    <w:name w:val="xl163"/>
    <w:basedOn w:val="Normln"/>
    <w:rsid w:val="002739C1"/>
    <w:pPr>
      <w:pBdr>
        <w:top w:val="single" w:sz="8" w:space="0" w:color="auto"/>
        <w:left w:val="single" w:sz="4"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4">
    <w:name w:val="xl164"/>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65">
    <w:name w:val="xl165"/>
    <w:basedOn w:val="Normln"/>
    <w:rsid w:val="002739C1"/>
    <w:pPr>
      <w:pBdr>
        <w:top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6">
    <w:name w:val="xl166"/>
    <w:basedOn w:val="Normln"/>
    <w:rsid w:val="002739C1"/>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7">
    <w:name w:val="xl167"/>
    <w:basedOn w:val="Normln"/>
    <w:rsid w:val="002739C1"/>
    <w:pPr>
      <w:pBdr>
        <w:top w:val="single" w:sz="8" w:space="0" w:color="auto"/>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68">
    <w:name w:val="xl168"/>
    <w:basedOn w:val="Normln"/>
    <w:rsid w:val="002739C1"/>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9">
    <w:name w:val="xl169"/>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0">
    <w:name w:val="xl170"/>
    <w:basedOn w:val="Normln"/>
    <w:rsid w:val="002739C1"/>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1">
    <w:name w:val="xl171"/>
    <w:basedOn w:val="Normln"/>
    <w:rsid w:val="002739C1"/>
    <w:pPr>
      <w:pBdr>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2">
    <w:name w:val="xl172"/>
    <w:basedOn w:val="Normln"/>
    <w:rsid w:val="002739C1"/>
    <w:pPr>
      <w:pBdr>
        <w:left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3">
    <w:name w:val="xl173"/>
    <w:basedOn w:val="Normln"/>
    <w:rsid w:val="002739C1"/>
    <w:pPr>
      <w:pBdr>
        <w:left w:val="single" w:sz="8" w:space="0" w:color="auto"/>
        <w:bottom w:val="single" w:sz="8"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174">
    <w:name w:val="xl174"/>
    <w:basedOn w:val="Normln"/>
    <w:rsid w:val="002739C1"/>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75">
    <w:name w:val="xl175"/>
    <w:basedOn w:val="Normln"/>
    <w:rsid w:val="002739C1"/>
    <w:pPr>
      <w:pBdr>
        <w:left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6">
    <w:name w:val="xl176"/>
    <w:basedOn w:val="Normln"/>
    <w:rsid w:val="002739C1"/>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7">
    <w:name w:val="xl177"/>
    <w:basedOn w:val="Normln"/>
    <w:rsid w:val="002739C1"/>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8">
    <w:name w:val="xl17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9">
    <w:name w:val="xl179"/>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0">
    <w:name w:val="xl180"/>
    <w:basedOn w:val="Normln"/>
    <w:rsid w:val="002739C1"/>
    <w:pPr>
      <w:pBdr>
        <w:top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1">
    <w:name w:val="xl181"/>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2">
    <w:name w:val="xl182"/>
    <w:basedOn w:val="Normln"/>
    <w:rsid w:val="002739C1"/>
    <w:pPr>
      <w:pBdr>
        <w:top w:val="single" w:sz="8" w:space="0" w:color="auto"/>
        <w:left w:val="single" w:sz="4" w:space="0" w:color="auto"/>
        <w:bottom w:val="single" w:sz="4"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3">
    <w:name w:val="xl183"/>
    <w:basedOn w:val="Normln"/>
    <w:rsid w:val="002739C1"/>
    <w:pPr>
      <w:pBdr>
        <w:top w:val="single" w:sz="4" w:space="0" w:color="auto"/>
        <w:left w:val="single" w:sz="4" w:space="0" w:color="auto"/>
        <w:bottom w:val="single" w:sz="8"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4">
    <w:name w:val="xl184"/>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5">
    <w:name w:val="xl185"/>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6">
    <w:name w:val="xl186"/>
    <w:basedOn w:val="Normln"/>
    <w:rsid w:val="002739C1"/>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7">
    <w:name w:val="xl187"/>
    <w:basedOn w:val="Normln"/>
    <w:rsid w:val="002739C1"/>
    <w:pPr>
      <w:pBdr>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8">
    <w:name w:val="xl18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9">
    <w:name w:val="xl189"/>
    <w:basedOn w:val="Normln"/>
    <w:rsid w:val="002739C1"/>
    <w:pPr>
      <w:pBdr>
        <w:top w:val="single" w:sz="4"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0">
    <w:name w:val="xl190"/>
    <w:basedOn w:val="Normln"/>
    <w:rsid w:val="002739C1"/>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1">
    <w:name w:val="xl191"/>
    <w:basedOn w:val="Normln"/>
    <w:rsid w:val="002739C1"/>
    <w:pPr>
      <w:pBdr>
        <w:top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numbering" w:customStyle="1" w:styleId="Bezseznamu6">
    <w:name w:val="Bez seznamu6"/>
    <w:next w:val="Bezseznamu"/>
    <w:uiPriority w:val="99"/>
    <w:semiHidden/>
    <w:unhideWhenUsed/>
    <w:rsid w:val="002739C1"/>
  </w:style>
  <w:style w:type="table" w:customStyle="1" w:styleId="Mkatabulky2">
    <w:name w:val="Mřížka tabulky2"/>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7">
    <w:name w:val="Bez seznamu7"/>
    <w:next w:val="Bezseznamu"/>
    <w:uiPriority w:val="99"/>
    <w:semiHidden/>
    <w:unhideWhenUsed/>
    <w:rsid w:val="002739C1"/>
  </w:style>
  <w:style w:type="table" w:customStyle="1" w:styleId="Mkatabulky3">
    <w:name w:val="Mřížka tabulky3"/>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739C1"/>
    <w:pPr>
      <w:widowControl w:val="0"/>
      <w:suppressAutoHyphens/>
      <w:autoSpaceDE w:val="0"/>
    </w:pPr>
    <w:rPr>
      <w:color w:val="000000"/>
      <w:kern w:val="1"/>
      <w:lang w:eastAsia="hi-IN" w:bidi="hi-IN"/>
    </w:rPr>
  </w:style>
  <w:style w:type="paragraph" w:customStyle="1" w:styleId="Prosttext2">
    <w:name w:val="Prostý text2"/>
    <w:basedOn w:val="Normln"/>
    <w:rsid w:val="002739C1"/>
    <w:pPr>
      <w:widowControl w:val="0"/>
      <w:suppressAutoHyphens/>
      <w:ind w:firstLine="709"/>
      <w:jc w:val="both"/>
    </w:pPr>
    <w:rPr>
      <w:rFonts w:ascii="Arial" w:eastAsia="SimSun" w:hAnsi="Arial" w:cs="Arial"/>
      <w:kern w:val="1"/>
      <w:sz w:val="20"/>
      <w:szCs w:val="20"/>
      <w:lang w:eastAsia="hi-IN" w:bidi="hi-IN"/>
    </w:rPr>
  </w:style>
  <w:style w:type="paragraph" w:customStyle="1" w:styleId="Odstavecseseznamem1">
    <w:name w:val="Odstavec se seznamem1"/>
    <w:basedOn w:val="Normln"/>
    <w:rsid w:val="002739C1"/>
    <w:pPr>
      <w:suppressAutoHyphens/>
      <w:ind w:left="720"/>
      <w:contextualSpacing/>
    </w:pPr>
    <w:rPr>
      <w:rFonts w:ascii="Liberation Serif" w:eastAsia="NSimSun" w:hAnsi="Liberation Serif" w:cs="Lucida Sans"/>
      <w:kern w:val="2"/>
      <w:lang w:eastAsia="zh-CN" w:bidi="hi-IN"/>
    </w:rPr>
  </w:style>
  <w:style w:type="paragraph" w:customStyle="1" w:styleId="Standard">
    <w:name w:val="Standard"/>
    <w:rsid w:val="002739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customStyle="1" w:styleId="0HKGroteskzakladnitextChar">
    <w:name w:val="0_HKGrotesk zakladni text Char"/>
    <w:link w:val="0HKGroteskzakladnitext"/>
    <w:rsid w:val="00AF1889"/>
    <w:rPr>
      <w:rFonts w:ascii="HK Grotesk" w:eastAsia="Times New Roman" w:hAnsi="HK Grotesk" w:cs="Times New Roman"/>
      <w:sz w:val="20"/>
      <w:szCs w:val="24"/>
      <w:lang w:val="x-none" w:eastAsia="x-none"/>
    </w:rPr>
  </w:style>
  <w:style w:type="paragraph" w:customStyle="1" w:styleId="0HKGroteskzakladnitextTUCNE">
    <w:name w:val="0_HKGrotesk zakladni text TUCNE"/>
    <w:basedOn w:val="0HKGroteskzakladnitext"/>
    <w:link w:val="0HKGroteskzakladnitextTUCNEChar"/>
    <w:qFormat/>
    <w:rsid w:val="00AF1889"/>
    <w:pPr>
      <w:jc w:val="left"/>
    </w:pPr>
    <w:rPr>
      <w:b/>
    </w:rPr>
  </w:style>
  <w:style w:type="paragraph" w:customStyle="1" w:styleId="0HKGroteskzakladnitextBEZMEZER">
    <w:name w:val="0_HKGrotesk zakladni text BEZ MEZER"/>
    <w:basedOn w:val="0HKGroteskzakladnitext"/>
    <w:link w:val="0HKGroteskzakladnitextBEZMEZERChar"/>
    <w:qFormat/>
    <w:rsid w:val="00AF1889"/>
    <w:pPr>
      <w:spacing w:before="0" w:after="0"/>
      <w:jc w:val="left"/>
    </w:pPr>
    <w:rPr>
      <w:lang w:eastAsia="cs-CZ"/>
    </w:rPr>
  </w:style>
  <w:style w:type="character" w:customStyle="1" w:styleId="0HKGroteskzakladnitextTUCNEChar">
    <w:name w:val="0_HKGrotesk zakladni text TUCNE Char"/>
    <w:link w:val="0HKGroteskzakladnitextTUCNE"/>
    <w:rsid w:val="00AF1889"/>
    <w:rPr>
      <w:rFonts w:ascii="HK Grotesk" w:eastAsia="Times New Roman" w:hAnsi="HK Grotesk" w:cs="Times New Roman"/>
      <w:b/>
      <w:sz w:val="20"/>
      <w:szCs w:val="24"/>
      <w:lang w:val="x-none" w:eastAsia="x-none"/>
    </w:rPr>
  </w:style>
  <w:style w:type="character" w:customStyle="1" w:styleId="0HKGroteskzakladnitextBEZMEZERChar">
    <w:name w:val="0_HKGrotesk zakladni text BEZ MEZER Char"/>
    <w:link w:val="0HKGroteskzakladnitextBEZMEZER"/>
    <w:rsid w:val="00AF1889"/>
    <w:rPr>
      <w:rFonts w:ascii="HK Grotesk" w:eastAsia="Times New Roman" w:hAnsi="HK Grotesk" w:cs="Times New Roman"/>
      <w:sz w:val="20"/>
      <w:szCs w:val="24"/>
      <w:lang w:val="x-none" w:eastAsia="cs-CZ"/>
    </w:rPr>
  </w:style>
  <w:style w:type="paragraph" w:styleId="Nadpisobsahu">
    <w:name w:val="TOC Heading"/>
    <w:basedOn w:val="Nadpis1"/>
    <w:next w:val="Normln"/>
    <w:uiPriority w:val="39"/>
    <w:unhideWhenUsed/>
    <w:qFormat/>
    <w:rsid w:val="00AF1889"/>
    <w:pPr>
      <w:numPr>
        <w:numId w:val="0"/>
      </w:numPr>
      <w:spacing w:line="259" w:lineRule="auto"/>
      <w:outlineLvl w:val="9"/>
    </w:pPr>
  </w:style>
  <w:style w:type="paragraph" w:styleId="Obsah1">
    <w:name w:val="toc 1"/>
    <w:basedOn w:val="Normln"/>
    <w:next w:val="Normln"/>
    <w:autoRedefine/>
    <w:uiPriority w:val="39"/>
    <w:unhideWhenUsed/>
    <w:rsid w:val="00E179DF"/>
    <w:pPr>
      <w:tabs>
        <w:tab w:val="left" w:pos="480"/>
        <w:tab w:val="right" w:leader="dot" w:pos="9062"/>
      </w:tabs>
    </w:pPr>
    <w:rPr>
      <w:rFonts w:ascii="Calibri" w:hAnsi="Calibri"/>
      <w:sz w:val="20"/>
    </w:rPr>
  </w:style>
  <w:style w:type="paragraph" w:styleId="Obsah2">
    <w:name w:val="toc 2"/>
    <w:basedOn w:val="Normln"/>
    <w:next w:val="Normln"/>
    <w:autoRedefine/>
    <w:uiPriority w:val="39"/>
    <w:unhideWhenUsed/>
    <w:rsid w:val="00E179DF"/>
    <w:pPr>
      <w:ind w:left="238"/>
    </w:pPr>
    <w:rPr>
      <w:rFonts w:ascii="Calibri" w:hAnsi="Calibri"/>
      <w:sz w:val="20"/>
    </w:rPr>
  </w:style>
  <w:style w:type="paragraph" w:styleId="Obsah3">
    <w:name w:val="toc 3"/>
    <w:basedOn w:val="Normln"/>
    <w:next w:val="Normln"/>
    <w:autoRedefine/>
    <w:uiPriority w:val="39"/>
    <w:unhideWhenUsed/>
    <w:rsid w:val="00E179DF"/>
    <w:pPr>
      <w:ind w:left="482"/>
    </w:pPr>
    <w:rPr>
      <w:rFonts w:ascii="Calibri" w:hAnsi="Calibri"/>
      <w:sz w:val="20"/>
    </w:rPr>
  </w:style>
  <w:style w:type="character" w:styleId="Odkaznakoment">
    <w:name w:val="annotation reference"/>
    <w:basedOn w:val="Standardnpsmoodstavce"/>
    <w:uiPriority w:val="99"/>
    <w:semiHidden/>
    <w:unhideWhenUsed/>
    <w:rsid w:val="00D45E11"/>
    <w:rPr>
      <w:sz w:val="16"/>
      <w:szCs w:val="16"/>
    </w:rPr>
  </w:style>
  <w:style w:type="paragraph" w:styleId="Textkomente">
    <w:name w:val="annotation text"/>
    <w:basedOn w:val="Normln"/>
    <w:link w:val="TextkomenteChar"/>
    <w:uiPriority w:val="99"/>
    <w:unhideWhenUsed/>
    <w:rsid w:val="00D45E11"/>
    <w:rPr>
      <w:sz w:val="20"/>
      <w:szCs w:val="20"/>
    </w:rPr>
  </w:style>
  <w:style w:type="character" w:customStyle="1" w:styleId="TextkomenteChar">
    <w:name w:val="Text komentáře Char"/>
    <w:basedOn w:val="Standardnpsmoodstavce"/>
    <w:link w:val="Textkomente"/>
    <w:uiPriority w:val="99"/>
    <w:rsid w:val="00D45E1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unhideWhenUsed/>
    <w:rsid w:val="00D45E11"/>
    <w:rPr>
      <w:b/>
      <w:bCs/>
    </w:rPr>
  </w:style>
  <w:style w:type="character" w:customStyle="1" w:styleId="PedmtkomenteChar">
    <w:name w:val="Předmět komentáře Char"/>
    <w:basedOn w:val="TextkomenteChar"/>
    <w:link w:val="Pedmtkomente"/>
    <w:uiPriority w:val="99"/>
    <w:semiHidden/>
    <w:rsid w:val="00D45E11"/>
    <w:rPr>
      <w:rFonts w:ascii="Times New Roman" w:eastAsia="Times New Roman" w:hAnsi="Times New Roman" w:cs="Times New Roman"/>
      <w:b/>
      <w:bCs/>
      <w:sz w:val="20"/>
      <w:szCs w:val="20"/>
      <w:lang w:eastAsia="cs-CZ"/>
    </w:rPr>
  </w:style>
  <w:style w:type="paragraph" w:styleId="Revize">
    <w:name w:val="Revision"/>
    <w:hidden/>
    <w:uiPriority w:val="99"/>
    <w:semiHidden/>
    <w:rsid w:val="00D45E11"/>
    <w:pPr>
      <w:spacing w:after="0" w:line="240" w:lineRule="auto"/>
    </w:pPr>
    <w:rPr>
      <w:rFonts w:ascii="Times New Roman" w:eastAsia="Times New Roman" w:hAnsi="Times New Roman" w:cs="Times New Roman"/>
      <w:sz w:val="24"/>
      <w:szCs w:val="24"/>
      <w:lang w:eastAsia="cs-CZ"/>
    </w:rPr>
  </w:style>
  <w:style w:type="paragraph" w:styleId="Podtitul">
    <w:name w:val="Subtitle"/>
    <w:basedOn w:val="Normln"/>
    <w:link w:val="PodtitulChar"/>
    <w:qFormat/>
    <w:rsid w:val="00FF3E0F"/>
    <w:rPr>
      <w:rFonts w:ascii="Arial Narrow" w:hAnsi="Arial Narrow"/>
      <w:b/>
      <w:bCs/>
    </w:rPr>
  </w:style>
  <w:style w:type="character" w:customStyle="1" w:styleId="PodtitulChar">
    <w:name w:val="Podtitul Char"/>
    <w:basedOn w:val="Standardnpsmoodstavce"/>
    <w:link w:val="Podtitul"/>
    <w:rsid w:val="00FF3E0F"/>
    <w:rPr>
      <w:rFonts w:ascii="Arial Narrow" w:eastAsia="Times New Roman" w:hAnsi="Arial Narrow" w:cs="Times New Roman"/>
      <w:b/>
      <w:bCs/>
      <w:sz w:val="24"/>
      <w:szCs w:val="24"/>
      <w:lang w:eastAsia="cs-CZ"/>
    </w:rPr>
  </w:style>
  <w:style w:type="paragraph" w:customStyle="1" w:styleId="Zkladntext21">
    <w:name w:val="Základní text 21"/>
    <w:basedOn w:val="Normln"/>
    <w:rsid w:val="00FF3E0F"/>
    <w:pPr>
      <w:overflowPunct w:val="0"/>
      <w:autoSpaceDE w:val="0"/>
      <w:autoSpaceDN w:val="0"/>
      <w:adjustRightInd w:val="0"/>
      <w:jc w:val="both"/>
      <w:textAlignment w:val="baseline"/>
    </w:pPr>
    <w:rPr>
      <w:rFonts w:ascii="Arial Narrow" w:hAnsi="Arial Narrow"/>
      <w:szCs w:val="20"/>
    </w:rPr>
  </w:style>
  <w:style w:type="paragraph" w:customStyle="1" w:styleId="Zkladntextodsazen21">
    <w:name w:val="Základní text odsazený 21"/>
    <w:basedOn w:val="Normln"/>
    <w:rsid w:val="00FF3E0F"/>
    <w:pPr>
      <w:overflowPunct w:val="0"/>
      <w:autoSpaceDE w:val="0"/>
      <w:autoSpaceDN w:val="0"/>
      <w:adjustRightInd w:val="0"/>
      <w:spacing w:before="120"/>
      <w:ind w:left="1410"/>
      <w:jc w:val="both"/>
      <w:textAlignment w:val="baseline"/>
    </w:pPr>
    <w:rPr>
      <w:szCs w:val="20"/>
    </w:rPr>
  </w:style>
  <w:style w:type="character" w:customStyle="1" w:styleId="CharChar">
    <w:name w:val="Char Char"/>
    <w:semiHidden/>
    <w:rsid w:val="00FF3E0F"/>
    <w:rPr>
      <w:rFonts w:ascii="Arial Narrow" w:hAnsi="Arial Narrow"/>
      <w:sz w:val="24"/>
      <w:szCs w:val="24"/>
      <w:lang w:val="cs-CZ" w:eastAsia="cs-CZ" w:bidi="ar-SA"/>
    </w:rPr>
  </w:style>
  <w:style w:type="paragraph" w:styleId="Zkladntext-prvnodsazen">
    <w:name w:val="Body Text First Indent"/>
    <w:basedOn w:val="Zkladntext"/>
    <w:link w:val="Zkladntext-prvnodsazenChar"/>
    <w:unhideWhenUsed/>
    <w:rsid w:val="00FF3E0F"/>
    <w:pPr>
      <w:ind w:firstLine="210"/>
    </w:pPr>
  </w:style>
  <w:style w:type="character" w:customStyle="1" w:styleId="Zkladntext-prvnodsazenChar">
    <w:name w:val="Základní text - první odsazený Char"/>
    <w:basedOn w:val="ZkladntextChar"/>
    <w:link w:val="Zkladntext-prvnodsazen"/>
    <w:rsid w:val="00FF3E0F"/>
    <w:rPr>
      <w:rFonts w:ascii="Times New Roman" w:eastAsia="Times New Roman" w:hAnsi="Times New Roman" w:cs="Times New Roman"/>
      <w:sz w:val="24"/>
      <w:szCs w:val="24"/>
      <w:lang w:eastAsia="cs-CZ"/>
    </w:rPr>
  </w:style>
  <w:style w:type="paragraph" w:customStyle="1" w:styleId="Zkladntext211">
    <w:name w:val="Základní text 211"/>
    <w:basedOn w:val="Normln"/>
    <w:rsid w:val="00FF3E0F"/>
    <w:pPr>
      <w:suppressAutoHyphens/>
      <w:jc w:val="both"/>
    </w:pPr>
    <w:rPr>
      <w:rFonts w:ascii="Arial" w:hAnsi="Arial"/>
      <w:kern w:val="1"/>
      <w:sz w:val="22"/>
      <w:szCs w:val="20"/>
    </w:rPr>
  </w:style>
  <w:style w:type="paragraph" w:customStyle="1" w:styleId="WW-Rejstk">
    <w:name w:val="WW-Rejst?ík"/>
    <w:basedOn w:val="Normln"/>
    <w:rsid w:val="00FF3E0F"/>
    <w:pPr>
      <w:widowControl w:val="0"/>
      <w:suppressLineNumbers/>
      <w:suppressAutoHyphens/>
    </w:pPr>
    <w:rPr>
      <w:kern w:val="1"/>
      <w:szCs w:val="20"/>
    </w:rPr>
  </w:style>
  <w:style w:type="paragraph" w:styleId="z-Zatekformule">
    <w:name w:val="HTML Top of Form"/>
    <w:basedOn w:val="Normln"/>
    <w:next w:val="Normln"/>
    <w:link w:val="z-ZatekformuleChar"/>
    <w:hidden/>
    <w:rsid w:val="00FF3E0F"/>
    <w:pPr>
      <w:pBdr>
        <w:bottom w:val="single" w:sz="6" w:space="1" w:color="auto"/>
      </w:pBdr>
      <w:jc w:val="center"/>
    </w:pPr>
    <w:rPr>
      <w:rFonts w:ascii="Arial" w:eastAsia="Times New Roman Bold" w:hAnsi="Arial" w:cs="Arial"/>
      <w:vanish/>
      <w:sz w:val="16"/>
      <w:szCs w:val="16"/>
    </w:rPr>
  </w:style>
  <w:style w:type="character" w:customStyle="1" w:styleId="z-ZatekformuleChar">
    <w:name w:val="z-Začátek formuláře Char"/>
    <w:basedOn w:val="Standardnpsmoodstavce"/>
    <w:link w:val="z-Zatekformule"/>
    <w:rsid w:val="00FF3E0F"/>
    <w:rPr>
      <w:rFonts w:ascii="Arial" w:eastAsia="Times New Roman Bold" w:hAnsi="Arial" w:cs="Arial"/>
      <w:vanish/>
      <w:sz w:val="16"/>
      <w:szCs w:val="16"/>
      <w:lang w:eastAsia="cs-CZ"/>
    </w:rPr>
  </w:style>
  <w:style w:type="character" w:customStyle="1" w:styleId="fheading1">
    <w:name w:val="f_heading1"/>
    <w:basedOn w:val="Standardnpsmoodstavce"/>
    <w:rsid w:val="00FF3E0F"/>
  </w:style>
  <w:style w:type="character" w:customStyle="1" w:styleId="fthead">
    <w:name w:val="f_thead"/>
    <w:basedOn w:val="Standardnpsmoodstavce"/>
    <w:rsid w:val="00FF3E0F"/>
  </w:style>
  <w:style w:type="character" w:customStyle="1" w:styleId="ftdatasmall">
    <w:name w:val="f_tdata_small"/>
    <w:basedOn w:val="Standardnpsmoodstavce"/>
    <w:rsid w:val="00FF3E0F"/>
  </w:style>
  <w:style w:type="character" w:customStyle="1" w:styleId="ftdatasmallnum">
    <w:name w:val="f_tdata_small_num"/>
    <w:basedOn w:val="Standardnpsmoodstavce"/>
    <w:rsid w:val="00FF3E0F"/>
  </w:style>
  <w:style w:type="character" w:customStyle="1" w:styleId="ftdatasmallb">
    <w:name w:val="f_tdata_small_b"/>
    <w:basedOn w:val="Standardnpsmoodstavce"/>
    <w:rsid w:val="00FF3E0F"/>
  </w:style>
  <w:style w:type="paragraph" w:styleId="z-Konecformule">
    <w:name w:val="HTML Bottom of Form"/>
    <w:basedOn w:val="Normln"/>
    <w:next w:val="Normln"/>
    <w:link w:val="z-KonecformuleChar"/>
    <w:hidden/>
    <w:rsid w:val="00FF3E0F"/>
    <w:pPr>
      <w:pBdr>
        <w:top w:val="single" w:sz="6" w:space="1" w:color="auto"/>
      </w:pBdr>
      <w:jc w:val="center"/>
    </w:pPr>
    <w:rPr>
      <w:rFonts w:ascii="Arial" w:hAnsi="Arial" w:cs="Arial"/>
      <w:vanish/>
      <w:sz w:val="16"/>
      <w:szCs w:val="16"/>
    </w:rPr>
  </w:style>
  <w:style w:type="character" w:customStyle="1" w:styleId="z-KonecformuleChar">
    <w:name w:val="z-Konec formuláře Char"/>
    <w:basedOn w:val="Standardnpsmoodstavce"/>
    <w:link w:val="z-Konecformule"/>
    <w:rsid w:val="00FF3E0F"/>
    <w:rPr>
      <w:rFonts w:ascii="Arial" w:eastAsia="Times New Roman" w:hAnsi="Arial" w:cs="Arial"/>
      <w:vanish/>
      <w:sz w:val="16"/>
      <w:szCs w:val="16"/>
      <w:lang w:eastAsia="cs-CZ"/>
    </w:rPr>
  </w:style>
  <w:style w:type="character" w:customStyle="1" w:styleId="FontStyle18">
    <w:name w:val="Font Style18"/>
    <w:rsid w:val="00FF3E0F"/>
    <w:rPr>
      <w:rFonts w:ascii="Times New Roman" w:hAnsi="Times New Roman" w:cs="Times New Roman"/>
      <w:sz w:val="18"/>
      <w:szCs w:val="18"/>
    </w:rPr>
  </w:style>
  <w:style w:type="character" w:customStyle="1" w:styleId="CharChar2">
    <w:name w:val="Char Char2"/>
    <w:semiHidden/>
    <w:rsid w:val="00FF3E0F"/>
    <w:rPr>
      <w:rFonts w:ascii="Arial Narrow" w:hAnsi="Arial Narrow"/>
      <w:sz w:val="24"/>
      <w:szCs w:val="24"/>
    </w:rPr>
  </w:style>
  <w:style w:type="paragraph" w:customStyle="1" w:styleId="UText">
    <w:name w:val="UText"/>
    <w:basedOn w:val="Normln"/>
    <w:rsid w:val="00FF3E0F"/>
    <w:pPr>
      <w:suppressAutoHyphens/>
      <w:overflowPunct w:val="0"/>
      <w:autoSpaceDE w:val="0"/>
      <w:jc w:val="both"/>
      <w:textAlignment w:val="baseline"/>
    </w:pPr>
    <w:rPr>
      <w:szCs w:val="20"/>
      <w:lang w:eastAsia="ar-SA"/>
    </w:rPr>
  </w:style>
  <w:style w:type="character" w:customStyle="1" w:styleId="CharChar3">
    <w:name w:val="Char Char3"/>
    <w:rsid w:val="00FF3E0F"/>
    <w:rPr>
      <w:rFonts w:ascii="Arial Narrow" w:hAnsi="Arial Narrow"/>
      <w:b/>
      <w:bCs/>
      <w:iCs/>
      <w:caps/>
      <w:sz w:val="24"/>
      <w:szCs w:val="24"/>
    </w:rPr>
  </w:style>
  <w:style w:type="character" w:customStyle="1" w:styleId="CharChar1">
    <w:name w:val="Char Char1"/>
    <w:rsid w:val="00FF3E0F"/>
    <w:rPr>
      <w:rFonts w:ascii="Arial Narrow" w:hAnsi="Arial Narrow"/>
      <w:sz w:val="24"/>
      <w:szCs w:val="24"/>
    </w:rPr>
  </w:style>
  <w:style w:type="paragraph" w:customStyle="1" w:styleId="Normln1">
    <w:name w:val="Normální1"/>
    <w:basedOn w:val="Normln"/>
    <w:rsid w:val="00FF3E0F"/>
    <w:pPr>
      <w:suppressAutoHyphens/>
      <w:overflowPunct w:val="0"/>
      <w:autoSpaceDE w:val="0"/>
      <w:autoSpaceDN w:val="0"/>
      <w:adjustRightInd w:val="0"/>
      <w:spacing w:line="230" w:lineRule="auto"/>
      <w:textAlignment w:val="baseline"/>
    </w:pPr>
    <w:rPr>
      <w:sz w:val="20"/>
      <w:szCs w:val="20"/>
    </w:rPr>
  </w:style>
  <w:style w:type="paragraph" w:customStyle="1" w:styleId="aNormln">
    <w:name w:val="aNormální"/>
    <w:basedOn w:val="Normln"/>
    <w:rsid w:val="00FF3E0F"/>
    <w:pPr>
      <w:widowControl w:val="0"/>
      <w:tabs>
        <w:tab w:val="left" w:pos="360"/>
      </w:tabs>
      <w:suppressAutoHyphens/>
      <w:ind w:firstLine="357"/>
      <w:jc w:val="both"/>
    </w:pPr>
    <w:rPr>
      <w:rFonts w:eastAsia="Lucida Sans Unicode"/>
      <w:lang w:eastAsia="ar-SA"/>
    </w:rPr>
  </w:style>
  <w:style w:type="paragraph" w:styleId="Bezmezer">
    <w:name w:val="No Spacing"/>
    <w:link w:val="BezmezerChar"/>
    <w:uiPriority w:val="1"/>
    <w:qFormat/>
    <w:rsid w:val="00FF3E0F"/>
    <w:pPr>
      <w:spacing w:after="0" w:line="240" w:lineRule="auto"/>
    </w:pPr>
  </w:style>
  <w:style w:type="character" w:customStyle="1" w:styleId="BezmezerChar">
    <w:name w:val="Bez mezer Char"/>
    <w:link w:val="Bezmezer"/>
    <w:uiPriority w:val="1"/>
    <w:rsid w:val="00FF3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28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037FA-AC87-4EA2-82FA-FB3551B68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Pages>
  <Words>14393</Words>
  <Characters>84921</Characters>
  <Application>Microsoft Office Word</Application>
  <DocSecurity>0</DocSecurity>
  <Lines>707</Lines>
  <Paragraphs>198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petr@archum.cz</dc:creator>
  <cp:keywords/>
  <dc:description/>
  <cp:lastModifiedBy>uživatel</cp:lastModifiedBy>
  <cp:revision>138</cp:revision>
  <cp:lastPrinted>2024-09-16T12:32:00Z</cp:lastPrinted>
  <dcterms:created xsi:type="dcterms:W3CDTF">2023-02-23T08:02:00Z</dcterms:created>
  <dcterms:modified xsi:type="dcterms:W3CDTF">2024-09-16T12:32:00Z</dcterms:modified>
</cp:coreProperties>
</file>